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AE" w:rsidRPr="001C5DDB" w:rsidRDefault="009E5290" w:rsidP="00FA1E9F">
      <w:pPr>
        <w:tabs>
          <w:tab w:val="left" w:pos="2777"/>
        </w:tabs>
        <w:spacing w:after="0" w:line="240" w:lineRule="auto"/>
        <w:rPr>
          <w:rFonts w:ascii="Arial" w:hAnsi="Arial" w:cs="Arial"/>
          <w:sz w:val="16"/>
          <w:szCs w:val="16"/>
          <w:lang w:eastAsia="pl-PL"/>
        </w:rPr>
      </w:pPr>
      <w:r>
        <w:rPr>
          <w:rFonts w:ascii="Arial" w:hAnsi="Arial" w:cs="Arial"/>
          <w:noProof/>
          <w:sz w:val="16"/>
          <w:szCs w:val="16"/>
          <w:lang w:eastAsia="pl-PL"/>
        </w:rPr>
        <w:drawing>
          <wp:anchor distT="0" distB="0" distL="114300" distR="114300" simplePos="0" relativeHeight="251658240" behindDoc="1" locked="0" layoutInCell="1" allowOverlap="1">
            <wp:simplePos x="0" y="0"/>
            <wp:positionH relativeFrom="margin">
              <wp:posOffset>-842065</wp:posOffset>
            </wp:positionH>
            <wp:positionV relativeFrom="margin">
              <wp:posOffset>-1975485</wp:posOffset>
            </wp:positionV>
            <wp:extent cx="7593495" cy="11799736"/>
            <wp:effectExtent l="0" t="0" r="0" b="0"/>
            <wp:wrapNone/>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7599557" cy="11809156"/>
                    </a:xfrm>
                    <a:prstGeom prst="rect">
                      <a:avLst/>
                    </a:prstGeom>
                    <a:noFill/>
                    <a:ln w="9525">
                      <a:noFill/>
                      <a:miter lim="800000"/>
                      <a:headEnd/>
                      <a:tailEnd/>
                    </a:ln>
                  </pic:spPr>
                </pic:pic>
              </a:graphicData>
            </a:graphic>
          </wp:anchor>
        </w:drawing>
      </w:r>
      <w:r>
        <w:rPr>
          <w:rFonts w:ascii="Arial" w:hAnsi="Arial" w:cs="Arial"/>
          <w:noProof/>
          <w:sz w:val="16"/>
          <w:szCs w:val="16"/>
          <w:lang w:eastAsia="pl-PL"/>
        </w:rPr>
        <w:drawing>
          <wp:anchor distT="0" distB="0" distL="114300" distR="114300" simplePos="0" relativeHeight="251659264" behindDoc="0" locked="0" layoutInCell="1" allowOverlap="1">
            <wp:simplePos x="0" y="0"/>
            <wp:positionH relativeFrom="column">
              <wp:posOffset>-191135</wp:posOffset>
            </wp:positionH>
            <wp:positionV relativeFrom="paragraph">
              <wp:posOffset>-268605</wp:posOffset>
            </wp:positionV>
            <wp:extent cx="2106295" cy="828675"/>
            <wp:effectExtent l="19050" t="0" r="8255" b="0"/>
            <wp:wrapNone/>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2106295" cy="828675"/>
                    </a:xfrm>
                    <a:prstGeom prst="rect">
                      <a:avLst/>
                    </a:prstGeom>
                    <a:noFill/>
                    <a:ln w="9525">
                      <a:noFill/>
                      <a:miter lim="800000"/>
                      <a:headEnd/>
                      <a:tailEnd/>
                    </a:ln>
                  </pic:spPr>
                </pic:pic>
              </a:graphicData>
            </a:graphic>
          </wp:anchor>
        </w:drawing>
      </w:r>
    </w:p>
    <w:p w:rsidR="00257F53" w:rsidRPr="001C5DDB" w:rsidRDefault="00257F53" w:rsidP="00FA1E9F">
      <w:pPr>
        <w:spacing w:after="0" w:line="240" w:lineRule="auto"/>
        <w:jc w:val="center"/>
        <w:rPr>
          <w:rFonts w:ascii="Arial" w:eastAsia="Times New Roman" w:hAnsi="Arial" w:cs="Arial"/>
          <w:b/>
          <w:noProof/>
          <w:sz w:val="16"/>
          <w:szCs w:val="16"/>
          <w:lang w:eastAsia="pl-PL"/>
        </w:rPr>
      </w:pPr>
    </w:p>
    <w:p w:rsidR="00257F53" w:rsidRDefault="00257F53"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Pr="001C5DDB" w:rsidRDefault="009E5290" w:rsidP="00FA1E9F">
      <w:pPr>
        <w:spacing w:after="0" w:line="240" w:lineRule="auto"/>
        <w:jc w:val="center"/>
        <w:rPr>
          <w:rFonts w:ascii="Arial" w:eastAsia="Times New Roman" w:hAnsi="Arial" w:cs="Arial"/>
          <w:b/>
          <w:noProof/>
          <w:sz w:val="16"/>
          <w:szCs w:val="16"/>
          <w:lang w:eastAsia="pl-PL"/>
        </w:rPr>
      </w:pPr>
    </w:p>
    <w:p w:rsidR="00257F53" w:rsidRPr="001C5DDB" w:rsidRDefault="00257F53" w:rsidP="00FA1E9F">
      <w:pPr>
        <w:spacing w:after="0" w:line="240" w:lineRule="auto"/>
        <w:jc w:val="center"/>
        <w:rPr>
          <w:rFonts w:ascii="Arial" w:hAnsi="Arial" w:cs="Arial"/>
          <w:b/>
          <w:sz w:val="16"/>
          <w:szCs w:val="16"/>
        </w:rPr>
      </w:pPr>
    </w:p>
    <w:p w:rsidR="00ED6E86" w:rsidRPr="00ED6E86" w:rsidRDefault="00ED6E86" w:rsidP="00ED6E86">
      <w:pPr>
        <w:spacing w:after="0" w:line="240" w:lineRule="auto"/>
        <w:jc w:val="center"/>
        <w:rPr>
          <w:rFonts w:ascii="Arial" w:hAnsi="Arial" w:cs="Arial"/>
          <w:b/>
          <w:color w:val="FFFFFF" w:themeColor="background1"/>
          <w:sz w:val="20"/>
          <w:szCs w:val="20"/>
        </w:rPr>
      </w:pPr>
      <w:r>
        <w:rPr>
          <w:rFonts w:ascii="Arial" w:hAnsi="Arial" w:cs="Arial"/>
          <w:b/>
          <w:sz w:val="16"/>
          <w:szCs w:val="16"/>
        </w:rPr>
        <w:tab/>
      </w:r>
      <w:r w:rsidRPr="00ED6E86">
        <w:rPr>
          <w:rFonts w:ascii="Arial" w:hAnsi="Arial" w:cs="Arial"/>
          <w:b/>
          <w:color w:val="FFFFFF" w:themeColor="background1"/>
          <w:sz w:val="20"/>
          <w:szCs w:val="20"/>
        </w:rPr>
        <w:t>ZARZĄD WOJEWÓDZTWA ZACHODNIOPOMORSKIEGO</w:t>
      </w:r>
    </w:p>
    <w:p w:rsidR="00ED6E86" w:rsidRPr="00ED6E86" w:rsidRDefault="00ED6E86" w:rsidP="00ED6E86">
      <w:pPr>
        <w:spacing w:after="0" w:line="240" w:lineRule="auto"/>
        <w:jc w:val="center"/>
        <w:rPr>
          <w:rFonts w:ascii="Arial" w:hAnsi="Arial" w:cs="Arial"/>
          <w:b/>
          <w:color w:val="FFFFFF" w:themeColor="background1"/>
          <w:sz w:val="20"/>
          <w:szCs w:val="20"/>
        </w:rPr>
      </w:pPr>
      <w:r w:rsidRPr="00ED6E86">
        <w:rPr>
          <w:rFonts w:ascii="Arial" w:hAnsi="Arial" w:cs="Arial"/>
          <w:b/>
          <w:color w:val="FFFFFF" w:themeColor="background1"/>
          <w:sz w:val="20"/>
          <w:szCs w:val="20"/>
        </w:rPr>
        <w:t>INSTYTUCJA ZARZĄDZAJĄCA REGIONALNYM PROGRAMEM OPERACYJNYM</w:t>
      </w:r>
    </w:p>
    <w:p w:rsidR="00ED6E86" w:rsidRPr="00ED6E86" w:rsidRDefault="00ED6E86" w:rsidP="00ED6E86">
      <w:pPr>
        <w:spacing w:after="0" w:line="240" w:lineRule="auto"/>
        <w:jc w:val="center"/>
        <w:rPr>
          <w:rFonts w:ascii="Arial" w:hAnsi="Arial" w:cs="Arial"/>
          <w:b/>
          <w:color w:val="FFFFFF" w:themeColor="background1"/>
          <w:sz w:val="20"/>
          <w:szCs w:val="20"/>
        </w:rPr>
      </w:pPr>
      <w:r w:rsidRPr="00ED6E86">
        <w:rPr>
          <w:rFonts w:ascii="Arial" w:hAnsi="Arial" w:cs="Arial"/>
          <w:b/>
          <w:color w:val="FFFFFF" w:themeColor="background1"/>
          <w:sz w:val="20"/>
          <w:szCs w:val="20"/>
        </w:rPr>
        <w:t>WOJEWÓDZTWA ZACHODNIOPOMORSKIEGO 2014-2020</w:t>
      </w:r>
    </w:p>
    <w:p w:rsidR="005D7575" w:rsidRPr="001C5DDB" w:rsidRDefault="005D7575" w:rsidP="00ED6E86">
      <w:pPr>
        <w:tabs>
          <w:tab w:val="left" w:pos="3617"/>
        </w:tabs>
        <w:spacing w:after="0" w:line="240" w:lineRule="auto"/>
        <w:rPr>
          <w:rFonts w:ascii="Arial" w:hAnsi="Arial" w:cs="Arial"/>
          <w:b/>
          <w:sz w:val="16"/>
          <w:szCs w:val="16"/>
        </w:rPr>
      </w:pPr>
    </w:p>
    <w:p w:rsidR="005D7575" w:rsidRPr="001C5DDB" w:rsidRDefault="005D7575" w:rsidP="00ED6E86">
      <w:pPr>
        <w:spacing w:after="0" w:line="240" w:lineRule="auto"/>
        <w:jc w:val="center"/>
        <w:rPr>
          <w:rFonts w:ascii="Arial" w:hAnsi="Arial" w:cs="Arial"/>
          <w:b/>
          <w:sz w:val="16"/>
          <w:szCs w:val="16"/>
        </w:rPr>
      </w:pPr>
    </w:p>
    <w:p w:rsidR="005D7575" w:rsidRDefault="005D7575" w:rsidP="00ED6E86">
      <w:pPr>
        <w:spacing w:after="0" w:line="240" w:lineRule="auto"/>
        <w:jc w:val="center"/>
        <w:rPr>
          <w:rFonts w:ascii="Arial" w:hAnsi="Arial" w:cs="Arial"/>
          <w:b/>
          <w:sz w:val="16"/>
          <w:szCs w:val="16"/>
        </w:rPr>
      </w:pPr>
    </w:p>
    <w:p w:rsidR="00ED6E86" w:rsidRDefault="00ED6E86" w:rsidP="00ED6E86">
      <w:pPr>
        <w:spacing w:after="0" w:line="240" w:lineRule="auto"/>
        <w:jc w:val="center"/>
        <w:rPr>
          <w:rFonts w:ascii="Arial" w:hAnsi="Arial" w:cs="Arial"/>
          <w:b/>
          <w:sz w:val="16"/>
          <w:szCs w:val="16"/>
        </w:rPr>
      </w:pPr>
    </w:p>
    <w:p w:rsidR="00ED6E86" w:rsidRDefault="00ED6E86" w:rsidP="00ED6E86">
      <w:pPr>
        <w:spacing w:after="0" w:line="240" w:lineRule="auto"/>
        <w:jc w:val="center"/>
        <w:rPr>
          <w:rFonts w:ascii="Arial" w:hAnsi="Arial" w:cs="Arial"/>
          <w:b/>
          <w:sz w:val="16"/>
          <w:szCs w:val="16"/>
        </w:rPr>
      </w:pPr>
    </w:p>
    <w:p w:rsidR="00ED6E86" w:rsidRDefault="00ED6E86" w:rsidP="00ED6E86">
      <w:pPr>
        <w:spacing w:after="0" w:line="240" w:lineRule="auto"/>
        <w:jc w:val="center"/>
        <w:rPr>
          <w:rFonts w:ascii="Arial" w:hAnsi="Arial" w:cs="Arial"/>
          <w:b/>
          <w:color w:val="FFFFFF" w:themeColor="background1"/>
          <w:sz w:val="20"/>
          <w:szCs w:val="20"/>
        </w:rPr>
      </w:pPr>
      <w:r w:rsidRPr="00ED6E86">
        <w:rPr>
          <w:rFonts w:ascii="Arial" w:hAnsi="Arial" w:cs="Arial"/>
          <w:b/>
          <w:color w:val="FFFFFF" w:themeColor="background1"/>
          <w:sz w:val="20"/>
          <w:szCs w:val="20"/>
        </w:rPr>
        <w:t>GM</w:t>
      </w:r>
      <w:r>
        <w:rPr>
          <w:rFonts w:ascii="Arial" w:hAnsi="Arial" w:cs="Arial"/>
          <w:b/>
          <w:color w:val="FFFFFF" w:themeColor="background1"/>
          <w:sz w:val="20"/>
          <w:szCs w:val="20"/>
        </w:rPr>
        <w:t>INA MIASTO KOSZALIN</w:t>
      </w:r>
    </w:p>
    <w:p w:rsidR="00ED6E86" w:rsidRPr="00ED6E86" w:rsidRDefault="00ED6E86" w:rsidP="00ED6E86">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INSTYTUCJA POŚREDNICZĄCA POWOŁANA DLA WDRAŻANIA STRATEGII ZINTEGROWANYCH INWESTYCJI TERYTORIALNYCH REGIONALNEGO PROGRAMU OPERACYJNEGO WOJEWÓDZTWA ZACHODNIOPOMORSKIEGO 2014-2020 </w:t>
      </w:r>
    </w:p>
    <w:p w:rsidR="00ED6E86" w:rsidRDefault="00ED6E86" w:rsidP="00ED6E86">
      <w:pPr>
        <w:spacing w:after="0" w:line="240" w:lineRule="auto"/>
        <w:jc w:val="center"/>
        <w:rPr>
          <w:rFonts w:ascii="Arial" w:hAnsi="Arial" w:cs="Arial"/>
          <w:b/>
          <w:sz w:val="16"/>
          <w:szCs w:val="16"/>
        </w:rPr>
      </w:pPr>
    </w:p>
    <w:p w:rsidR="00ED6E86" w:rsidRDefault="00ED6E86" w:rsidP="00321AA3">
      <w:pPr>
        <w:spacing w:after="0" w:line="240" w:lineRule="auto"/>
        <w:jc w:val="right"/>
        <w:rPr>
          <w:rFonts w:ascii="Arial" w:hAnsi="Arial" w:cs="Arial"/>
          <w:b/>
          <w:sz w:val="16"/>
          <w:szCs w:val="16"/>
        </w:rPr>
      </w:pPr>
    </w:p>
    <w:p w:rsidR="00ED6E86" w:rsidRDefault="00ED6E86" w:rsidP="00ED6E86">
      <w:pPr>
        <w:spacing w:after="0" w:line="240" w:lineRule="auto"/>
        <w:jc w:val="center"/>
        <w:rPr>
          <w:rFonts w:ascii="Arial" w:hAnsi="Arial" w:cs="Arial"/>
          <w:b/>
          <w:sz w:val="16"/>
          <w:szCs w:val="16"/>
        </w:rPr>
      </w:pPr>
    </w:p>
    <w:p w:rsidR="00ED6E86" w:rsidRPr="001C5DDB" w:rsidRDefault="00ED6E86" w:rsidP="00ED6E86">
      <w:pPr>
        <w:spacing w:after="0" w:line="240" w:lineRule="auto"/>
        <w:jc w:val="center"/>
        <w:rPr>
          <w:rFonts w:ascii="Arial" w:hAnsi="Arial" w:cs="Arial"/>
          <w:b/>
          <w:sz w:val="16"/>
          <w:szCs w:val="16"/>
        </w:rPr>
      </w:pPr>
    </w:p>
    <w:p w:rsidR="005D7575" w:rsidRPr="001C5DDB" w:rsidRDefault="005D7575" w:rsidP="00ED6E86">
      <w:pPr>
        <w:spacing w:after="0" w:line="240" w:lineRule="auto"/>
        <w:jc w:val="center"/>
        <w:rPr>
          <w:rFonts w:ascii="Arial" w:hAnsi="Arial" w:cs="Arial"/>
          <w:b/>
          <w:sz w:val="16"/>
          <w:szCs w:val="16"/>
        </w:rPr>
      </w:pPr>
    </w:p>
    <w:p w:rsidR="00C374B0" w:rsidRPr="009E5290" w:rsidRDefault="00C374B0" w:rsidP="00ED6E86">
      <w:pPr>
        <w:spacing w:after="0" w:line="240" w:lineRule="auto"/>
        <w:jc w:val="center"/>
        <w:rPr>
          <w:rFonts w:ascii="Arial" w:hAnsi="Arial" w:cs="Arial"/>
          <w:b/>
          <w:bCs/>
          <w:color w:val="FFFFFF" w:themeColor="background1"/>
          <w:sz w:val="20"/>
          <w:szCs w:val="20"/>
        </w:rPr>
      </w:pPr>
      <w:r w:rsidRPr="009E5290">
        <w:rPr>
          <w:rFonts w:ascii="Arial" w:hAnsi="Arial" w:cs="Arial"/>
          <w:b/>
          <w:bCs/>
          <w:color w:val="FFFFFF" w:themeColor="background1"/>
          <w:sz w:val="20"/>
          <w:szCs w:val="20"/>
        </w:rPr>
        <w:t>Wzór wniosku o dofinansowanie projektu z Europejskiego Funduszu Rozwoju Regionalnego</w:t>
      </w:r>
    </w:p>
    <w:p w:rsidR="00C32BE2" w:rsidRDefault="00C374B0" w:rsidP="00ED6E86">
      <w:pPr>
        <w:spacing w:after="0" w:line="240" w:lineRule="auto"/>
        <w:jc w:val="center"/>
        <w:rPr>
          <w:rFonts w:ascii="Arial" w:hAnsi="Arial" w:cs="Arial"/>
          <w:b/>
          <w:bCs/>
          <w:color w:val="FFFFFF" w:themeColor="background1"/>
          <w:sz w:val="20"/>
          <w:szCs w:val="20"/>
        </w:rPr>
      </w:pPr>
      <w:r w:rsidRPr="009E5290">
        <w:rPr>
          <w:rFonts w:ascii="Arial" w:hAnsi="Arial" w:cs="Arial"/>
          <w:b/>
          <w:bCs/>
          <w:color w:val="FFFFFF" w:themeColor="background1"/>
          <w:sz w:val="20"/>
          <w:szCs w:val="20"/>
        </w:rPr>
        <w:t xml:space="preserve">w ramach Regionalnego Programu Operacyjnego </w:t>
      </w:r>
    </w:p>
    <w:p w:rsidR="00C374B0" w:rsidRPr="009E5290" w:rsidRDefault="00C374B0" w:rsidP="00FA1E9F">
      <w:pPr>
        <w:spacing w:after="0" w:line="240" w:lineRule="auto"/>
        <w:jc w:val="center"/>
        <w:rPr>
          <w:rFonts w:ascii="Arial" w:hAnsi="Arial" w:cs="Arial"/>
          <w:b/>
          <w:bCs/>
          <w:color w:val="FFFFFF" w:themeColor="background1"/>
          <w:sz w:val="20"/>
          <w:szCs w:val="20"/>
        </w:rPr>
      </w:pPr>
      <w:r w:rsidRPr="009E5290">
        <w:rPr>
          <w:rFonts w:ascii="Arial" w:hAnsi="Arial" w:cs="Arial"/>
          <w:b/>
          <w:bCs/>
          <w:color w:val="FFFFFF" w:themeColor="background1"/>
          <w:sz w:val="20"/>
          <w:szCs w:val="20"/>
        </w:rPr>
        <w:t>Województwa Zachodniopomorskiego 2014 – 2020</w:t>
      </w:r>
    </w:p>
    <w:p w:rsidR="00C374B0" w:rsidRPr="009E5290" w:rsidRDefault="00C374B0" w:rsidP="00FA1E9F">
      <w:pPr>
        <w:spacing w:after="0" w:line="240" w:lineRule="auto"/>
        <w:jc w:val="center"/>
        <w:rPr>
          <w:rFonts w:ascii="Arial" w:hAnsi="Arial" w:cs="Arial"/>
          <w:b/>
          <w:bCs/>
          <w:color w:val="FFFFFF" w:themeColor="background1"/>
          <w:sz w:val="20"/>
          <w:szCs w:val="20"/>
        </w:rPr>
      </w:pPr>
      <w:r w:rsidRPr="009E5290">
        <w:rPr>
          <w:rFonts w:ascii="Arial" w:hAnsi="Arial" w:cs="Arial"/>
          <w:b/>
          <w:bCs/>
          <w:color w:val="FFFFFF" w:themeColor="background1"/>
          <w:sz w:val="20"/>
          <w:szCs w:val="20"/>
        </w:rPr>
        <w:t>wraz z instrukcją wypełniania</w:t>
      </w:r>
    </w:p>
    <w:p w:rsidR="002D42AE" w:rsidRPr="009E5290" w:rsidRDefault="002D42AE" w:rsidP="00FA1E9F">
      <w:pPr>
        <w:spacing w:after="0" w:line="240" w:lineRule="auto"/>
        <w:jc w:val="center"/>
        <w:rPr>
          <w:rFonts w:ascii="Arial" w:hAnsi="Arial" w:cs="Arial"/>
          <w:color w:val="FFFFFF" w:themeColor="background1"/>
          <w:sz w:val="20"/>
          <w:szCs w:val="20"/>
        </w:rPr>
      </w:pPr>
      <w:r w:rsidRPr="009E5290">
        <w:rPr>
          <w:rFonts w:ascii="Arial" w:hAnsi="Arial" w:cs="Arial"/>
          <w:b/>
          <w:color w:val="FFFFFF" w:themeColor="background1"/>
          <w:sz w:val="20"/>
          <w:szCs w:val="20"/>
        </w:rPr>
        <w:t xml:space="preserve"> </w:t>
      </w:r>
      <w:r w:rsidRPr="009E5290">
        <w:rPr>
          <w:rFonts w:ascii="Arial" w:hAnsi="Arial" w:cs="Arial"/>
          <w:b/>
          <w:color w:val="FFFFFF" w:themeColor="background1"/>
          <w:sz w:val="20"/>
          <w:szCs w:val="20"/>
        </w:rPr>
        <w:br/>
      </w:r>
    </w:p>
    <w:p w:rsidR="002D42AE" w:rsidRPr="009E5290" w:rsidRDefault="002D42AE" w:rsidP="00FA1E9F">
      <w:pPr>
        <w:spacing w:after="0" w:line="240" w:lineRule="auto"/>
        <w:jc w:val="center"/>
        <w:rPr>
          <w:rFonts w:ascii="Arial" w:hAnsi="Arial" w:cs="Arial"/>
          <w:b/>
          <w:color w:val="FFFFFF" w:themeColor="background1"/>
          <w:sz w:val="20"/>
          <w:szCs w:val="20"/>
        </w:rPr>
      </w:pPr>
    </w:p>
    <w:p w:rsidR="005D7575" w:rsidRPr="009E5290" w:rsidRDefault="005D7575" w:rsidP="00FA1E9F">
      <w:pPr>
        <w:spacing w:after="0" w:line="240" w:lineRule="auto"/>
        <w:jc w:val="center"/>
        <w:rPr>
          <w:rFonts w:ascii="Arial" w:hAnsi="Arial" w:cs="Arial"/>
          <w:b/>
          <w:color w:val="FFFFFF" w:themeColor="background1"/>
          <w:sz w:val="20"/>
          <w:szCs w:val="20"/>
        </w:rPr>
      </w:pPr>
    </w:p>
    <w:p w:rsidR="002D42AE" w:rsidRPr="009E5290" w:rsidRDefault="002D42AE" w:rsidP="00FA1E9F">
      <w:pPr>
        <w:pStyle w:val="Bezodstpw"/>
        <w:jc w:val="center"/>
        <w:rPr>
          <w:rFonts w:ascii="Arial" w:hAnsi="Arial" w:cs="Arial"/>
          <w:b/>
          <w:color w:val="FFFFFF" w:themeColor="background1"/>
          <w:sz w:val="20"/>
          <w:szCs w:val="20"/>
        </w:rPr>
      </w:pPr>
    </w:p>
    <w:p w:rsidR="002D42AE" w:rsidRPr="009E5290" w:rsidRDefault="002D42AE" w:rsidP="00FA1E9F">
      <w:pPr>
        <w:pStyle w:val="Bezodstpw"/>
        <w:jc w:val="center"/>
        <w:rPr>
          <w:rFonts w:ascii="Arial" w:hAnsi="Arial" w:cs="Arial"/>
          <w:b/>
          <w:color w:val="FFFFFF" w:themeColor="background1"/>
          <w:sz w:val="20"/>
          <w:szCs w:val="20"/>
        </w:rPr>
      </w:pPr>
    </w:p>
    <w:p w:rsidR="00200DA7" w:rsidRPr="009E5290" w:rsidRDefault="00200DA7" w:rsidP="00E82AEB">
      <w:pPr>
        <w:spacing w:line="240" w:lineRule="auto"/>
        <w:jc w:val="center"/>
        <w:rPr>
          <w:rFonts w:ascii="Arial" w:hAnsi="Arial" w:cs="Arial"/>
          <w:b/>
          <w:color w:val="FFFFFF" w:themeColor="background1"/>
          <w:sz w:val="20"/>
          <w:szCs w:val="20"/>
        </w:rPr>
      </w:pPr>
      <w:r w:rsidRPr="009E5290">
        <w:rPr>
          <w:rFonts w:ascii="Arial" w:hAnsi="Arial" w:cs="Arial"/>
          <w:b/>
          <w:color w:val="FFFFFF" w:themeColor="background1"/>
          <w:sz w:val="20"/>
          <w:szCs w:val="20"/>
        </w:rPr>
        <w:t xml:space="preserve">Oś Priorytetowa </w:t>
      </w:r>
      <w:r w:rsidR="00660838" w:rsidRPr="009E5290">
        <w:rPr>
          <w:rFonts w:ascii="Arial" w:hAnsi="Arial" w:cs="Arial"/>
          <w:b/>
          <w:color w:val="FFFFFF" w:themeColor="background1"/>
          <w:sz w:val="20"/>
          <w:szCs w:val="20"/>
        </w:rPr>
        <w:t>2 Gospodarka niskoemisyjna</w:t>
      </w:r>
    </w:p>
    <w:p w:rsidR="002B078A" w:rsidRDefault="00C27297" w:rsidP="003E456F">
      <w:pPr>
        <w:spacing w:after="0" w:line="240" w:lineRule="auto"/>
        <w:jc w:val="center"/>
        <w:rPr>
          <w:rFonts w:ascii="Arial" w:eastAsia="MyriadPro-Regular" w:hAnsi="Arial" w:cs="Arial"/>
          <w:b/>
          <w:color w:val="FFFFFF" w:themeColor="background1"/>
          <w:sz w:val="20"/>
          <w:szCs w:val="20"/>
          <w:lang w:eastAsia="pl-PL"/>
        </w:rPr>
      </w:pPr>
      <w:r w:rsidRPr="009E5290">
        <w:rPr>
          <w:rFonts w:ascii="Arial" w:hAnsi="Arial" w:cs="Arial"/>
          <w:b/>
          <w:color w:val="FFFFFF" w:themeColor="background1"/>
          <w:sz w:val="20"/>
          <w:szCs w:val="20"/>
          <w:lang w:eastAsia="pl-PL"/>
        </w:rPr>
        <w:t xml:space="preserve">Działanie </w:t>
      </w:r>
      <w:r w:rsidR="003E456F">
        <w:rPr>
          <w:rFonts w:ascii="Arial" w:hAnsi="Arial" w:cs="Arial"/>
          <w:b/>
          <w:color w:val="FFFFFF" w:themeColor="background1"/>
          <w:sz w:val="20"/>
          <w:szCs w:val="20"/>
          <w:lang w:eastAsia="pl-PL"/>
        </w:rPr>
        <w:t>2.3</w:t>
      </w:r>
      <w:r w:rsidR="00660838" w:rsidRPr="009E5290">
        <w:rPr>
          <w:rFonts w:ascii="Arial" w:hAnsi="Arial" w:cs="Arial"/>
          <w:b/>
          <w:color w:val="FFFFFF" w:themeColor="background1"/>
          <w:sz w:val="20"/>
          <w:szCs w:val="20"/>
          <w:lang w:eastAsia="pl-PL"/>
        </w:rPr>
        <w:t xml:space="preserve"> </w:t>
      </w:r>
      <w:r w:rsidR="00660838" w:rsidRPr="009E5290">
        <w:rPr>
          <w:rFonts w:ascii="Arial" w:eastAsia="MyriadPro-Regular" w:hAnsi="Arial" w:cs="Arial"/>
          <w:b/>
          <w:color w:val="FFFFFF" w:themeColor="background1"/>
          <w:sz w:val="20"/>
          <w:szCs w:val="20"/>
          <w:lang w:eastAsia="pl-PL"/>
        </w:rPr>
        <w:t xml:space="preserve">Zrównoważona multimodalna mobilność miejska i działania adaptacyjne </w:t>
      </w:r>
      <w:r w:rsidR="00660838" w:rsidRPr="009E5290">
        <w:rPr>
          <w:rFonts w:ascii="Arial" w:eastAsia="MyriadPro-Regular" w:hAnsi="Arial" w:cs="Arial"/>
          <w:b/>
          <w:color w:val="FFFFFF" w:themeColor="background1"/>
          <w:sz w:val="20"/>
          <w:szCs w:val="20"/>
          <w:lang w:eastAsia="pl-PL"/>
        </w:rPr>
        <w:br/>
        <w:t xml:space="preserve">łagodzące zmiany klimatu w ramach </w:t>
      </w:r>
      <w:r w:rsidR="00AC6A69">
        <w:rPr>
          <w:rFonts w:ascii="Arial" w:eastAsia="MyriadPro-Regular" w:hAnsi="Arial" w:cs="Arial"/>
          <w:b/>
          <w:color w:val="FFFFFF" w:themeColor="background1"/>
          <w:sz w:val="20"/>
          <w:szCs w:val="20"/>
          <w:lang w:eastAsia="pl-PL"/>
        </w:rPr>
        <w:t xml:space="preserve">Strategii ZIT </w:t>
      </w:r>
    </w:p>
    <w:p w:rsidR="00137E74" w:rsidRPr="002B078A" w:rsidRDefault="002B078A" w:rsidP="002B078A">
      <w:pPr>
        <w:spacing w:after="0" w:line="240" w:lineRule="auto"/>
        <w:jc w:val="center"/>
        <w:rPr>
          <w:rFonts w:ascii="Arial" w:eastAsia="MyriadPro-Regular" w:hAnsi="Arial" w:cs="Arial"/>
          <w:b/>
          <w:color w:val="FFFFFF" w:themeColor="background1"/>
          <w:sz w:val="20"/>
          <w:szCs w:val="20"/>
          <w:lang w:eastAsia="pl-PL"/>
        </w:rPr>
      </w:pPr>
      <w:r>
        <w:rPr>
          <w:rFonts w:ascii="Arial" w:eastAsia="MyriadPro-Regular" w:hAnsi="Arial" w:cs="Arial"/>
          <w:b/>
          <w:color w:val="FFFFFF" w:themeColor="background1"/>
          <w:sz w:val="20"/>
          <w:szCs w:val="20"/>
          <w:lang w:eastAsia="pl-PL"/>
        </w:rPr>
        <w:t xml:space="preserve">dla </w:t>
      </w:r>
      <w:r w:rsidR="003E456F">
        <w:rPr>
          <w:rFonts w:ascii="Arial" w:eastAsia="MyriadPro-Regular" w:hAnsi="Arial" w:cs="Arial"/>
          <w:b/>
          <w:color w:val="FFFFFF" w:themeColor="background1"/>
          <w:sz w:val="20"/>
          <w:szCs w:val="20"/>
          <w:lang w:eastAsia="pl-PL"/>
        </w:rPr>
        <w:t>Koszalińsko – Kołobrzesko – Białogardzkiego Obszaru Funkcjonalnego</w:t>
      </w:r>
    </w:p>
    <w:p w:rsidR="00200DA7" w:rsidRPr="009E5290" w:rsidRDefault="00200DA7" w:rsidP="00200DA7">
      <w:pPr>
        <w:spacing w:line="240" w:lineRule="auto"/>
        <w:jc w:val="center"/>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77719C" w:rsidP="00FA1E9F">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Nabór</w:t>
      </w:r>
      <w:r w:rsidR="00137E74" w:rsidRPr="009E5290">
        <w:rPr>
          <w:rFonts w:ascii="Arial" w:hAnsi="Arial" w:cs="Arial"/>
          <w:b/>
          <w:color w:val="FFFFFF" w:themeColor="background1"/>
          <w:sz w:val="20"/>
          <w:szCs w:val="20"/>
        </w:rPr>
        <w:t xml:space="preserve"> nr RPZP.</w:t>
      </w:r>
      <w:r w:rsidR="00660838" w:rsidRPr="009E5290">
        <w:rPr>
          <w:rFonts w:ascii="Arial" w:hAnsi="Arial" w:cs="Arial"/>
          <w:b/>
          <w:color w:val="FFFFFF" w:themeColor="background1"/>
          <w:sz w:val="20"/>
          <w:szCs w:val="20"/>
        </w:rPr>
        <w:t>02</w:t>
      </w:r>
      <w:r w:rsidR="00200DA7" w:rsidRPr="009E5290">
        <w:rPr>
          <w:rFonts w:ascii="Arial" w:hAnsi="Arial" w:cs="Arial"/>
          <w:b/>
          <w:color w:val="FFFFFF" w:themeColor="background1"/>
          <w:sz w:val="20"/>
          <w:szCs w:val="20"/>
        </w:rPr>
        <w:t>.</w:t>
      </w:r>
      <w:r w:rsidR="005C4F22">
        <w:rPr>
          <w:rFonts w:ascii="Arial" w:hAnsi="Arial" w:cs="Arial"/>
          <w:b/>
          <w:color w:val="FFFFFF" w:themeColor="background1"/>
          <w:sz w:val="20"/>
          <w:szCs w:val="20"/>
        </w:rPr>
        <w:t>03</w:t>
      </w:r>
      <w:r w:rsidR="00137E74" w:rsidRPr="009E5290">
        <w:rPr>
          <w:rFonts w:ascii="Arial" w:hAnsi="Arial" w:cs="Arial"/>
          <w:b/>
          <w:color w:val="FFFFFF" w:themeColor="background1"/>
          <w:sz w:val="20"/>
          <w:szCs w:val="20"/>
        </w:rPr>
        <w:t>.00-IZ.00-32-00</w:t>
      </w:r>
      <w:r w:rsidR="00660838" w:rsidRPr="009E5290">
        <w:rPr>
          <w:rFonts w:ascii="Arial" w:hAnsi="Arial" w:cs="Arial"/>
          <w:b/>
          <w:color w:val="FFFFFF" w:themeColor="background1"/>
          <w:sz w:val="20"/>
          <w:szCs w:val="20"/>
        </w:rPr>
        <w:t>1</w:t>
      </w:r>
      <w:r w:rsidR="00137E74" w:rsidRPr="009E5290">
        <w:rPr>
          <w:rFonts w:ascii="Arial" w:hAnsi="Arial" w:cs="Arial"/>
          <w:b/>
          <w:color w:val="FFFFFF" w:themeColor="background1"/>
          <w:sz w:val="20"/>
          <w:szCs w:val="20"/>
        </w:rPr>
        <w:t>/1</w:t>
      </w:r>
      <w:r w:rsidR="00660838" w:rsidRPr="009E5290">
        <w:rPr>
          <w:rFonts w:ascii="Arial" w:hAnsi="Arial" w:cs="Arial"/>
          <w:b/>
          <w:color w:val="FFFFFF" w:themeColor="background1"/>
          <w:sz w:val="20"/>
          <w:szCs w:val="20"/>
        </w:rPr>
        <w:t>6</w:t>
      </w:r>
    </w:p>
    <w:p w:rsidR="005D7575" w:rsidRPr="009E5290" w:rsidRDefault="005D7575" w:rsidP="00FA1E9F">
      <w:pPr>
        <w:spacing w:after="0" w:line="240" w:lineRule="auto"/>
        <w:rPr>
          <w:rFonts w:ascii="Arial" w:hAnsi="Arial" w:cs="Arial"/>
          <w:color w:val="FFFFFF" w:themeColor="background1"/>
          <w:sz w:val="20"/>
          <w:szCs w:val="20"/>
          <w:lang w:eastAsia="pl-PL"/>
        </w:rPr>
      </w:pPr>
    </w:p>
    <w:p w:rsidR="005D7575" w:rsidRPr="009E5290" w:rsidRDefault="005D7575" w:rsidP="00FA1E9F">
      <w:pPr>
        <w:spacing w:after="0" w:line="240" w:lineRule="auto"/>
        <w:rPr>
          <w:rFonts w:ascii="Arial" w:hAnsi="Arial" w:cs="Arial"/>
          <w:color w:val="FFFFFF" w:themeColor="background1"/>
          <w:sz w:val="20"/>
          <w:szCs w:val="20"/>
          <w:lang w:eastAsia="pl-PL"/>
        </w:rPr>
      </w:pPr>
    </w:p>
    <w:p w:rsidR="003B2765" w:rsidRPr="009E5290" w:rsidRDefault="003B2765" w:rsidP="00FA1E9F">
      <w:pPr>
        <w:spacing w:after="0" w:line="240" w:lineRule="auto"/>
        <w:rPr>
          <w:rFonts w:ascii="Arial" w:hAnsi="Arial" w:cs="Arial"/>
          <w:color w:val="FFFFFF" w:themeColor="background1"/>
          <w:sz w:val="20"/>
          <w:szCs w:val="20"/>
          <w:lang w:eastAsia="pl-PL"/>
        </w:rPr>
      </w:pPr>
    </w:p>
    <w:p w:rsidR="003B2765" w:rsidRPr="009E5290" w:rsidRDefault="003B2765" w:rsidP="00FA1E9F">
      <w:pPr>
        <w:spacing w:after="0" w:line="240" w:lineRule="auto"/>
        <w:rPr>
          <w:rFonts w:ascii="Arial" w:hAnsi="Arial" w:cs="Arial"/>
          <w:color w:val="FFFFFF" w:themeColor="background1"/>
          <w:sz w:val="20"/>
          <w:szCs w:val="20"/>
          <w:lang w:eastAsia="pl-PL"/>
        </w:rPr>
      </w:pPr>
    </w:p>
    <w:p w:rsidR="00200DA7" w:rsidRPr="009E5290" w:rsidRDefault="00200DA7" w:rsidP="00FA1E9F">
      <w:pPr>
        <w:spacing w:after="0" w:line="240" w:lineRule="auto"/>
        <w:rPr>
          <w:rFonts w:ascii="Arial" w:hAnsi="Arial" w:cs="Arial"/>
          <w:color w:val="FFFFFF" w:themeColor="background1"/>
          <w:sz w:val="20"/>
          <w:szCs w:val="20"/>
          <w:lang w:eastAsia="pl-PL"/>
        </w:rPr>
      </w:pPr>
    </w:p>
    <w:p w:rsidR="00200DA7" w:rsidRPr="009E5290" w:rsidRDefault="00200DA7" w:rsidP="00FA1E9F">
      <w:pPr>
        <w:spacing w:after="0" w:line="240" w:lineRule="auto"/>
        <w:rPr>
          <w:rFonts w:ascii="Arial" w:hAnsi="Arial" w:cs="Arial"/>
          <w:color w:val="FFFFFF" w:themeColor="background1"/>
          <w:sz w:val="20"/>
          <w:szCs w:val="20"/>
          <w:lang w:eastAsia="pl-PL"/>
        </w:rPr>
      </w:pPr>
    </w:p>
    <w:p w:rsidR="00200DA7" w:rsidRPr="009E5290" w:rsidRDefault="00200DA7" w:rsidP="00FA1E9F">
      <w:pPr>
        <w:spacing w:after="0" w:line="240" w:lineRule="auto"/>
        <w:rPr>
          <w:rFonts w:ascii="Arial" w:hAnsi="Arial" w:cs="Arial"/>
          <w:color w:val="FFFFFF" w:themeColor="background1"/>
          <w:sz w:val="20"/>
          <w:szCs w:val="20"/>
          <w:lang w:eastAsia="pl-PL"/>
        </w:rPr>
      </w:pPr>
    </w:p>
    <w:p w:rsidR="00200DA7" w:rsidRPr="009E5290" w:rsidRDefault="00200DA7" w:rsidP="00FA1E9F">
      <w:pPr>
        <w:spacing w:after="0" w:line="240" w:lineRule="auto"/>
        <w:rPr>
          <w:rFonts w:ascii="Arial" w:hAnsi="Arial" w:cs="Arial"/>
          <w:color w:val="FFFFFF" w:themeColor="background1"/>
          <w:sz w:val="20"/>
          <w:szCs w:val="20"/>
          <w:lang w:eastAsia="pl-PL"/>
        </w:rPr>
      </w:pPr>
    </w:p>
    <w:p w:rsidR="00200DA7" w:rsidRPr="009E5290" w:rsidRDefault="00200DA7" w:rsidP="00FA1E9F">
      <w:pPr>
        <w:spacing w:after="0" w:line="240" w:lineRule="auto"/>
        <w:rPr>
          <w:rFonts w:ascii="Arial" w:hAnsi="Arial" w:cs="Arial"/>
          <w:color w:val="FFFFFF" w:themeColor="background1"/>
          <w:sz w:val="20"/>
          <w:szCs w:val="20"/>
          <w:lang w:eastAsia="pl-PL"/>
        </w:rPr>
      </w:pPr>
    </w:p>
    <w:p w:rsidR="00200DA7" w:rsidRPr="009E5290" w:rsidRDefault="00200DA7" w:rsidP="00FA1E9F">
      <w:pPr>
        <w:spacing w:after="0" w:line="240" w:lineRule="auto"/>
        <w:rPr>
          <w:rFonts w:ascii="Arial" w:hAnsi="Arial" w:cs="Arial"/>
          <w:color w:val="FFFFFF" w:themeColor="background1"/>
          <w:sz w:val="20"/>
          <w:szCs w:val="20"/>
          <w:lang w:eastAsia="pl-PL"/>
        </w:rPr>
      </w:pPr>
    </w:p>
    <w:p w:rsidR="00200DA7" w:rsidRPr="009E5290" w:rsidRDefault="00200DA7" w:rsidP="00FA1E9F">
      <w:pPr>
        <w:spacing w:after="0" w:line="240" w:lineRule="auto"/>
        <w:rPr>
          <w:rFonts w:ascii="Arial" w:hAnsi="Arial" w:cs="Arial"/>
          <w:color w:val="FFFFFF" w:themeColor="background1"/>
          <w:sz w:val="20"/>
          <w:szCs w:val="20"/>
          <w:lang w:eastAsia="pl-PL"/>
        </w:rPr>
      </w:pPr>
    </w:p>
    <w:p w:rsidR="00200DA7" w:rsidRPr="009E5290" w:rsidRDefault="00200DA7" w:rsidP="00FA1E9F">
      <w:pPr>
        <w:spacing w:after="0" w:line="240" w:lineRule="auto"/>
        <w:rPr>
          <w:rFonts w:ascii="Arial" w:hAnsi="Arial" w:cs="Arial"/>
          <w:color w:val="FFFFFF" w:themeColor="background1"/>
          <w:sz w:val="20"/>
          <w:szCs w:val="20"/>
          <w:lang w:eastAsia="pl-PL"/>
        </w:rPr>
      </w:pPr>
    </w:p>
    <w:p w:rsidR="00321AA3" w:rsidRDefault="00321AA3" w:rsidP="000346A6">
      <w:pPr>
        <w:spacing w:after="0" w:line="240" w:lineRule="auto"/>
        <w:rPr>
          <w:rFonts w:ascii="Arial" w:hAnsi="Arial" w:cs="Arial"/>
          <w:color w:val="FFFFFF" w:themeColor="background1"/>
          <w:sz w:val="20"/>
          <w:szCs w:val="20"/>
          <w:lang w:eastAsia="pl-PL"/>
        </w:rPr>
      </w:pPr>
    </w:p>
    <w:p w:rsidR="009E5290" w:rsidRPr="00321AA3" w:rsidRDefault="00321AA3" w:rsidP="00321AA3">
      <w:pPr>
        <w:spacing w:after="0" w:line="240" w:lineRule="auto"/>
        <w:rPr>
          <w:rFonts w:ascii="Arial" w:hAnsi="Arial" w:cs="Arial"/>
          <w:b/>
          <w:color w:val="FFFFFF" w:themeColor="background1"/>
          <w:sz w:val="20"/>
          <w:szCs w:val="20"/>
          <w:lang w:eastAsia="pl-PL"/>
        </w:rPr>
      </w:pPr>
      <w:r>
        <w:rPr>
          <w:rFonts w:ascii="Arial" w:hAnsi="Arial" w:cs="Arial"/>
          <w:b/>
          <w:color w:val="FFFFFF" w:themeColor="background1"/>
          <w:sz w:val="20"/>
          <w:szCs w:val="20"/>
          <w:lang w:eastAsia="pl-PL"/>
        </w:rPr>
        <w:lastRenderedPageBreak/>
        <w:tab/>
      </w:r>
      <w:r w:rsidR="001A6A53" w:rsidRPr="00217A24">
        <w:rPr>
          <w:rFonts w:ascii="Arial" w:hAnsi="Arial" w:cs="Arial"/>
          <w:b/>
          <w:color w:val="FFFFFF" w:themeColor="background1"/>
          <w:sz w:val="20"/>
          <w:szCs w:val="20"/>
          <w:lang w:eastAsia="pl-PL"/>
        </w:rPr>
        <w:t>wers</w:t>
      </w:r>
    </w:p>
    <w:p w:rsidR="00760016" w:rsidRPr="001C5DDB" w:rsidRDefault="00760016" w:rsidP="00FA1E9F">
      <w:pPr>
        <w:spacing w:after="0" w:line="240" w:lineRule="auto"/>
        <w:jc w:val="center"/>
        <w:rPr>
          <w:rFonts w:ascii="Arial" w:hAnsi="Arial" w:cs="Arial"/>
          <w:b/>
          <w:sz w:val="16"/>
          <w:szCs w:val="16"/>
          <w:lang w:eastAsia="pl-PL"/>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pStyle w:val="Bezodstpw"/>
              <w:rPr>
                <w:rFonts w:ascii="Arial" w:hAnsi="Arial" w:cs="Arial"/>
                <w:color w:val="76923C"/>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b w:val="0"/>
                      <w:color w:val="000000"/>
                      <w:sz w:val="16"/>
                      <w:szCs w:val="16"/>
                    </w:rPr>
                  </w:pPr>
                  <w:bookmarkStart w:id="0" w:name="_Toc453673602"/>
                  <w:r w:rsidRPr="001C5DDB">
                    <w:rPr>
                      <w:rFonts w:cs="Arial"/>
                      <w:color w:val="000000"/>
                      <w:sz w:val="16"/>
                      <w:szCs w:val="16"/>
                    </w:rPr>
                    <w:t>Informacje ogólne</w:t>
                  </w:r>
                  <w:bookmarkEnd w:id="0"/>
                </w:p>
              </w:tc>
            </w:tr>
          </w:tbl>
          <w:p w:rsidR="00137E74" w:rsidRPr="001C5DDB" w:rsidRDefault="00137E74" w:rsidP="00FA1E9F">
            <w:pPr>
              <w:pStyle w:val="Bezodstpw"/>
              <w:rPr>
                <w:rFonts w:ascii="Arial" w:hAnsi="Arial" w:cs="Arial"/>
                <w:color w:val="76923C"/>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eastAsia="Times New Roman" w:hAnsi="Arial" w:cs="Arial"/>
                <w:sz w:val="16"/>
                <w:szCs w:val="16"/>
                <w:lang w:eastAsia="pl-PL"/>
              </w:rPr>
              <w:t>Niniejsza</w:t>
            </w:r>
            <w:r w:rsidRPr="001C5DDB">
              <w:rPr>
                <w:rFonts w:ascii="Arial" w:hAnsi="Arial" w:cs="Arial"/>
                <w:sz w:val="16"/>
                <w:szCs w:val="16"/>
              </w:rPr>
              <w:t xml:space="preserve"> instrukcja ma na celu ułatwienie wypełniania wniosku o dofinansowanie dotyczącego projektu aplikującego </w:t>
            </w:r>
            <w:r w:rsidR="00E82AEB">
              <w:rPr>
                <w:rFonts w:ascii="Arial" w:hAnsi="Arial" w:cs="Arial"/>
                <w:sz w:val="16"/>
                <w:szCs w:val="16"/>
              </w:rPr>
              <w:br/>
            </w:r>
            <w:r w:rsidRPr="001C5DDB">
              <w:rPr>
                <w:rFonts w:ascii="Arial" w:hAnsi="Arial" w:cs="Arial"/>
                <w:sz w:val="16"/>
                <w:szCs w:val="16"/>
              </w:rPr>
              <w:t xml:space="preserve">o dofinansowanie w trybie </w:t>
            </w:r>
            <w:r w:rsidR="0058773E">
              <w:rPr>
                <w:rFonts w:ascii="Arial" w:hAnsi="Arial" w:cs="Arial"/>
                <w:sz w:val="16"/>
                <w:szCs w:val="16"/>
              </w:rPr>
              <w:t>poza</w:t>
            </w:r>
            <w:r w:rsidRPr="00660838">
              <w:rPr>
                <w:rFonts w:ascii="Arial" w:eastAsia="Times New Roman" w:hAnsi="Arial" w:cs="Arial"/>
                <w:sz w:val="16"/>
                <w:szCs w:val="16"/>
                <w:lang w:eastAsia="pl-PL"/>
              </w:rPr>
              <w:t>konkursowym</w:t>
            </w:r>
            <w:r w:rsidRPr="00660838">
              <w:rPr>
                <w:rFonts w:ascii="Arial" w:hAnsi="Arial" w:cs="Arial"/>
                <w:sz w:val="16"/>
                <w:szCs w:val="16"/>
              </w:rPr>
              <w:t xml:space="preserve"> w</w:t>
            </w:r>
            <w:r w:rsidRPr="001C5DDB">
              <w:rPr>
                <w:rFonts w:ascii="Arial" w:hAnsi="Arial" w:cs="Arial"/>
                <w:sz w:val="16"/>
                <w:szCs w:val="16"/>
              </w:rPr>
              <w:t xml:space="preserve"> ramach Regionalnego Programu </w:t>
            </w:r>
            <w:r w:rsidRPr="001C5DDB">
              <w:rPr>
                <w:rFonts w:ascii="Arial" w:eastAsia="Times New Roman" w:hAnsi="Arial" w:cs="Arial"/>
                <w:sz w:val="16"/>
                <w:szCs w:val="16"/>
                <w:lang w:eastAsia="pl-PL"/>
              </w:rPr>
              <w:t>Operacyjnego</w:t>
            </w:r>
            <w:r w:rsidRPr="001C5DDB">
              <w:rPr>
                <w:rFonts w:ascii="Arial" w:hAnsi="Arial" w:cs="Arial"/>
                <w:sz w:val="16"/>
                <w:szCs w:val="16"/>
              </w:rPr>
              <w:t xml:space="preserve"> Województwa Zachodniopomorskiego 2014–2020. </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eastAsia="Times New Roman" w:hAnsi="Arial" w:cs="Arial"/>
                <w:sz w:val="16"/>
                <w:szCs w:val="16"/>
                <w:lang w:eastAsia="pl-PL"/>
              </w:rPr>
            </w:pPr>
            <w:r w:rsidRPr="001C5DDB">
              <w:rPr>
                <w:rFonts w:ascii="Arial" w:eastAsia="Times New Roman" w:hAnsi="Arial" w:cs="Arial"/>
                <w:sz w:val="16"/>
                <w:szCs w:val="16"/>
                <w:lang w:eastAsia="pl-PL"/>
              </w:rPr>
              <w:t xml:space="preserve">W celu prawidłowego wypełnienia wniosku o dofinansowanie niezbędna jest znajomość zapisów Regionalnego Programu Operacyjnego Województwa Zachodniopomorskiego 2014-2020, SOOP, zawierającego wykaz priorytetów i działań uzgodnionych z Komisją Europejską i stanowiących przedmiot interwencji funduszy </w:t>
            </w:r>
            <w:r w:rsidR="00CC40B5">
              <w:rPr>
                <w:rFonts w:ascii="Arial" w:eastAsia="Times New Roman" w:hAnsi="Arial" w:cs="Arial"/>
                <w:sz w:val="16"/>
                <w:szCs w:val="16"/>
                <w:lang w:eastAsia="pl-PL"/>
              </w:rPr>
              <w:t>strukturalnych, a także zapisów</w:t>
            </w:r>
            <w:r w:rsidRPr="001C5DDB">
              <w:rPr>
                <w:rFonts w:ascii="Arial" w:eastAsia="Times New Roman" w:hAnsi="Arial" w:cs="Arial"/>
                <w:sz w:val="16"/>
                <w:szCs w:val="16"/>
                <w:lang w:eastAsia="pl-PL"/>
              </w:rPr>
              <w:t xml:space="preserve"> </w:t>
            </w:r>
            <w:r w:rsidR="00F16D2C">
              <w:rPr>
                <w:rFonts w:ascii="Arial" w:eastAsia="Times New Roman" w:hAnsi="Arial" w:cs="Arial"/>
                <w:sz w:val="16"/>
                <w:szCs w:val="16"/>
                <w:lang w:eastAsia="pl-PL"/>
              </w:rPr>
              <w:t>R</w:t>
            </w:r>
            <w:r w:rsidR="003E0E91" w:rsidRPr="001C5DDB">
              <w:rPr>
                <w:rFonts w:ascii="Arial" w:eastAsia="Times New Roman" w:hAnsi="Arial" w:cs="Arial"/>
                <w:sz w:val="16"/>
                <w:szCs w:val="16"/>
                <w:lang w:eastAsia="pl-PL"/>
              </w:rPr>
              <w:t>egulaminu</w:t>
            </w:r>
            <w:r w:rsidR="00CC40B5">
              <w:rPr>
                <w:rFonts w:ascii="Arial" w:eastAsia="Times New Roman" w:hAnsi="Arial" w:cs="Arial"/>
                <w:sz w:val="16"/>
                <w:szCs w:val="16"/>
                <w:lang w:eastAsia="pl-PL"/>
              </w:rPr>
              <w:t xml:space="preserve"> </w:t>
            </w:r>
            <w:r w:rsidR="0058773E">
              <w:rPr>
                <w:rFonts w:ascii="Arial" w:eastAsia="Times New Roman" w:hAnsi="Arial" w:cs="Arial"/>
                <w:sz w:val="16"/>
                <w:szCs w:val="16"/>
                <w:lang w:eastAsia="pl-PL"/>
              </w:rPr>
              <w:t>właściwego  dla danego naboru.</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Zasadne jest </w:t>
            </w:r>
            <w:r w:rsidR="005D6B8A">
              <w:rPr>
                <w:rFonts w:ascii="Arial" w:hAnsi="Arial" w:cs="Arial"/>
                <w:sz w:val="16"/>
                <w:szCs w:val="16"/>
              </w:rPr>
              <w:t xml:space="preserve">również </w:t>
            </w:r>
            <w:r w:rsidRPr="001C5DDB">
              <w:rPr>
                <w:rFonts w:ascii="Arial" w:hAnsi="Arial" w:cs="Arial"/>
                <w:sz w:val="16"/>
                <w:szCs w:val="16"/>
              </w:rPr>
              <w:t>zapoznanie się z odpowiednimi wytycznymi lub projektami tych wytycznych, wydanymi przez Ministra Rozwoju, przede wszystkim z</w:t>
            </w:r>
            <w:r w:rsidRPr="001C5DDB">
              <w:rPr>
                <w:rFonts w:ascii="Arial" w:hAnsi="Arial" w:cs="Arial"/>
                <w:i/>
                <w:sz w:val="16"/>
                <w:szCs w:val="16"/>
              </w:rPr>
              <w:t xml:space="preserve"> Wytycznymi </w:t>
            </w:r>
            <w:r w:rsidR="001F2FA1">
              <w:rPr>
                <w:rFonts w:ascii="Arial" w:hAnsi="Arial" w:cs="Arial"/>
                <w:i/>
                <w:sz w:val="16"/>
                <w:szCs w:val="16"/>
              </w:rPr>
              <w:t xml:space="preserve">w zakresie </w:t>
            </w:r>
            <w:r w:rsidRPr="001C5DDB">
              <w:rPr>
                <w:rFonts w:ascii="Arial" w:hAnsi="Arial" w:cs="Arial"/>
                <w:i/>
                <w:sz w:val="16"/>
                <w:szCs w:val="16"/>
              </w:rPr>
              <w:t xml:space="preserve">kwalifikowalności wydatków w ramach Europejskiego Funduszu Rozwoju Regionalnego, Europejskiego Funduszu Społecznego oraz Funduszu Spójności </w:t>
            </w:r>
            <w:r w:rsidR="001F2FA1">
              <w:rPr>
                <w:rFonts w:ascii="Arial" w:hAnsi="Arial" w:cs="Arial"/>
                <w:i/>
                <w:sz w:val="16"/>
                <w:szCs w:val="16"/>
              </w:rPr>
              <w:t>na lata</w:t>
            </w:r>
            <w:r w:rsidRPr="001C5DDB">
              <w:rPr>
                <w:rFonts w:ascii="Arial" w:hAnsi="Arial" w:cs="Arial"/>
                <w:i/>
                <w:sz w:val="16"/>
                <w:szCs w:val="16"/>
              </w:rPr>
              <w:t xml:space="preserve"> 2014-2020</w:t>
            </w:r>
            <w:r w:rsidR="005D6B8A">
              <w:rPr>
                <w:rFonts w:ascii="Arial" w:hAnsi="Arial" w:cs="Arial"/>
                <w:i/>
                <w:sz w:val="16"/>
                <w:szCs w:val="16"/>
              </w:rPr>
              <w:t xml:space="preserve"> z dnia </w:t>
            </w:r>
            <w:r w:rsidR="00523739">
              <w:rPr>
                <w:rFonts w:ascii="Arial" w:hAnsi="Arial" w:cs="Arial"/>
                <w:i/>
                <w:sz w:val="16"/>
                <w:szCs w:val="16"/>
              </w:rPr>
              <w:t>19.09.2016</w:t>
            </w:r>
            <w:r w:rsidR="005D6B8A">
              <w:rPr>
                <w:rFonts w:ascii="Arial" w:hAnsi="Arial" w:cs="Arial"/>
                <w:i/>
                <w:sz w:val="16"/>
                <w:szCs w:val="16"/>
              </w:rPr>
              <w:t xml:space="preserve"> r</w:t>
            </w:r>
            <w:r w:rsidRPr="001C5DDB">
              <w:rPr>
                <w:rFonts w:ascii="Arial" w:hAnsi="Arial" w:cs="Arial"/>
                <w:i/>
                <w:sz w:val="16"/>
                <w:szCs w:val="16"/>
              </w:rPr>
              <w:t>.</w:t>
            </w:r>
          </w:p>
          <w:p w:rsidR="00137E74" w:rsidRPr="001C5DDB" w:rsidRDefault="00137E74" w:rsidP="00FA1E9F">
            <w:pPr>
              <w:spacing w:after="0" w:line="240" w:lineRule="auto"/>
              <w:jc w:val="both"/>
              <w:rPr>
                <w:rFonts w:ascii="Arial" w:hAnsi="Arial" w:cs="Arial"/>
                <w:sz w:val="16"/>
                <w:szCs w:val="16"/>
              </w:rPr>
            </w:pPr>
          </w:p>
          <w:p w:rsidR="0083666A" w:rsidRDefault="00137E74" w:rsidP="0083666A">
            <w:pPr>
              <w:spacing w:after="0" w:line="240" w:lineRule="auto"/>
              <w:jc w:val="both"/>
              <w:rPr>
                <w:rFonts w:ascii="Arial" w:hAnsi="Arial" w:cs="Arial"/>
                <w:sz w:val="16"/>
                <w:szCs w:val="16"/>
              </w:rPr>
            </w:pPr>
            <w:r w:rsidRPr="001C5DDB">
              <w:rPr>
                <w:rFonts w:ascii="Arial" w:hAnsi="Arial" w:cs="Arial"/>
                <w:sz w:val="16"/>
                <w:szCs w:val="16"/>
              </w:rPr>
              <w:t xml:space="preserve">Wszystkie powyżej wskazane dokumenty znajdują się na stronie IZ RPO WZ: </w:t>
            </w:r>
            <w:hyperlink r:id="rId10" w:history="1">
              <w:r w:rsidRPr="001C5DDB">
                <w:rPr>
                  <w:rStyle w:val="Hipercze"/>
                  <w:rFonts w:ascii="Arial" w:hAnsi="Arial" w:cs="Arial"/>
                  <w:sz w:val="16"/>
                  <w:szCs w:val="16"/>
                </w:rPr>
                <w:t>www.rpo.wzp.pl</w:t>
              </w:r>
            </w:hyperlink>
            <w:r w:rsidRPr="001C5DDB">
              <w:rPr>
                <w:rFonts w:ascii="Arial" w:hAnsi="Arial" w:cs="Arial"/>
                <w:sz w:val="16"/>
                <w:szCs w:val="16"/>
              </w:rPr>
              <w:t xml:space="preserve"> </w:t>
            </w:r>
            <w:r w:rsidR="000D477E" w:rsidRPr="001C5DDB">
              <w:rPr>
                <w:rFonts w:ascii="Arial" w:hAnsi="Arial" w:cs="Arial"/>
                <w:sz w:val="16"/>
                <w:szCs w:val="16"/>
              </w:rPr>
              <w:t xml:space="preserve">oraz na portalu </w:t>
            </w:r>
            <w:hyperlink r:id="rId11" w:history="1">
              <w:r w:rsidR="000D477E" w:rsidRPr="001C5DDB">
                <w:rPr>
                  <w:rStyle w:val="Hipercze"/>
                  <w:rFonts w:ascii="Arial" w:hAnsi="Arial" w:cs="Arial"/>
                  <w:sz w:val="16"/>
                  <w:szCs w:val="16"/>
                </w:rPr>
                <w:t>www.funduszeeuropejskie.gov.pl</w:t>
              </w:r>
            </w:hyperlink>
            <w:r w:rsidR="00FB0BBE">
              <w:rPr>
                <w:rFonts w:ascii="Arial" w:hAnsi="Arial" w:cs="Arial"/>
                <w:sz w:val="16"/>
                <w:szCs w:val="16"/>
              </w:rPr>
              <w:t xml:space="preserve"> oraz na stronie internetowej IP ZIT </w:t>
            </w:r>
            <w:hyperlink r:id="rId12" w:history="1">
              <w:r w:rsidR="0083666A">
                <w:rPr>
                  <w:rStyle w:val="Hipercze"/>
                  <w:rFonts w:ascii="Arial" w:hAnsi="Arial" w:cs="Arial"/>
                  <w:sz w:val="16"/>
                  <w:szCs w:val="16"/>
                </w:rPr>
                <w:t>www.koszalin.pl/pl/zit</w:t>
              </w:r>
            </w:hyperlink>
            <w:r w:rsidR="0083666A">
              <w:rPr>
                <w:rFonts w:ascii="Arial" w:hAnsi="Arial" w:cs="Arial"/>
                <w:sz w:val="16"/>
                <w:szCs w:val="16"/>
              </w:rPr>
              <w:t>.</w:t>
            </w:r>
          </w:p>
          <w:p w:rsidR="0083666A" w:rsidRDefault="0083666A"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oraz załączniki powinny być sporządzone w języku polskim. Dokumenty sporządzone w językach obcych, powinny zostać przetłumaczone na język polski przez tłumacza przysięgłego oraz dołączone do dokumentacji aplikacyjnej. Tłumaczeniu nie podlegają nazwy własne zastosowane w dokumentacji aplikacyjnej wnioskodawcy.</w:t>
            </w:r>
          </w:p>
          <w:p w:rsidR="00137E74" w:rsidRPr="001C5DDB" w:rsidRDefault="00137E74" w:rsidP="00FA1E9F">
            <w:pPr>
              <w:spacing w:after="0" w:line="240" w:lineRule="auto"/>
              <w:jc w:val="both"/>
              <w:rPr>
                <w:rFonts w:ascii="Arial" w:hAnsi="Arial" w:cs="Arial"/>
                <w:sz w:val="16"/>
                <w:szCs w:val="16"/>
              </w:rPr>
            </w:pPr>
          </w:p>
        </w:tc>
      </w:tr>
    </w:tbl>
    <w:p w:rsidR="00137E74" w:rsidRPr="001C5DDB" w:rsidRDefault="00137E74" w:rsidP="00FA1E9F">
      <w:pPr>
        <w:spacing w:after="0" w:line="240" w:lineRule="auto"/>
        <w:rPr>
          <w:rFonts w:ascii="Arial" w:hAnsi="Arial" w:cs="Arial"/>
          <w:b/>
          <w:sz w:val="16"/>
          <w:szCs w:val="16"/>
          <w:lang w:eastAsia="pl-PL"/>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color w:val="000000"/>
                      <w:sz w:val="16"/>
                      <w:szCs w:val="16"/>
                    </w:rPr>
                  </w:pPr>
                  <w:bookmarkStart w:id="1" w:name="_Toc453673603"/>
                  <w:r w:rsidRPr="001C5DDB">
                    <w:rPr>
                      <w:rFonts w:cs="Arial"/>
                      <w:color w:val="000000"/>
                      <w:sz w:val="16"/>
                      <w:szCs w:val="16"/>
                    </w:rPr>
                    <w:t>Wypełnianie wniosku o dofinansowanie – Serwis Beneficjenta</w:t>
                  </w:r>
                  <w:bookmarkEnd w:id="1"/>
                </w:p>
              </w:tc>
            </w:tr>
          </w:tbl>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musi być sporządzony w Serwisie Beneficjenta poprzez wypełnienie on-line właściwego formularza.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Dostęp do Serwisu Beneficjenta jest możliwy za pośrednictwem strony internetowej </w:t>
            </w:r>
            <w:hyperlink r:id="rId13" w:history="1">
              <w:r w:rsidRPr="001C5DDB">
                <w:rPr>
                  <w:rStyle w:val="Hipercze"/>
                  <w:rFonts w:ascii="Arial" w:hAnsi="Arial" w:cs="Arial"/>
                  <w:sz w:val="16"/>
                  <w:szCs w:val="16"/>
                </w:rPr>
                <w:t>www.rpo.wzp.pl</w:t>
              </w:r>
            </w:hyperlink>
            <w:r w:rsidR="001F2FA1">
              <w:rPr>
                <w:rFonts w:ascii="Arial" w:hAnsi="Arial" w:cs="Arial"/>
                <w:sz w:val="16"/>
                <w:szCs w:val="16"/>
              </w:rPr>
              <w:t xml:space="preserve"> </w:t>
            </w:r>
            <w:r w:rsidRPr="001C5DDB">
              <w:rPr>
                <w:rFonts w:ascii="Arial" w:hAnsi="Arial" w:cs="Arial"/>
                <w:sz w:val="16"/>
                <w:szCs w:val="16"/>
              </w:rPr>
              <w:t xml:space="preserve">lub bezpośrednio poprzez adres </w:t>
            </w:r>
            <w:hyperlink r:id="rId14" w:history="1">
              <w:r w:rsidRPr="001C5DDB">
                <w:rPr>
                  <w:rStyle w:val="Hipercze"/>
                  <w:rFonts w:ascii="Arial" w:hAnsi="Arial" w:cs="Arial"/>
                  <w:sz w:val="16"/>
                  <w:szCs w:val="16"/>
                </w:rPr>
                <w:t xml:space="preserve"> https://beneficjent.wzp.pl</w:t>
              </w:r>
            </w:hyperlink>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Przed przystąpieniem do wypełnienia wniosku o dofinansowanie należy założyć konto w Serwisie Beneficjenta. Do założenia konta niezbędne jest wypełnienie elektronicznego formularza rejestracyjnego. Na wskazany podczas rejestracji adres e-mail zostanie przesłana </w:t>
            </w:r>
            <w:r w:rsidR="00907204">
              <w:rPr>
                <w:rFonts w:ascii="Arial" w:hAnsi="Arial" w:cs="Arial"/>
                <w:sz w:val="16"/>
                <w:szCs w:val="16"/>
              </w:rPr>
              <w:t>wiadomość z linkiem aktywacyjnym</w:t>
            </w:r>
            <w:r w:rsidRPr="001C5DDB">
              <w:rPr>
                <w:rFonts w:ascii="Arial" w:hAnsi="Arial" w:cs="Arial"/>
                <w:sz w:val="16"/>
                <w:szCs w:val="16"/>
              </w:rPr>
              <w:t xml:space="preserve"> konto. Aktywacja </w:t>
            </w:r>
            <w:r w:rsidR="00907204" w:rsidRPr="001C5DDB">
              <w:rPr>
                <w:rFonts w:ascii="Arial" w:hAnsi="Arial" w:cs="Arial"/>
                <w:sz w:val="16"/>
                <w:szCs w:val="16"/>
              </w:rPr>
              <w:t>nastąpi</w:t>
            </w:r>
            <w:r w:rsidRPr="001C5DDB">
              <w:rPr>
                <w:rFonts w:ascii="Arial" w:hAnsi="Arial" w:cs="Arial"/>
                <w:sz w:val="16"/>
                <w:szCs w:val="16"/>
              </w:rPr>
              <w:t xml:space="preserve"> po „kliknięciu” przesłanego linku, umożliwiając zalogowanie się do Serwisu Beneficjenta.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celu łatwiejszego zarządzania kontem, </w:t>
            </w:r>
            <w:r w:rsidR="003E0E91">
              <w:rPr>
                <w:rFonts w:ascii="Arial" w:hAnsi="Arial" w:cs="Arial"/>
                <w:sz w:val="16"/>
                <w:szCs w:val="16"/>
              </w:rPr>
              <w:t>w</w:t>
            </w:r>
            <w:r w:rsidRPr="001C5DDB">
              <w:rPr>
                <w:rFonts w:ascii="Arial" w:hAnsi="Arial" w:cs="Arial"/>
                <w:sz w:val="16"/>
                <w:szCs w:val="16"/>
              </w:rPr>
              <w:t xml:space="preserve">nioskodawcy mogą tworzyć teczki projektów, zapisywać projekty pod różnymi nazwami i wersjami. Konto założone w Serwisie Beneficjenta umożliwia </w:t>
            </w:r>
            <w:r w:rsidR="003E0E91">
              <w:rPr>
                <w:rFonts w:ascii="Arial" w:hAnsi="Arial" w:cs="Arial"/>
                <w:sz w:val="16"/>
                <w:szCs w:val="16"/>
              </w:rPr>
              <w:t>w</w:t>
            </w:r>
            <w:r w:rsidRPr="001C5DDB">
              <w:rPr>
                <w:rFonts w:ascii="Arial" w:hAnsi="Arial" w:cs="Arial"/>
                <w:sz w:val="16"/>
                <w:szCs w:val="16"/>
              </w:rPr>
              <w:t>nioskodawcom wypełnienie wniosku o dofinansowanie oraz jego publikację.</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trakcie oceny i realizacji projektów Serwis Beneficjenta umożliwia </w:t>
            </w:r>
            <w:r w:rsidR="003E0E91">
              <w:rPr>
                <w:rFonts w:ascii="Arial" w:hAnsi="Arial" w:cs="Arial"/>
                <w:sz w:val="16"/>
                <w:szCs w:val="16"/>
              </w:rPr>
              <w:t>w</w:t>
            </w:r>
            <w:r w:rsidRPr="001C5DDB">
              <w:rPr>
                <w:rFonts w:ascii="Arial" w:hAnsi="Arial" w:cs="Arial"/>
                <w:sz w:val="16"/>
                <w:szCs w:val="16"/>
              </w:rPr>
              <w:t>nioskodawcom śledzenie statusu wniosku, nanoszenie we wniosku wskaz</w:t>
            </w:r>
            <w:r w:rsidR="005D6B8A">
              <w:rPr>
                <w:rFonts w:ascii="Arial" w:hAnsi="Arial" w:cs="Arial"/>
                <w:sz w:val="16"/>
                <w:szCs w:val="16"/>
              </w:rPr>
              <w:t xml:space="preserve">anych na etapie oceny poprawek oraz </w:t>
            </w:r>
            <w:r w:rsidRPr="001C5DDB">
              <w:rPr>
                <w:rFonts w:ascii="Arial" w:hAnsi="Arial" w:cs="Arial"/>
                <w:sz w:val="16"/>
                <w:szCs w:val="16"/>
              </w:rPr>
              <w:t>otrzymywanie komunikatów od IZ RPO WZ.</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UWAGA! Wersja elektroniczna wniosku o dofinansowanie (czyli wersja opublikowana) jest trwale związana z kontem, </w:t>
            </w:r>
            <w:r w:rsidR="00195A3B">
              <w:rPr>
                <w:rFonts w:ascii="Arial" w:hAnsi="Arial" w:cs="Arial"/>
                <w:sz w:val="16"/>
                <w:szCs w:val="16"/>
              </w:rPr>
              <w:br/>
            </w:r>
            <w:r w:rsidRPr="001C5DDB">
              <w:rPr>
                <w:rFonts w:ascii="Arial" w:hAnsi="Arial" w:cs="Arial"/>
                <w:sz w:val="16"/>
                <w:szCs w:val="16"/>
              </w:rPr>
              <w:t xml:space="preserve">za pośrednictwem którego wniosek zostanie </w:t>
            </w:r>
            <w:r w:rsidR="005D6B8A">
              <w:rPr>
                <w:rFonts w:ascii="Arial" w:hAnsi="Arial" w:cs="Arial"/>
                <w:sz w:val="16"/>
                <w:szCs w:val="16"/>
              </w:rPr>
              <w:t>przygotowany</w:t>
            </w:r>
            <w:r w:rsidRPr="001C5DDB">
              <w:rPr>
                <w:rFonts w:ascii="Arial" w:hAnsi="Arial" w:cs="Arial"/>
                <w:sz w:val="16"/>
                <w:szCs w:val="16"/>
              </w:rPr>
              <w:t xml:space="preserve"> i opublikowany. Oznacza to, że także po podpisaniu </w:t>
            </w:r>
            <w:r w:rsidR="003E0E91">
              <w:rPr>
                <w:rFonts w:ascii="Arial" w:hAnsi="Arial" w:cs="Arial"/>
                <w:sz w:val="16"/>
                <w:szCs w:val="16"/>
              </w:rPr>
              <w:t>u</w:t>
            </w:r>
            <w:r w:rsidRPr="001C5DDB">
              <w:rPr>
                <w:rFonts w:ascii="Arial" w:hAnsi="Arial" w:cs="Arial"/>
                <w:sz w:val="16"/>
                <w:szCs w:val="16"/>
              </w:rPr>
              <w:t xml:space="preserve">mowy </w:t>
            </w:r>
            <w:r w:rsidR="00195A3B">
              <w:rPr>
                <w:rFonts w:ascii="Arial" w:hAnsi="Arial" w:cs="Arial"/>
                <w:sz w:val="16"/>
                <w:szCs w:val="16"/>
              </w:rPr>
              <w:br/>
            </w:r>
            <w:r w:rsidRPr="001C5DDB">
              <w:rPr>
                <w:rFonts w:ascii="Arial" w:hAnsi="Arial" w:cs="Arial"/>
                <w:sz w:val="16"/>
                <w:szCs w:val="16"/>
              </w:rPr>
              <w:t xml:space="preserve">o dofinansowanie, w trakcie realizacji projektu </w:t>
            </w:r>
            <w:r w:rsidR="003E0E91">
              <w:rPr>
                <w:rFonts w:ascii="Arial" w:hAnsi="Arial" w:cs="Arial"/>
                <w:sz w:val="16"/>
                <w:szCs w:val="16"/>
              </w:rPr>
              <w:t>w</w:t>
            </w:r>
            <w:r w:rsidRPr="001C5DDB">
              <w:rPr>
                <w:rFonts w:ascii="Arial" w:hAnsi="Arial" w:cs="Arial"/>
                <w:sz w:val="16"/>
                <w:szCs w:val="16"/>
              </w:rPr>
              <w:t xml:space="preserve">nioskodawca będzie zobowiązany do posługiwania się tym kontem (np. w celu dokonywania </w:t>
            </w:r>
            <w:r w:rsidR="00010173" w:rsidRPr="001C5DDB">
              <w:rPr>
                <w:rFonts w:ascii="Arial" w:hAnsi="Arial" w:cs="Arial"/>
                <w:sz w:val="16"/>
                <w:szCs w:val="16"/>
              </w:rPr>
              <w:t>aktualizacji</w:t>
            </w:r>
            <w:r w:rsidRPr="001C5DDB">
              <w:rPr>
                <w:rFonts w:ascii="Arial" w:hAnsi="Arial" w:cs="Arial"/>
                <w:sz w:val="16"/>
                <w:szCs w:val="16"/>
              </w:rPr>
              <w:t xml:space="preserve"> wniosku).</w:t>
            </w:r>
          </w:p>
          <w:p w:rsidR="00137E74" w:rsidRPr="001C5DDB" w:rsidRDefault="00137E74" w:rsidP="00FA1E9F">
            <w:pPr>
              <w:spacing w:after="0" w:line="240" w:lineRule="auto"/>
              <w:jc w:val="both"/>
              <w:rPr>
                <w:rFonts w:ascii="Arial" w:hAnsi="Arial" w:cs="Arial"/>
                <w:sz w:val="16"/>
                <w:szCs w:val="16"/>
              </w:rPr>
            </w:pPr>
          </w:p>
          <w:p w:rsidR="00137E74"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Należy zwrócić szczególną uwagę na to, aby dane konto dotyczyło tylko jednego przedsiębiorstwa, jednego </w:t>
            </w:r>
            <w:r w:rsidR="003E0E91">
              <w:rPr>
                <w:rFonts w:ascii="Arial" w:hAnsi="Arial" w:cs="Arial"/>
                <w:sz w:val="16"/>
                <w:szCs w:val="16"/>
              </w:rPr>
              <w:t>w</w:t>
            </w:r>
            <w:r w:rsidRPr="001C5DDB">
              <w:rPr>
                <w:rFonts w:ascii="Arial" w:hAnsi="Arial" w:cs="Arial"/>
                <w:sz w:val="16"/>
                <w:szCs w:val="16"/>
              </w:rPr>
              <w:t xml:space="preserve">nioskodawcy (zwłaszcza w sytuacji kiedy </w:t>
            </w:r>
            <w:r w:rsidR="003E0E91">
              <w:rPr>
                <w:rFonts w:ascii="Arial" w:hAnsi="Arial" w:cs="Arial"/>
                <w:sz w:val="16"/>
                <w:szCs w:val="16"/>
              </w:rPr>
              <w:t>w</w:t>
            </w:r>
            <w:r w:rsidRPr="001C5DDB">
              <w:rPr>
                <w:rFonts w:ascii="Arial" w:hAnsi="Arial" w:cs="Arial"/>
                <w:sz w:val="16"/>
                <w:szCs w:val="16"/>
              </w:rPr>
              <w:t>nioskodawca przy pisaniu projektu korzysta z usług zewnętrznych doradców).</w:t>
            </w:r>
          </w:p>
          <w:p w:rsidR="005D6B8A" w:rsidRDefault="005D6B8A" w:rsidP="00FA1E9F">
            <w:pPr>
              <w:spacing w:after="0" w:line="240" w:lineRule="auto"/>
              <w:jc w:val="both"/>
              <w:rPr>
                <w:rFonts w:ascii="Arial" w:hAnsi="Arial" w:cs="Arial"/>
                <w:sz w:val="16"/>
                <w:szCs w:val="16"/>
              </w:rPr>
            </w:pPr>
          </w:p>
          <w:p w:rsidR="005D6B8A" w:rsidRPr="001C5DDB" w:rsidRDefault="005D6B8A" w:rsidP="00FA1E9F">
            <w:pPr>
              <w:spacing w:after="0" w:line="240" w:lineRule="auto"/>
              <w:jc w:val="both"/>
              <w:rPr>
                <w:rFonts w:ascii="Arial" w:hAnsi="Arial" w:cs="Arial"/>
                <w:sz w:val="16"/>
                <w:szCs w:val="16"/>
              </w:rPr>
            </w:pPr>
            <w:r w:rsidRPr="005D6B8A">
              <w:rPr>
                <w:rFonts w:ascii="Arial" w:hAnsi="Arial" w:cs="Arial"/>
                <w:color w:val="000000"/>
                <w:sz w:val="16"/>
                <w:szCs w:val="16"/>
              </w:rPr>
              <w:t>W celu wypełnienia wniosku o dofinansowanie należy po zalogowaniu do Serwisu Beneficjenta wybrać opcję „utwórz nowy wniosek”, następnie zapisać go pod określoną nazwą w Teczce projektu (istniejącej lub nowej).</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Wypełniając wniosek o dofinansowanie w Serwisie Beneficjenta należy pamiętać, o tym że:</w:t>
            </w:r>
          </w:p>
          <w:p w:rsidR="00137E74" w:rsidRPr="001C5DDB" w:rsidRDefault="00137E74" w:rsidP="0012156E">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może przerwać pisanie wniosku o dofinansowanie i wylogować się z Serwisu Beneficjenta.</w:t>
            </w:r>
          </w:p>
          <w:p w:rsidR="00137E74" w:rsidRPr="001C5DDB" w:rsidRDefault="00137E74" w:rsidP="0012156E">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Kontynuacja wypełniania wniosku o dofinansowanie będzie możliwa po ponownym zalogowaniu się w Serwisie.</w:t>
            </w:r>
          </w:p>
          <w:p w:rsidR="00137E74" w:rsidRPr="001C5DDB" w:rsidRDefault="00137E74" w:rsidP="0012156E">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ma możliwość wydrukowania wniosku o dofinansowanie. W tym celu należy wniosek otworzyć jako PDF, a następnie wydrukować. Dopóki wniosek nie przejdzie poprawnie walidacji (sprawdzenia)</w:t>
            </w:r>
            <w:r w:rsidR="00195A3B">
              <w:rPr>
                <w:rFonts w:ascii="Arial" w:hAnsi="Arial" w:cs="Arial"/>
                <w:sz w:val="16"/>
                <w:szCs w:val="16"/>
              </w:rPr>
              <w:t>,</w:t>
            </w:r>
            <w:r w:rsidRPr="001C5DDB">
              <w:rPr>
                <w:rFonts w:ascii="Arial" w:hAnsi="Arial" w:cs="Arial"/>
                <w:sz w:val="16"/>
                <w:szCs w:val="16"/>
              </w:rPr>
              <w:t xml:space="preserve"> na każdej jego stronie będzie znajdować się napis </w:t>
            </w:r>
            <w:r w:rsidR="00F16D2C" w:rsidRPr="00D321CF">
              <w:rPr>
                <w:rFonts w:ascii="Arial" w:hAnsi="Arial" w:cs="Arial"/>
                <w:sz w:val="16"/>
                <w:szCs w:val="16"/>
              </w:rPr>
              <w:t>„</w:t>
            </w:r>
            <w:r w:rsidR="00F16D2C" w:rsidRPr="0046413A">
              <w:rPr>
                <w:rFonts w:ascii="Arial" w:hAnsi="Arial" w:cs="Arial"/>
                <w:sz w:val="16"/>
                <w:szCs w:val="16"/>
              </w:rPr>
              <w:t>Wydruk kontrolny, wniosek nieopublikowany”.</w:t>
            </w:r>
          </w:p>
          <w:p w:rsidR="00137E74" w:rsidRPr="001C5DDB" w:rsidRDefault="00137E74" w:rsidP="0012156E">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W trakcie wypełniania wniosku dodane treści są automatycznie zapisywane przez system, każdorazowo przy użyciu pól „waliduj”</w:t>
            </w:r>
            <w:r w:rsidR="000D477E" w:rsidRPr="001C5DDB">
              <w:rPr>
                <w:rFonts w:ascii="Arial" w:hAnsi="Arial" w:cs="Arial"/>
                <w:sz w:val="16"/>
                <w:szCs w:val="16"/>
              </w:rPr>
              <w:t>,</w:t>
            </w:r>
            <w:r w:rsidRPr="001C5DDB">
              <w:rPr>
                <w:rFonts w:ascii="Arial" w:hAnsi="Arial" w:cs="Arial"/>
                <w:sz w:val="16"/>
                <w:szCs w:val="16"/>
              </w:rPr>
              <w:t xml:space="preserve"> „publikuj”</w:t>
            </w:r>
            <w:r w:rsidR="000D477E" w:rsidRPr="001C5DDB">
              <w:rPr>
                <w:rFonts w:ascii="Arial" w:hAnsi="Arial" w:cs="Arial"/>
                <w:sz w:val="16"/>
                <w:szCs w:val="16"/>
              </w:rPr>
              <w:t>,</w:t>
            </w:r>
            <w:r w:rsidRPr="001C5DDB">
              <w:rPr>
                <w:rFonts w:ascii="Arial" w:hAnsi="Arial" w:cs="Arial"/>
                <w:sz w:val="16"/>
                <w:szCs w:val="16"/>
              </w:rPr>
              <w:t xml:space="preserve"> „następny krok”, „poprzedni krok” oraz podczas przechodzenia do </w:t>
            </w:r>
            <w:r w:rsidR="00EB36B0" w:rsidRPr="001C5DDB">
              <w:rPr>
                <w:rFonts w:ascii="Arial" w:hAnsi="Arial" w:cs="Arial"/>
                <w:sz w:val="16"/>
                <w:szCs w:val="16"/>
              </w:rPr>
              <w:t>poszczególnych</w:t>
            </w:r>
            <w:r w:rsidRPr="001C5DDB">
              <w:rPr>
                <w:rFonts w:ascii="Arial" w:hAnsi="Arial" w:cs="Arial"/>
                <w:sz w:val="16"/>
                <w:szCs w:val="16"/>
              </w:rPr>
              <w:t xml:space="preserve"> sekcji wniosku.</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sz w:val="16"/>
                <w:szCs w:val="16"/>
              </w:rPr>
              <w:t xml:space="preserve">Ostateczną wersję wniosku o dofinansowanie, którą </w:t>
            </w:r>
            <w:r w:rsidR="003E0E91">
              <w:rPr>
                <w:rFonts w:ascii="Arial" w:hAnsi="Arial" w:cs="Arial"/>
                <w:sz w:val="16"/>
                <w:szCs w:val="16"/>
              </w:rPr>
              <w:t>w</w:t>
            </w:r>
            <w:r w:rsidRPr="001C5DDB">
              <w:rPr>
                <w:rFonts w:ascii="Arial" w:hAnsi="Arial" w:cs="Arial"/>
                <w:sz w:val="16"/>
                <w:szCs w:val="16"/>
              </w:rPr>
              <w:t xml:space="preserve">nioskodawca zamierza złożyć w IZ </w:t>
            </w:r>
            <w:r w:rsidRPr="001C5DDB">
              <w:rPr>
                <w:rFonts w:ascii="Arial" w:hAnsi="Arial" w:cs="Arial"/>
                <w:color w:val="000000"/>
                <w:sz w:val="16"/>
                <w:szCs w:val="16"/>
              </w:rPr>
              <w:t>RPO WZ w odpowi</w:t>
            </w:r>
            <w:r w:rsidR="000D477E" w:rsidRPr="001C5DDB">
              <w:rPr>
                <w:rFonts w:ascii="Arial" w:hAnsi="Arial" w:cs="Arial"/>
                <w:color w:val="000000"/>
                <w:sz w:val="16"/>
                <w:szCs w:val="16"/>
              </w:rPr>
              <w:t>edzi na właściwy nabór, należy „</w:t>
            </w:r>
            <w:r w:rsidRPr="001C5DDB">
              <w:rPr>
                <w:rFonts w:ascii="Arial" w:hAnsi="Arial" w:cs="Arial"/>
                <w:color w:val="000000"/>
                <w:sz w:val="16"/>
                <w:szCs w:val="16"/>
              </w:rPr>
              <w:t xml:space="preserve">wysłać” do systemu informatycznego RPO WZ za pomocą pola „publikuj”. </w:t>
            </w:r>
          </w:p>
          <w:p w:rsidR="00137E74" w:rsidRPr="001C5DDB" w:rsidRDefault="00137E74" w:rsidP="00FA1E9F">
            <w:pPr>
              <w:spacing w:after="0" w:line="240" w:lineRule="auto"/>
              <w:jc w:val="both"/>
              <w:rPr>
                <w:rFonts w:ascii="Arial" w:hAnsi="Arial" w:cs="Arial"/>
                <w:color w:val="000000"/>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Aby prawidłowo opublikować (zatwierdzić) wniosek o dofinansowanie należy:</w:t>
            </w:r>
          </w:p>
          <w:p w:rsidR="00137E74" w:rsidRPr="001C5DDB" w:rsidRDefault="00137E74"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Przed opublikowaniem ostatecznej wersji wniosku sprawdzić, za pomocą pola „waliduj”, czy wszystkie wymagane pola wniosku są wypełnione. Użycie pola „waliduj” powoduje wskazanie w górnej części  strony statusu weryfikacji:</w:t>
            </w:r>
          </w:p>
          <w:p w:rsidR="00137E74" w:rsidRPr="001C5DDB" w:rsidRDefault="00137E74" w:rsidP="0012156E">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niepoprawny (zobacz błędy walidacji)”,</w:t>
            </w:r>
          </w:p>
          <w:p w:rsidR="00137E74" w:rsidRPr="001C5DDB" w:rsidRDefault="00137E74" w:rsidP="0012156E">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lastRenderedPageBreak/>
              <w:t>„Wniosek poprawny”.</w:t>
            </w:r>
          </w:p>
          <w:p w:rsidR="00137E74" w:rsidRPr="001C5DDB" w:rsidRDefault="00137E74"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Wskazane</w:t>
            </w:r>
            <w:r w:rsidR="00621BE5" w:rsidRPr="001C5DDB">
              <w:rPr>
                <w:rFonts w:ascii="Arial" w:hAnsi="Arial" w:cs="Arial"/>
                <w:color w:val="000000"/>
                <w:sz w:val="16"/>
                <w:szCs w:val="16"/>
              </w:rPr>
              <w:t xml:space="preserve"> na liście błędy walidacji należ</w:t>
            </w:r>
            <w:r w:rsidRPr="001C5DDB">
              <w:rPr>
                <w:rFonts w:ascii="Arial" w:hAnsi="Arial" w:cs="Arial"/>
                <w:color w:val="000000"/>
                <w:sz w:val="16"/>
                <w:szCs w:val="16"/>
              </w:rPr>
              <w:t>y skorygować.</w:t>
            </w:r>
          </w:p>
          <w:p w:rsidR="00137E74" w:rsidRPr="001C5DDB" w:rsidRDefault="00621BE5"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Po poprawieniu błędów należ</w:t>
            </w:r>
            <w:r w:rsidR="00137E74" w:rsidRPr="001C5DDB">
              <w:rPr>
                <w:rFonts w:ascii="Arial" w:hAnsi="Arial" w:cs="Arial"/>
                <w:color w:val="000000"/>
                <w:sz w:val="16"/>
                <w:szCs w:val="16"/>
              </w:rPr>
              <w:t xml:space="preserve">y ponownie </w:t>
            </w:r>
            <w:proofErr w:type="spellStart"/>
            <w:r w:rsidR="00137E74" w:rsidRPr="001C5DDB">
              <w:rPr>
                <w:rFonts w:ascii="Arial" w:hAnsi="Arial" w:cs="Arial"/>
                <w:color w:val="000000"/>
                <w:sz w:val="16"/>
                <w:szCs w:val="16"/>
              </w:rPr>
              <w:t>zwalidować</w:t>
            </w:r>
            <w:proofErr w:type="spellEnd"/>
            <w:r w:rsidR="00137E74" w:rsidRPr="001C5DDB">
              <w:rPr>
                <w:rFonts w:ascii="Arial" w:hAnsi="Arial" w:cs="Arial"/>
                <w:color w:val="000000"/>
                <w:sz w:val="16"/>
                <w:szCs w:val="16"/>
              </w:rPr>
              <w:t xml:space="preserve"> wniosek.</w:t>
            </w:r>
          </w:p>
          <w:p w:rsidR="00137E74" w:rsidRPr="001C5DDB" w:rsidRDefault="00137E74"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Jeśli walidacja nie wykazała dalszych </w:t>
            </w:r>
            <w:r w:rsidR="00010173" w:rsidRPr="001C5DDB">
              <w:rPr>
                <w:rFonts w:ascii="Arial" w:hAnsi="Arial" w:cs="Arial"/>
                <w:color w:val="000000"/>
                <w:sz w:val="16"/>
                <w:szCs w:val="16"/>
              </w:rPr>
              <w:t>błędów</w:t>
            </w:r>
            <w:r w:rsidRPr="001C5DDB">
              <w:rPr>
                <w:rFonts w:ascii="Arial" w:hAnsi="Arial" w:cs="Arial"/>
                <w:color w:val="000000"/>
                <w:sz w:val="16"/>
                <w:szCs w:val="16"/>
              </w:rPr>
              <w:t xml:space="preserve"> (status weryfikacji „wniosek poprawny”), wówczas można opublikować wniosek w systemie informatycznym RPO WZ.</w:t>
            </w:r>
          </w:p>
          <w:p w:rsidR="00137E74" w:rsidRPr="001C5DDB" w:rsidRDefault="00137E74"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Tylko wnioski opublikowane w </w:t>
            </w:r>
            <w:r w:rsidRPr="00417389">
              <w:rPr>
                <w:rFonts w:ascii="Arial" w:hAnsi="Arial" w:cs="Arial"/>
                <w:color w:val="000000"/>
                <w:sz w:val="16"/>
                <w:szCs w:val="16"/>
              </w:rPr>
              <w:t xml:space="preserve">terminie wskazanym w </w:t>
            </w:r>
            <w:r w:rsidR="00F16D2C" w:rsidRPr="00417389">
              <w:rPr>
                <w:rFonts w:ascii="Arial" w:hAnsi="Arial" w:cs="Arial"/>
                <w:color w:val="000000"/>
                <w:sz w:val="16"/>
                <w:szCs w:val="16"/>
              </w:rPr>
              <w:t>wezwaniu</w:t>
            </w:r>
            <w:r w:rsidR="00F16D2C">
              <w:rPr>
                <w:rFonts w:ascii="Arial" w:hAnsi="Arial" w:cs="Arial"/>
                <w:color w:val="000000"/>
                <w:sz w:val="16"/>
                <w:szCs w:val="16"/>
              </w:rPr>
              <w:t xml:space="preserve"> IZ RPO WZ</w:t>
            </w:r>
            <w:r w:rsidRPr="001C5DDB">
              <w:rPr>
                <w:rFonts w:ascii="Arial" w:hAnsi="Arial" w:cs="Arial"/>
                <w:color w:val="000000"/>
                <w:sz w:val="16"/>
                <w:szCs w:val="16"/>
              </w:rPr>
              <w:t>, będą podlegały ocenie.</w:t>
            </w:r>
          </w:p>
          <w:p w:rsidR="00A30CE8" w:rsidRPr="00A30CE8" w:rsidRDefault="00137E74" w:rsidP="0012156E">
            <w:pPr>
              <w:pStyle w:val="Akapitzlist"/>
              <w:numPr>
                <w:ilvl w:val="0"/>
                <w:numId w:val="5"/>
              </w:numPr>
              <w:spacing w:after="0" w:line="240" w:lineRule="auto"/>
              <w:jc w:val="both"/>
              <w:rPr>
                <w:rFonts w:ascii="Arial" w:hAnsi="Arial" w:cs="Arial"/>
                <w:i/>
                <w:color w:val="000000"/>
                <w:sz w:val="16"/>
                <w:szCs w:val="16"/>
              </w:rPr>
            </w:pPr>
            <w:r w:rsidRPr="00A30CE8">
              <w:rPr>
                <w:rFonts w:ascii="Arial" w:hAnsi="Arial" w:cs="Arial"/>
                <w:color w:val="000000"/>
                <w:sz w:val="16"/>
                <w:szCs w:val="16"/>
              </w:rPr>
              <w:t xml:space="preserve">Po opublikowaniu wniosku w Serwisie Beneficjenta </w:t>
            </w:r>
            <w:r w:rsidR="00A30CE8">
              <w:rPr>
                <w:rFonts w:ascii="Arial" w:hAnsi="Arial" w:cs="Arial"/>
                <w:color w:val="000000"/>
                <w:sz w:val="16"/>
                <w:szCs w:val="16"/>
              </w:rPr>
              <w:t xml:space="preserve">wygenerowany </w:t>
            </w:r>
            <w:r w:rsidRPr="00A30CE8">
              <w:rPr>
                <w:rFonts w:ascii="Arial" w:hAnsi="Arial" w:cs="Arial"/>
                <w:color w:val="000000"/>
                <w:sz w:val="16"/>
                <w:szCs w:val="16"/>
              </w:rPr>
              <w:t xml:space="preserve">zostanie </w:t>
            </w:r>
            <w:r w:rsidR="00A30CE8">
              <w:rPr>
                <w:rFonts w:ascii="Arial" w:hAnsi="Arial" w:cs="Arial"/>
                <w:color w:val="000000"/>
                <w:sz w:val="16"/>
                <w:szCs w:val="16"/>
              </w:rPr>
              <w:t xml:space="preserve">jednostronicowy dokument – </w:t>
            </w:r>
            <w:r w:rsidR="00A30CE8" w:rsidRPr="00A30CE8">
              <w:rPr>
                <w:rFonts w:ascii="Arial" w:hAnsi="Arial" w:cs="Arial"/>
                <w:i/>
                <w:color w:val="000000"/>
                <w:sz w:val="16"/>
                <w:szCs w:val="16"/>
              </w:rPr>
              <w:t xml:space="preserve">Pisemny wniosek </w:t>
            </w:r>
            <w:r w:rsidR="0046413A">
              <w:rPr>
                <w:rFonts w:ascii="Arial" w:hAnsi="Arial" w:cs="Arial"/>
                <w:i/>
                <w:color w:val="000000"/>
                <w:sz w:val="16"/>
                <w:szCs w:val="16"/>
              </w:rPr>
              <w:br/>
            </w:r>
            <w:r w:rsidR="00A30CE8" w:rsidRPr="00A30CE8">
              <w:rPr>
                <w:rFonts w:ascii="Arial" w:hAnsi="Arial" w:cs="Arial"/>
                <w:i/>
                <w:color w:val="000000"/>
                <w:sz w:val="16"/>
                <w:szCs w:val="16"/>
              </w:rPr>
              <w:t>o przyznanie pomocy.</w:t>
            </w:r>
          </w:p>
          <w:p w:rsidR="00137E74" w:rsidRPr="00A30CE8" w:rsidRDefault="00137E74" w:rsidP="0012156E">
            <w:pPr>
              <w:pStyle w:val="Akapitzlist"/>
              <w:numPr>
                <w:ilvl w:val="0"/>
                <w:numId w:val="5"/>
              </w:numPr>
              <w:spacing w:after="0" w:line="240" w:lineRule="auto"/>
              <w:jc w:val="both"/>
              <w:rPr>
                <w:rFonts w:ascii="Arial" w:hAnsi="Arial" w:cs="Arial"/>
                <w:color w:val="000000"/>
                <w:sz w:val="16"/>
                <w:szCs w:val="16"/>
              </w:rPr>
            </w:pPr>
            <w:r w:rsidRPr="00A30CE8">
              <w:rPr>
                <w:rFonts w:ascii="Arial" w:hAnsi="Arial" w:cs="Arial"/>
                <w:color w:val="000000"/>
                <w:sz w:val="16"/>
                <w:szCs w:val="16"/>
              </w:rPr>
              <w:t>Zaleca się wypełnianie poszczególnych pól i sekcji wniosku „po kolei” przy użyciu pola „następny krok”.</w:t>
            </w:r>
          </w:p>
          <w:p w:rsidR="00137E74" w:rsidRPr="001C5DDB" w:rsidRDefault="00137E74" w:rsidP="00FA1E9F">
            <w:pPr>
              <w:spacing w:after="0" w:line="240" w:lineRule="auto"/>
              <w:jc w:val="both"/>
              <w:rPr>
                <w:rFonts w:ascii="Arial" w:hAnsi="Arial" w:cs="Arial"/>
                <w:color w:val="000000"/>
                <w:sz w:val="16"/>
                <w:szCs w:val="16"/>
              </w:rPr>
            </w:pPr>
          </w:p>
          <w:p w:rsidR="00137E74"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Publikacja wniosku o dofinansowanie w systemie informatycznym RPO WZ jest warunkiem koniecznym do poprawnego złożenia wniosku o dofinansowanie. Po użyciu pola „publikuj” nie będzie możliwości wprowadzenia zmian we wniosku wysłanym do systemu informatycznego RPO WZ. </w:t>
            </w:r>
          </w:p>
          <w:p w:rsidR="005D6B8A" w:rsidRDefault="005D6B8A" w:rsidP="00FA1E9F">
            <w:pPr>
              <w:spacing w:after="0" w:line="240" w:lineRule="auto"/>
              <w:jc w:val="both"/>
              <w:rPr>
                <w:rFonts w:ascii="Arial" w:hAnsi="Arial" w:cs="Arial"/>
                <w:color w:val="000000"/>
                <w:sz w:val="16"/>
                <w:szCs w:val="16"/>
              </w:rPr>
            </w:pPr>
          </w:p>
          <w:p w:rsidR="00AA5ED8" w:rsidRDefault="00AA5ED8" w:rsidP="00FA1E9F">
            <w:pPr>
              <w:spacing w:after="0" w:line="240" w:lineRule="auto"/>
              <w:jc w:val="both"/>
              <w:rPr>
                <w:rFonts w:ascii="Arial" w:hAnsi="Arial" w:cs="Arial"/>
                <w:color w:val="000000"/>
                <w:sz w:val="16"/>
                <w:szCs w:val="16"/>
              </w:rPr>
            </w:pPr>
            <w:r>
              <w:rPr>
                <w:rFonts w:ascii="Arial" w:hAnsi="Arial" w:cs="Arial"/>
                <w:color w:val="000000"/>
                <w:sz w:val="16"/>
                <w:szCs w:val="16"/>
              </w:rPr>
              <w:t xml:space="preserve">Procedura </w:t>
            </w:r>
            <w:r w:rsidRPr="00AA5ED8">
              <w:rPr>
                <w:rFonts w:ascii="Arial" w:hAnsi="Arial" w:cs="Arial"/>
                <w:color w:val="000000"/>
                <w:sz w:val="16"/>
                <w:szCs w:val="16"/>
              </w:rPr>
              <w:t>dokonywania uzupełnień/poprawy dokumentacji aplikacyjnej</w:t>
            </w:r>
            <w:r w:rsidR="00A30CE8">
              <w:rPr>
                <w:rFonts w:ascii="Arial" w:hAnsi="Arial" w:cs="Arial"/>
                <w:color w:val="000000"/>
                <w:sz w:val="16"/>
                <w:szCs w:val="16"/>
              </w:rPr>
              <w:t>:</w:t>
            </w:r>
          </w:p>
          <w:p w:rsidR="00AA5ED8" w:rsidRPr="00AA5ED8" w:rsidRDefault="00AA5ED8" w:rsidP="00FD1EE5">
            <w:pPr>
              <w:numPr>
                <w:ilvl w:val="0"/>
                <w:numId w:val="54"/>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W związku z prowadzonym procesem oceny projektu wnioskodawca mo</w:t>
            </w:r>
            <w:r w:rsidR="00195A3B">
              <w:rPr>
                <w:rFonts w:ascii="Arial" w:hAnsi="Arial" w:cs="Arial"/>
                <w:color w:val="000000"/>
                <w:sz w:val="16"/>
                <w:szCs w:val="16"/>
              </w:rPr>
              <w:t xml:space="preserve">że być wezwany przez IZ RPO WZ </w:t>
            </w:r>
            <w:r w:rsidRPr="00AA5ED8">
              <w:rPr>
                <w:rFonts w:ascii="Arial" w:hAnsi="Arial" w:cs="Arial"/>
                <w:color w:val="000000"/>
                <w:sz w:val="16"/>
                <w:szCs w:val="16"/>
              </w:rPr>
              <w:t xml:space="preserve">do uzupełnień/poprawy dokumentacji aplikacyjnej. </w:t>
            </w:r>
          </w:p>
          <w:p w:rsidR="00AA5ED8" w:rsidRPr="00AA5ED8" w:rsidRDefault="00AA5ED8" w:rsidP="00FD1EE5">
            <w:pPr>
              <w:numPr>
                <w:ilvl w:val="0"/>
                <w:numId w:val="54"/>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W takim przypadku w </w:t>
            </w:r>
            <w:r w:rsidR="00A30CE8" w:rsidRPr="00A30CE8">
              <w:rPr>
                <w:rFonts w:ascii="Arial" w:hAnsi="Arial" w:cs="Arial"/>
                <w:color w:val="000000"/>
                <w:sz w:val="16"/>
                <w:szCs w:val="16"/>
              </w:rPr>
              <w:t>Serwisie Beneficjenta</w:t>
            </w:r>
            <w:r w:rsidRPr="00AA5ED8">
              <w:rPr>
                <w:rFonts w:ascii="Arial" w:hAnsi="Arial" w:cs="Arial"/>
                <w:color w:val="000000"/>
                <w:sz w:val="16"/>
                <w:szCs w:val="16"/>
              </w:rPr>
              <w:t xml:space="preserve"> zostaną odblokowane do edycji poszczególne części wniosku </w:t>
            </w:r>
            <w:r w:rsidR="00195A3B">
              <w:rPr>
                <w:rFonts w:ascii="Arial" w:hAnsi="Arial" w:cs="Arial"/>
                <w:color w:val="000000"/>
                <w:sz w:val="16"/>
                <w:szCs w:val="16"/>
              </w:rPr>
              <w:br/>
            </w:r>
            <w:r w:rsidRPr="00AA5ED8">
              <w:rPr>
                <w:rFonts w:ascii="Arial" w:hAnsi="Arial" w:cs="Arial"/>
                <w:color w:val="000000"/>
                <w:sz w:val="16"/>
                <w:szCs w:val="16"/>
              </w:rPr>
              <w:t xml:space="preserve">o dofinansowanie. Wnioskodawca będzie mógł dokonać zmian zgodnie z zakresem wskazanym do uzupełnienia/poprawy </w:t>
            </w:r>
            <w:r w:rsidR="00195A3B">
              <w:rPr>
                <w:rFonts w:ascii="Arial" w:hAnsi="Arial" w:cs="Arial"/>
                <w:color w:val="000000"/>
                <w:sz w:val="16"/>
                <w:szCs w:val="16"/>
              </w:rPr>
              <w:br/>
            </w:r>
            <w:r w:rsidRPr="00AA5ED8">
              <w:rPr>
                <w:rFonts w:ascii="Arial" w:hAnsi="Arial" w:cs="Arial"/>
                <w:color w:val="000000"/>
                <w:sz w:val="16"/>
                <w:szCs w:val="16"/>
              </w:rPr>
              <w:t xml:space="preserve">w nowym pliku udostępnionym do edycji, który uwidoczni się w zakładce </w:t>
            </w:r>
            <w:r w:rsidRPr="00AA5ED8">
              <w:rPr>
                <w:rFonts w:ascii="Arial" w:hAnsi="Arial" w:cs="Arial"/>
                <w:i/>
                <w:color w:val="000000"/>
                <w:sz w:val="16"/>
                <w:szCs w:val="16"/>
              </w:rPr>
              <w:t>Twoje wnioski aplikacyjne, Lista zapisanych wniosków</w:t>
            </w:r>
            <w:r w:rsidRPr="00AA5ED8">
              <w:rPr>
                <w:rFonts w:ascii="Arial" w:hAnsi="Arial" w:cs="Arial"/>
                <w:color w:val="000000"/>
                <w:sz w:val="16"/>
                <w:szCs w:val="16"/>
              </w:rPr>
              <w:t xml:space="preserve">. </w:t>
            </w:r>
          </w:p>
          <w:p w:rsidR="00AA5ED8" w:rsidRPr="00AA5ED8" w:rsidRDefault="00AA5ED8" w:rsidP="00FD1EE5">
            <w:pPr>
              <w:numPr>
                <w:ilvl w:val="0"/>
                <w:numId w:val="54"/>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Punkty i sekcje, które podlegają edycji odznaczone będą kolorem zielonym, natomiast części dokumentacji aplikacyjnej niepodlegające edycji -  kolorem szarym.</w:t>
            </w:r>
          </w:p>
          <w:p w:rsidR="00AA5ED8" w:rsidRPr="00A30CE8" w:rsidRDefault="00AA5ED8" w:rsidP="00FD1EE5">
            <w:pPr>
              <w:numPr>
                <w:ilvl w:val="0"/>
                <w:numId w:val="54"/>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Mimo odblokowania do edycji pełnych części wniosku o dofinansowanie wnioskodawca może poprawić dokumentację aplikacyjną tylko w zakresie wskazanym do uzupełnienia/poprawy. Uzupełnienie/poprawa dokumentacji aplikacyjnej  nie może prowadzić do istotnej modyfikacji projektu. W związku z tym wykluczone jest dokonywanie innych uzupełnień/poprawek, niż wymienione w piśmie IZ RPO WZ.</w:t>
            </w:r>
          </w:p>
          <w:p w:rsidR="00137E74" w:rsidRPr="00A30CE8" w:rsidRDefault="00AA5ED8" w:rsidP="00FD1EE5">
            <w:pPr>
              <w:numPr>
                <w:ilvl w:val="0"/>
                <w:numId w:val="54"/>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Dokonanie uzupełnień lub poprawy zawsze wiąże się z koniecznością ponownej publikacji wnios</w:t>
            </w:r>
            <w:r w:rsidR="00A30CE8" w:rsidRPr="00A30CE8">
              <w:rPr>
                <w:rFonts w:ascii="Arial" w:hAnsi="Arial" w:cs="Arial"/>
                <w:color w:val="000000"/>
                <w:sz w:val="16"/>
                <w:szCs w:val="16"/>
              </w:rPr>
              <w:t xml:space="preserve">ku oraz przedłożenia IZ RPO WZ </w:t>
            </w:r>
            <w:r w:rsidR="00A30CE8" w:rsidRPr="00A30CE8">
              <w:rPr>
                <w:rFonts w:ascii="Arial" w:hAnsi="Arial" w:cs="Arial"/>
                <w:i/>
                <w:color w:val="000000"/>
                <w:sz w:val="16"/>
                <w:szCs w:val="16"/>
              </w:rPr>
              <w:t>O</w:t>
            </w:r>
            <w:r w:rsidRPr="00A30CE8">
              <w:rPr>
                <w:rFonts w:ascii="Arial" w:hAnsi="Arial" w:cs="Arial"/>
                <w:i/>
                <w:color w:val="000000"/>
                <w:sz w:val="16"/>
                <w:szCs w:val="16"/>
              </w:rPr>
              <w:t>świadczenia o wprowadzeniu uzupełnień/poprawy dokumentacji aplikacyjnej</w:t>
            </w:r>
            <w:r w:rsidR="00A30CE8">
              <w:rPr>
                <w:rFonts w:ascii="Arial" w:hAnsi="Arial" w:cs="Arial"/>
                <w:color w:val="000000"/>
                <w:sz w:val="16"/>
                <w:szCs w:val="16"/>
              </w:rPr>
              <w:t>.</w:t>
            </w:r>
          </w:p>
        </w:tc>
      </w:tr>
    </w:tbl>
    <w:p w:rsidR="00010173" w:rsidRDefault="00010173" w:rsidP="00FA1E9F">
      <w:pPr>
        <w:spacing w:after="0" w:line="240" w:lineRule="auto"/>
        <w:rPr>
          <w:rFonts w:ascii="Arial" w:hAnsi="Arial" w:cs="Arial"/>
          <w:b/>
          <w:sz w:val="16"/>
          <w:szCs w:val="16"/>
          <w:lang w:eastAsia="pl-PL"/>
        </w:rPr>
      </w:pPr>
    </w:p>
    <w:p w:rsidR="009466FE" w:rsidRDefault="009466FE">
      <w:pPr>
        <w:spacing w:after="0" w:line="240" w:lineRule="auto"/>
        <w:rPr>
          <w:rFonts w:ascii="Arial" w:hAnsi="Arial" w:cs="Arial"/>
          <w:b/>
          <w:sz w:val="16"/>
          <w:szCs w:val="16"/>
          <w:lang w:eastAsia="pl-PL"/>
        </w:rPr>
      </w:pPr>
      <w:r>
        <w:rPr>
          <w:rFonts w:ascii="Arial" w:hAnsi="Arial" w:cs="Arial"/>
          <w:b/>
          <w:sz w:val="16"/>
          <w:szCs w:val="16"/>
          <w:lang w:eastAsia="pl-PL"/>
        </w:rPr>
        <w:br w:type="page"/>
      </w:r>
    </w:p>
    <w:sdt>
      <w:sdtPr>
        <w:rPr>
          <w:rFonts w:ascii="Arial" w:eastAsia="Calibri" w:hAnsi="Arial" w:cs="Arial"/>
          <w:b w:val="0"/>
          <w:bCs w:val="0"/>
          <w:color w:val="auto"/>
          <w:sz w:val="16"/>
          <w:szCs w:val="16"/>
        </w:rPr>
        <w:id w:val="942186120"/>
        <w:docPartObj>
          <w:docPartGallery w:val="Table of Contents"/>
          <w:docPartUnique/>
        </w:docPartObj>
      </w:sdtPr>
      <w:sdtContent>
        <w:p w:rsidR="00E93B60" w:rsidRPr="00CE79F3" w:rsidRDefault="00E93B60" w:rsidP="00FA1E9F">
          <w:pPr>
            <w:pStyle w:val="Nagwekspisutreci"/>
            <w:spacing w:before="0" w:line="240" w:lineRule="auto"/>
            <w:rPr>
              <w:rFonts w:ascii="Arial" w:hAnsi="Arial" w:cs="Arial"/>
              <w:b w:val="0"/>
              <w:color w:val="auto"/>
              <w:sz w:val="16"/>
              <w:szCs w:val="16"/>
              <w:u w:val="single"/>
            </w:rPr>
          </w:pPr>
          <w:r w:rsidRPr="00CE79F3">
            <w:rPr>
              <w:rFonts w:ascii="Arial" w:hAnsi="Arial" w:cs="Arial"/>
              <w:b w:val="0"/>
              <w:color w:val="auto"/>
              <w:sz w:val="16"/>
              <w:szCs w:val="16"/>
              <w:u w:val="single"/>
            </w:rPr>
            <w:t>Spis treści</w:t>
          </w:r>
        </w:p>
        <w:p w:rsidR="003B2765" w:rsidRPr="00CE79F3" w:rsidRDefault="003B2765" w:rsidP="00FA1E9F">
          <w:pPr>
            <w:spacing w:after="0" w:line="240" w:lineRule="auto"/>
            <w:rPr>
              <w:rFonts w:ascii="Arial" w:hAnsi="Arial" w:cs="Arial"/>
              <w:sz w:val="16"/>
              <w:szCs w:val="16"/>
            </w:rPr>
          </w:pPr>
        </w:p>
        <w:p w:rsidR="00CE79F3" w:rsidRPr="00CE79F3" w:rsidRDefault="007076FD">
          <w:pPr>
            <w:pStyle w:val="Spistreci1"/>
            <w:rPr>
              <w:rFonts w:ascii="Arial" w:eastAsiaTheme="minorEastAsia" w:hAnsi="Arial" w:cs="Arial"/>
              <w:sz w:val="16"/>
              <w:szCs w:val="16"/>
            </w:rPr>
          </w:pPr>
          <w:r w:rsidRPr="007076FD">
            <w:rPr>
              <w:rFonts w:ascii="Arial" w:hAnsi="Arial" w:cs="Arial"/>
              <w:sz w:val="16"/>
              <w:szCs w:val="16"/>
            </w:rPr>
            <w:fldChar w:fldCharType="begin"/>
          </w:r>
          <w:r w:rsidR="00E93B60" w:rsidRPr="00CE79F3">
            <w:rPr>
              <w:rFonts w:ascii="Arial" w:hAnsi="Arial" w:cs="Arial"/>
              <w:sz w:val="16"/>
              <w:szCs w:val="16"/>
            </w:rPr>
            <w:instrText xml:space="preserve"> TOC \o "1-3" \h \z \u </w:instrText>
          </w:r>
          <w:r w:rsidRPr="007076FD">
            <w:rPr>
              <w:rFonts w:ascii="Arial" w:hAnsi="Arial" w:cs="Arial"/>
              <w:sz w:val="16"/>
              <w:szCs w:val="16"/>
            </w:rPr>
            <w:fldChar w:fldCharType="separate"/>
          </w:r>
          <w:hyperlink w:anchor="_Toc453673602" w:history="1">
            <w:r w:rsidR="00CE79F3" w:rsidRPr="00CE79F3">
              <w:rPr>
                <w:rStyle w:val="Hipercze"/>
                <w:rFonts w:ascii="Arial" w:hAnsi="Arial" w:cs="Arial"/>
                <w:sz w:val="16"/>
                <w:szCs w:val="16"/>
              </w:rPr>
              <w:t>Informacje ogólne</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_Toc453673602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2</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03" w:history="1">
            <w:r w:rsidR="00CE79F3" w:rsidRPr="00CE79F3">
              <w:rPr>
                <w:rStyle w:val="Hipercze"/>
                <w:rFonts w:ascii="Arial" w:hAnsi="Arial" w:cs="Arial"/>
                <w:sz w:val="16"/>
                <w:szCs w:val="16"/>
              </w:rPr>
              <w:t>Wypełnianie wniosku o dofinansowanie – Serwis Beneficjenta</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_Toc453673603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2</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04" w:history="1">
            <w:r w:rsidR="00CE79F3" w:rsidRPr="00CE79F3">
              <w:rPr>
                <w:rStyle w:val="Hipercze"/>
                <w:rFonts w:ascii="Arial" w:hAnsi="Arial" w:cs="Arial"/>
                <w:sz w:val="16"/>
                <w:szCs w:val="16"/>
              </w:rPr>
              <w:t>Wykaz skrótów</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_Toc453673604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5</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05" w:history="1">
            <w:r w:rsidR="00CE79F3" w:rsidRPr="00CE79F3">
              <w:rPr>
                <w:rStyle w:val="Hipercze"/>
                <w:rFonts w:ascii="Arial" w:hAnsi="Arial" w:cs="Arial"/>
                <w:sz w:val="16"/>
                <w:szCs w:val="16"/>
              </w:rPr>
              <w:t>Słownik pojęć</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_Toc453673605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5</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06" w:history="1">
            <w:r w:rsidR="00CE79F3" w:rsidRPr="00CE79F3">
              <w:rPr>
                <w:rStyle w:val="Hipercze"/>
                <w:rFonts w:ascii="Arial" w:hAnsi="Arial" w:cs="Arial"/>
                <w:sz w:val="16"/>
                <w:szCs w:val="16"/>
              </w:rPr>
              <w:t>I. Karta tytułowa projektu</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_Toc453673606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7</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07" w:history="1">
            <w:r w:rsidR="00CE79F3" w:rsidRPr="00CE79F3">
              <w:rPr>
                <w:rStyle w:val="Hipercze"/>
                <w:rFonts w:ascii="Arial" w:hAnsi="Arial" w:cs="Arial"/>
                <w:sz w:val="16"/>
                <w:szCs w:val="16"/>
              </w:rPr>
              <w:t>A. Informacje o projekcie</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_Toc453673607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7</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08" w:history="1">
            <w:r w:rsidR="00CE79F3" w:rsidRPr="00CE79F3">
              <w:rPr>
                <w:rStyle w:val="Hipercze"/>
                <w:rFonts w:ascii="Arial" w:hAnsi="Arial" w:cs="Arial"/>
                <w:sz w:val="16"/>
                <w:szCs w:val="16"/>
              </w:rPr>
              <w:t>B. Informacje o wnioskodawcy</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_Toc453673608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11</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09" w:history="1">
            <w:r w:rsidR="00CE79F3" w:rsidRPr="00CE79F3">
              <w:rPr>
                <w:rStyle w:val="Hipercze"/>
                <w:rFonts w:ascii="Arial" w:hAnsi="Arial" w:cs="Arial"/>
                <w:sz w:val="16"/>
                <w:szCs w:val="16"/>
              </w:rPr>
              <w:t>C. Partnerstwo i współpraca</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_Toc453673609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13</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10" w:history="1">
            <w:r w:rsidR="00CE79F3" w:rsidRPr="00CE79F3">
              <w:rPr>
                <w:rStyle w:val="Hipercze"/>
                <w:rFonts w:ascii="Arial" w:hAnsi="Arial" w:cs="Arial"/>
                <w:sz w:val="16"/>
                <w:szCs w:val="16"/>
              </w:rPr>
              <w:t>D. Charakterystyka projektu</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_Toc453673610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15</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11" w:history="1">
            <w:r w:rsidR="00CE79F3" w:rsidRPr="00CE79F3">
              <w:rPr>
                <w:rStyle w:val="Hipercze"/>
                <w:rFonts w:ascii="Arial" w:hAnsi="Arial" w:cs="Arial"/>
                <w:sz w:val="16"/>
                <w:szCs w:val="16"/>
              </w:rPr>
              <w:t>E. Mierzalne wskaźniki projektu</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_Toc453673611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19</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12" w:history="1">
            <w:r w:rsidR="00CE79F3" w:rsidRPr="00CE79F3">
              <w:rPr>
                <w:rStyle w:val="Hipercze"/>
                <w:rFonts w:ascii="Arial" w:hAnsi="Arial" w:cs="Arial"/>
                <w:sz w:val="16"/>
                <w:szCs w:val="16"/>
              </w:rPr>
              <w:t>F. Kwalifikowalność VAT</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_Toc453673612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22</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13" w:history="1">
            <w:r w:rsidR="00CE79F3" w:rsidRPr="00CE79F3">
              <w:rPr>
                <w:rStyle w:val="Hipercze"/>
                <w:rFonts w:ascii="Arial" w:hAnsi="Arial" w:cs="Arial"/>
                <w:sz w:val="16"/>
                <w:szCs w:val="16"/>
              </w:rPr>
              <w:t>G. Harmonogram i budżet projektu</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_Toc453673613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23</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14" w:history="1">
            <w:r w:rsidR="00CE79F3" w:rsidRPr="00CE79F3">
              <w:rPr>
                <w:rStyle w:val="Hipercze"/>
                <w:rFonts w:ascii="Arial" w:hAnsi="Arial" w:cs="Arial"/>
                <w:sz w:val="16"/>
                <w:szCs w:val="16"/>
              </w:rPr>
              <w:t>H. Ocena oddziaływania na środowisko</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_Toc453673614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30</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15" w:history="1">
            <w:r w:rsidR="00CE79F3" w:rsidRPr="00CE79F3">
              <w:rPr>
                <w:rStyle w:val="Hipercze"/>
                <w:rFonts w:ascii="Arial" w:hAnsi="Arial" w:cs="Arial"/>
                <w:sz w:val="16"/>
                <w:szCs w:val="16"/>
              </w:rPr>
              <w:t>I. Deklaracja wnioskodawcy - oświadczenia</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_Toc453673615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38</w:t>
            </w:r>
            <w:r w:rsidRPr="00CE79F3">
              <w:rPr>
                <w:rFonts w:ascii="Arial" w:hAnsi="Arial" w:cs="Arial"/>
                <w:webHidden/>
                <w:sz w:val="16"/>
                <w:szCs w:val="16"/>
              </w:rPr>
              <w:fldChar w:fldCharType="end"/>
            </w:r>
          </w:hyperlink>
        </w:p>
        <w:p w:rsidR="00CE79F3" w:rsidRPr="00CE79F3" w:rsidRDefault="007076FD">
          <w:pPr>
            <w:pStyle w:val="Spistreci1"/>
            <w:rPr>
              <w:rFonts w:ascii="Arial" w:eastAsiaTheme="minorEastAsia" w:hAnsi="Arial" w:cs="Arial"/>
              <w:sz w:val="16"/>
              <w:szCs w:val="16"/>
            </w:rPr>
          </w:pPr>
          <w:hyperlink w:anchor="_Toc453673616" w:history="1">
            <w:r w:rsidR="00CE79F3" w:rsidRPr="00CE79F3">
              <w:rPr>
                <w:rStyle w:val="Hipercze"/>
                <w:rFonts w:ascii="Arial" w:hAnsi="Arial" w:cs="Arial"/>
                <w:sz w:val="16"/>
                <w:szCs w:val="16"/>
              </w:rPr>
              <w:t>J. Załączniki</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_Toc453673616 \h </w:instrText>
            </w:r>
            <w:r w:rsidRPr="00CE79F3">
              <w:rPr>
                <w:rFonts w:ascii="Arial" w:hAnsi="Arial" w:cs="Arial"/>
                <w:webHidden/>
                <w:sz w:val="16"/>
                <w:szCs w:val="16"/>
              </w:rPr>
            </w:r>
            <w:r w:rsidRPr="00CE79F3">
              <w:rPr>
                <w:rFonts w:ascii="Arial" w:hAnsi="Arial" w:cs="Arial"/>
                <w:webHidden/>
                <w:sz w:val="16"/>
                <w:szCs w:val="16"/>
              </w:rPr>
              <w:fldChar w:fldCharType="separate"/>
            </w:r>
            <w:r w:rsidR="00246062">
              <w:rPr>
                <w:rFonts w:ascii="Arial" w:hAnsi="Arial" w:cs="Arial"/>
                <w:webHidden/>
                <w:sz w:val="16"/>
                <w:szCs w:val="16"/>
              </w:rPr>
              <w:t>42</w:t>
            </w:r>
            <w:r w:rsidRPr="00CE79F3">
              <w:rPr>
                <w:rFonts w:ascii="Arial" w:hAnsi="Arial" w:cs="Arial"/>
                <w:webHidden/>
                <w:sz w:val="16"/>
                <w:szCs w:val="16"/>
              </w:rPr>
              <w:fldChar w:fldCharType="end"/>
            </w:r>
          </w:hyperlink>
        </w:p>
        <w:p w:rsidR="00AC67D3" w:rsidRPr="00010173" w:rsidRDefault="007076FD" w:rsidP="00010173">
          <w:pPr>
            <w:spacing w:after="0" w:line="240" w:lineRule="auto"/>
            <w:jc w:val="both"/>
            <w:rPr>
              <w:rFonts w:ascii="Arial" w:hAnsi="Arial" w:cs="Arial"/>
              <w:sz w:val="16"/>
              <w:szCs w:val="16"/>
            </w:rPr>
          </w:pPr>
          <w:r w:rsidRPr="00CE79F3">
            <w:rPr>
              <w:rFonts w:ascii="Arial" w:hAnsi="Arial" w:cs="Arial"/>
              <w:bCs/>
              <w:sz w:val="16"/>
              <w:szCs w:val="16"/>
            </w:rPr>
            <w:fldChar w:fldCharType="end"/>
          </w:r>
        </w:p>
      </w:sdtContent>
    </w:sdt>
    <w:p w:rsidR="009466FE" w:rsidRDefault="009466FE">
      <w:pPr>
        <w:spacing w:after="0" w:line="240" w:lineRule="auto"/>
        <w:rPr>
          <w:rFonts w:ascii="Arial" w:hAnsi="Arial" w:cs="Arial"/>
          <w:b/>
          <w:sz w:val="16"/>
          <w:szCs w:val="16"/>
          <w:lang w:eastAsia="pl-PL"/>
        </w:rPr>
      </w:pPr>
      <w:r>
        <w:rPr>
          <w:rFonts w:ascii="Arial" w:hAnsi="Arial" w:cs="Arial"/>
          <w:b/>
          <w:sz w:val="16"/>
          <w:szCs w:val="16"/>
          <w:lang w:eastAsia="pl-P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D9D9D9" w:themeColor="background1" w:themeShade="D9" w:fill="D9D9D9" w:themeFill="background1" w:themeFillShade="D9"/>
        <w:tblLook w:val="04A0"/>
      </w:tblPr>
      <w:tblGrid>
        <w:gridCol w:w="9429"/>
      </w:tblGrid>
      <w:tr w:rsidR="00760016" w:rsidRPr="001C5DDB" w:rsidTr="00635B9D">
        <w:trPr>
          <w:trHeight w:val="37"/>
        </w:trPr>
        <w:tc>
          <w:tcPr>
            <w:tcW w:w="5000" w:type="pct"/>
            <w:shd w:val="pct10" w:color="D9D9D9" w:themeColor="background1" w:themeShade="D9" w:fill="D9D9D9" w:themeFill="background1" w:themeFillShade="D9"/>
          </w:tcPr>
          <w:p w:rsidR="00760016" w:rsidRPr="001C5DDB" w:rsidRDefault="00760016" w:rsidP="00626177">
            <w:pPr>
              <w:pStyle w:val="Nagwek1"/>
              <w:jc w:val="left"/>
            </w:pPr>
            <w:bookmarkStart w:id="2" w:name="_Toc453673604"/>
            <w:r w:rsidRPr="00626177">
              <w:rPr>
                <w:sz w:val="16"/>
              </w:rPr>
              <w:lastRenderedPageBreak/>
              <w:t>Wykaz skrótów</w:t>
            </w:r>
            <w:bookmarkEnd w:id="2"/>
          </w:p>
        </w:tc>
      </w:tr>
    </w:tbl>
    <w:p w:rsidR="0046413A" w:rsidRDefault="0046413A" w:rsidP="001F2FA1">
      <w:pPr>
        <w:pStyle w:val="Bezodstpw"/>
        <w:jc w:val="both"/>
        <w:rPr>
          <w:rFonts w:ascii="Arial" w:hAnsi="Arial" w:cs="Arial"/>
          <w:sz w:val="16"/>
          <w:szCs w:val="16"/>
        </w:rPr>
      </w:pPr>
    </w:p>
    <w:p w:rsidR="000E7E5D" w:rsidRPr="003570AE" w:rsidRDefault="000E7E5D" w:rsidP="001F2FA1">
      <w:pPr>
        <w:pStyle w:val="Bezodstpw"/>
        <w:jc w:val="both"/>
        <w:rPr>
          <w:rFonts w:ascii="Arial" w:hAnsi="Arial" w:cs="Arial"/>
          <w:sz w:val="16"/>
          <w:szCs w:val="16"/>
        </w:rPr>
      </w:pPr>
      <w:r w:rsidRPr="003570AE">
        <w:rPr>
          <w:rFonts w:ascii="Arial" w:hAnsi="Arial" w:cs="Arial"/>
          <w:sz w:val="16"/>
          <w:szCs w:val="16"/>
        </w:rPr>
        <w:t xml:space="preserve">EFRR – Europejski Fundusz Rozwoju Regionalnego; </w:t>
      </w:r>
    </w:p>
    <w:p w:rsidR="000E7E5D" w:rsidRPr="003570AE" w:rsidRDefault="000E7E5D" w:rsidP="001F2FA1">
      <w:pPr>
        <w:pStyle w:val="Bezodstpw"/>
        <w:jc w:val="both"/>
        <w:rPr>
          <w:rFonts w:ascii="Arial" w:hAnsi="Arial" w:cs="Arial"/>
          <w:sz w:val="16"/>
          <w:szCs w:val="16"/>
        </w:rPr>
      </w:pPr>
      <w:r w:rsidRPr="003570AE">
        <w:rPr>
          <w:rFonts w:ascii="Arial" w:hAnsi="Arial" w:cs="Arial"/>
          <w:sz w:val="16"/>
          <w:szCs w:val="16"/>
        </w:rPr>
        <w:t xml:space="preserve">IZ RPO WZ </w:t>
      </w:r>
      <w:r w:rsidR="00621BE5" w:rsidRPr="003570AE">
        <w:rPr>
          <w:rFonts w:ascii="Arial" w:hAnsi="Arial" w:cs="Arial"/>
          <w:sz w:val="16"/>
          <w:szCs w:val="16"/>
        </w:rPr>
        <w:t>–</w:t>
      </w:r>
      <w:r w:rsidRPr="003570AE">
        <w:rPr>
          <w:rFonts w:ascii="Arial" w:hAnsi="Arial" w:cs="Arial"/>
          <w:sz w:val="16"/>
          <w:szCs w:val="16"/>
        </w:rPr>
        <w:t xml:space="preserve"> Instytucja Zarządzająca Regionalnym Programem Operacyjnym Województwa Zachodniopomorskiego 2014-2020;</w:t>
      </w:r>
    </w:p>
    <w:p w:rsidR="000E7E5D" w:rsidRPr="003570AE" w:rsidRDefault="000E7E5D" w:rsidP="001F2FA1">
      <w:pPr>
        <w:pStyle w:val="Bezodstpw"/>
        <w:jc w:val="both"/>
        <w:rPr>
          <w:rFonts w:ascii="Arial" w:eastAsia="Arial" w:hAnsi="Arial" w:cs="Arial"/>
          <w:sz w:val="16"/>
          <w:szCs w:val="16"/>
        </w:rPr>
      </w:pPr>
      <w:r w:rsidRPr="003570AE">
        <w:rPr>
          <w:rFonts w:ascii="Arial" w:hAnsi="Arial" w:cs="Arial"/>
          <w:sz w:val="16"/>
          <w:szCs w:val="16"/>
        </w:rPr>
        <w:t>LSI</w:t>
      </w:r>
      <w:r w:rsidR="00620545" w:rsidRPr="003570AE">
        <w:rPr>
          <w:rFonts w:ascii="Arial" w:hAnsi="Arial" w:cs="Arial"/>
          <w:sz w:val="16"/>
          <w:szCs w:val="16"/>
        </w:rPr>
        <w:t xml:space="preserve">2014 </w:t>
      </w:r>
      <w:r w:rsidR="00621BE5" w:rsidRPr="003570AE">
        <w:rPr>
          <w:rFonts w:ascii="Arial" w:hAnsi="Arial" w:cs="Arial"/>
          <w:sz w:val="16"/>
          <w:szCs w:val="16"/>
        </w:rPr>
        <w:t>–</w:t>
      </w:r>
      <w:r w:rsidR="00926652" w:rsidRPr="003570AE">
        <w:rPr>
          <w:rFonts w:ascii="Arial" w:hAnsi="Arial" w:cs="Arial"/>
          <w:sz w:val="16"/>
          <w:szCs w:val="16"/>
        </w:rPr>
        <w:t xml:space="preserve"> Lokalny System Informatyczny do obsługi Regionalnego Programu Operacyjnego Województwa Zachodniopomorskiego 2014-2020 w zakresie aplikowania o środki oraz wprowadzania zmian do Projektu</w:t>
      </w:r>
      <w:r w:rsidRPr="003570AE">
        <w:rPr>
          <w:rFonts w:ascii="Arial" w:hAnsi="Arial" w:cs="Arial"/>
          <w:sz w:val="16"/>
          <w:szCs w:val="16"/>
        </w:rPr>
        <w:t>;</w:t>
      </w:r>
    </w:p>
    <w:p w:rsidR="000E7E5D" w:rsidRPr="003570AE" w:rsidRDefault="000E7E5D" w:rsidP="001F2FA1">
      <w:pPr>
        <w:pStyle w:val="Bezodstpw"/>
        <w:jc w:val="both"/>
        <w:rPr>
          <w:rFonts w:ascii="Arial" w:hAnsi="Arial" w:cs="Arial"/>
          <w:sz w:val="16"/>
          <w:szCs w:val="16"/>
        </w:rPr>
      </w:pPr>
      <w:r w:rsidRPr="003570AE">
        <w:rPr>
          <w:rFonts w:ascii="Arial" w:hAnsi="Arial" w:cs="Arial"/>
          <w:sz w:val="16"/>
          <w:szCs w:val="16"/>
        </w:rPr>
        <w:t xml:space="preserve">RPO WZ </w:t>
      </w:r>
      <w:r w:rsidR="00621BE5" w:rsidRPr="003570AE">
        <w:rPr>
          <w:rFonts w:ascii="Arial" w:hAnsi="Arial" w:cs="Arial"/>
          <w:sz w:val="16"/>
          <w:szCs w:val="16"/>
        </w:rPr>
        <w:t>–</w:t>
      </w:r>
      <w:r w:rsidRPr="003570AE">
        <w:rPr>
          <w:rFonts w:ascii="Arial" w:hAnsi="Arial" w:cs="Arial"/>
          <w:sz w:val="16"/>
          <w:szCs w:val="16"/>
        </w:rPr>
        <w:t xml:space="preserve"> Regionalny Program Operacyjny Województwa Zachodniopomorskiego 2014-2020;</w:t>
      </w:r>
    </w:p>
    <w:p w:rsidR="003E1BE7" w:rsidRPr="003570AE" w:rsidRDefault="003E0E91" w:rsidP="001F2FA1">
      <w:pPr>
        <w:pStyle w:val="Bezodstpw"/>
        <w:jc w:val="both"/>
        <w:rPr>
          <w:rFonts w:ascii="Arial" w:hAnsi="Arial" w:cs="Arial"/>
          <w:sz w:val="16"/>
          <w:szCs w:val="16"/>
        </w:rPr>
      </w:pPr>
      <w:r w:rsidRPr="003570AE">
        <w:rPr>
          <w:rFonts w:ascii="Arial" w:hAnsi="Arial" w:cs="Arial"/>
          <w:sz w:val="16"/>
          <w:szCs w:val="16"/>
        </w:rPr>
        <w:t xml:space="preserve">SL2014 </w:t>
      </w:r>
      <w:r w:rsidR="00621BE5" w:rsidRPr="003570AE">
        <w:rPr>
          <w:rFonts w:ascii="Arial" w:hAnsi="Arial" w:cs="Arial"/>
          <w:sz w:val="16"/>
          <w:szCs w:val="16"/>
        </w:rPr>
        <w:t>–</w:t>
      </w:r>
      <w:r w:rsidRPr="003570AE">
        <w:rPr>
          <w:rFonts w:ascii="Arial" w:hAnsi="Arial" w:cs="Arial"/>
          <w:sz w:val="16"/>
          <w:szCs w:val="16"/>
        </w:rPr>
        <w:t xml:space="preserve"> </w:t>
      </w:r>
      <w:r w:rsidR="000E7E5D" w:rsidRPr="003570AE">
        <w:rPr>
          <w:rFonts w:ascii="Arial" w:hAnsi="Arial" w:cs="Arial"/>
          <w:sz w:val="16"/>
          <w:szCs w:val="16"/>
        </w:rPr>
        <w:t xml:space="preserve">aplikacja główna centralnego systemu teleinformatycznego wykorzystywana m.in. w procesie rozliczania projektu </w:t>
      </w:r>
    </w:p>
    <w:p w:rsidR="000E7E5D" w:rsidRPr="003570AE" w:rsidRDefault="000E7E5D" w:rsidP="001F2FA1">
      <w:pPr>
        <w:pStyle w:val="Bezodstpw"/>
        <w:jc w:val="both"/>
        <w:rPr>
          <w:rFonts w:ascii="Arial" w:hAnsi="Arial" w:cs="Arial"/>
          <w:sz w:val="16"/>
          <w:szCs w:val="16"/>
        </w:rPr>
      </w:pPr>
      <w:r w:rsidRPr="003570AE">
        <w:rPr>
          <w:rFonts w:ascii="Arial" w:hAnsi="Arial" w:cs="Arial"/>
          <w:sz w:val="16"/>
          <w:szCs w:val="16"/>
        </w:rPr>
        <w:t>oraz komunikowania się z IZ RPO WZ;</w:t>
      </w:r>
    </w:p>
    <w:p w:rsidR="000E7E5D" w:rsidRPr="001C5DDB" w:rsidRDefault="000E7E5D" w:rsidP="001F2FA1">
      <w:pPr>
        <w:pStyle w:val="Bezodstpw"/>
        <w:jc w:val="both"/>
        <w:rPr>
          <w:rFonts w:ascii="Arial" w:hAnsi="Arial" w:cs="Arial"/>
          <w:sz w:val="16"/>
          <w:szCs w:val="16"/>
        </w:rPr>
      </w:pPr>
      <w:r w:rsidRPr="003570AE">
        <w:rPr>
          <w:rFonts w:ascii="Arial" w:hAnsi="Arial" w:cs="Arial"/>
          <w:sz w:val="16"/>
          <w:szCs w:val="16"/>
        </w:rPr>
        <w:t>SOOP – Szczegółowy Opis Osi Priorytetowych Regionalnego Programu Operacyjnego Województwa Zachodniopomorskiego 2014-2020</w:t>
      </w:r>
      <w:r w:rsidR="00620545" w:rsidRPr="003570AE">
        <w:rPr>
          <w:rFonts w:ascii="Arial" w:hAnsi="Arial" w:cs="Arial"/>
          <w:sz w:val="16"/>
          <w:szCs w:val="16"/>
        </w:rPr>
        <w:t>.</w:t>
      </w:r>
    </w:p>
    <w:p w:rsidR="00DE182D" w:rsidRDefault="00DE182D" w:rsidP="00FA1E9F">
      <w:pPr>
        <w:pStyle w:val="Bezodstpw"/>
        <w:rPr>
          <w:rFonts w:ascii="Arial" w:hAnsi="Arial" w:cs="Arial"/>
          <w:color w:val="76923C"/>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60016" w:rsidRPr="001C5DDB" w:rsidTr="00EF0B1D">
        <w:trPr>
          <w:trHeight w:val="37"/>
        </w:trPr>
        <w:tc>
          <w:tcPr>
            <w:tcW w:w="5000" w:type="pct"/>
            <w:shd w:val="pct10" w:color="auto" w:fill="auto"/>
          </w:tcPr>
          <w:p w:rsidR="00760016" w:rsidRPr="001C5DDB" w:rsidRDefault="00760016" w:rsidP="00626177">
            <w:pPr>
              <w:pStyle w:val="Nagwek1"/>
              <w:jc w:val="left"/>
            </w:pPr>
            <w:bookmarkStart w:id="3" w:name="_Toc453673605"/>
            <w:r w:rsidRPr="00626177">
              <w:rPr>
                <w:sz w:val="16"/>
              </w:rPr>
              <w:t>Słownik pojęć</w:t>
            </w:r>
            <w:bookmarkEnd w:id="3"/>
            <w:r w:rsidR="00635B9D">
              <w:tab/>
            </w:r>
          </w:p>
        </w:tc>
      </w:tr>
    </w:tbl>
    <w:p w:rsidR="00DE182D" w:rsidRPr="001C5DDB" w:rsidRDefault="00DE182D" w:rsidP="00FA1E9F">
      <w:pPr>
        <w:pStyle w:val="Bezodstpw"/>
        <w:rPr>
          <w:rFonts w:ascii="Arial" w:hAnsi="Arial" w:cs="Arial"/>
          <w:color w:val="76923C"/>
          <w:sz w:val="16"/>
          <w:szCs w:val="16"/>
        </w:rPr>
      </w:pPr>
    </w:p>
    <w:p w:rsidR="00F20B29" w:rsidRPr="00777AB7" w:rsidRDefault="00F20B29" w:rsidP="00FA1E9F">
      <w:pPr>
        <w:spacing w:after="0" w:line="240" w:lineRule="auto"/>
        <w:jc w:val="both"/>
        <w:rPr>
          <w:rFonts w:ascii="Arial" w:eastAsia="Times New Roman" w:hAnsi="Arial" w:cs="Arial"/>
          <w:sz w:val="16"/>
          <w:szCs w:val="16"/>
          <w:lang w:eastAsia="pl-PL"/>
        </w:rPr>
      </w:pPr>
      <w:r w:rsidRPr="00777AB7">
        <w:rPr>
          <w:rFonts w:ascii="Arial" w:eastAsia="Times New Roman" w:hAnsi="Arial" w:cs="Arial"/>
          <w:sz w:val="16"/>
          <w:szCs w:val="16"/>
          <w:lang w:eastAsia="pl-PL"/>
        </w:rPr>
        <w:t xml:space="preserve">Użyte w </w:t>
      </w:r>
      <w:r w:rsidR="00B05CAF" w:rsidRPr="00777AB7">
        <w:rPr>
          <w:rFonts w:ascii="Arial" w:eastAsia="Times New Roman" w:hAnsi="Arial" w:cs="Arial"/>
          <w:sz w:val="16"/>
          <w:szCs w:val="16"/>
          <w:lang w:eastAsia="pl-PL"/>
        </w:rPr>
        <w:t>i</w:t>
      </w:r>
      <w:r w:rsidRPr="00777AB7">
        <w:rPr>
          <w:rFonts w:ascii="Arial" w:eastAsia="Times New Roman" w:hAnsi="Arial" w:cs="Arial"/>
          <w:sz w:val="16"/>
          <w:szCs w:val="16"/>
          <w:lang w:eastAsia="pl-PL"/>
        </w:rPr>
        <w:t>nstrukcji pojęcia oznaczają:</w:t>
      </w:r>
    </w:p>
    <w:p w:rsidR="00A028AC" w:rsidRPr="00777AB7" w:rsidRDefault="0046413A" w:rsidP="00FD1EE5">
      <w:pPr>
        <w:numPr>
          <w:ilvl w:val="0"/>
          <w:numId w:val="65"/>
        </w:numPr>
        <w:tabs>
          <w:tab w:val="left" w:pos="567"/>
        </w:tabs>
        <w:spacing w:after="0"/>
        <w:ind w:left="567" w:hanging="283"/>
        <w:jc w:val="both"/>
        <w:rPr>
          <w:rFonts w:ascii="Arial" w:eastAsia="Times New Roman" w:hAnsi="Arial" w:cs="Arial"/>
          <w:sz w:val="16"/>
          <w:szCs w:val="16"/>
          <w:lang w:eastAsia="pl-PL"/>
        </w:rPr>
      </w:pPr>
      <w:r w:rsidRPr="00777AB7">
        <w:rPr>
          <w:rFonts w:ascii="Arial" w:eastAsia="Times New Roman" w:hAnsi="Arial" w:cs="Arial"/>
          <w:sz w:val="16"/>
          <w:szCs w:val="16"/>
          <w:lang w:eastAsia="pl-PL"/>
        </w:rPr>
        <w:t xml:space="preserve">beneficjent – podmiot, o </w:t>
      </w:r>
      <w:r w:rsidR="00926652" w:rsidRPr="00777AB7">
        <w:rPr>
          <w:rFonts w:ascii="Arial" w:eastAsia="Times New Roman" w:hAnsi="Arial" w:cs="Arial"/>
          <w:sz w:val="16"/>
          <w:szCs w:val="16"/>
          <w:lang w:eastAsia="pl-PL"/>
        </w:rPr>
        <w:t xml:space="preserve">którym mowa w art. 2 pkt 10 </w:t>
      </w:r>
      <w:r w:rsidRPr="00777AB7">
        <w:rPr>
          <w:rFonts w:ascii="Arial" w:eastAsia="Times New Roman" w:hAnsi="Arial" w:cs="Arial"/>
          <w:sz w:val="16"/>
          <w:szCs w:val="16"/>
          <w:lang w:eastAsia="pl-PL"/>
        </w:rPr>
        <w:t>rozporządzenia ogólnego;</w:t>
      </w:r>
    </w:p>
    <w:p w:rsidR="00A028AC" w:rsidRPr="00777AB7" w:rsidRDefault="00A028AC" w:rsidP="00FD1EE5">
      <w:pPr>
        <w:numPr>
          <w:ilvl w:val="0"/>
          <w:numId w:val="65"/>
        </w:numPr>
        <w:tabs>
          <w:tab w:val="left" w:pos="567"/>
        </w:tabs>
        <w:spacing w:after="0"/>
        <w:ind w:left="567" w:hanging="283"/>
        <w:jc w:val="both"/>
        <w:rPr>
          <w:rFonts w:ascii="Arial" w:eastAsia="Times New Roman" w:hAnsi="Arial" w:cs="Arial"/>
          <w:sz w:val="16"/>
          <w:szCs w:val="16"/>
          <w:lang w:eastAsia="pl-PL"/>
        </w:rPr>
      </w:pPr>
      <w:r w:rsidRPr="00777AB7">
        <w:rPr>
          <w:rFonts w:ascii="Arial" w:eastAsia="Times New Roman" w:hAnsi="Arial" w:cs="Arial"/>
          <w:sz w:val="16"/>
          <w:szCs w:val="16"/>
          <w:lang w:eastAsia="pl-PL"/>
        </w:rPr>
        <w:t xml:space="preserve">dofinansowanie – współfinansowanie </w:t>
      </w:r>
      <w:r w:rsidR="009C2EE9" w:rsidRPr="00777AB7">
        <w:rPr>
          <w:rFonts w:ascii="Arial" w:eastAsia="Times New Roman" w:hAnsi="Arial" w:cs="Arial"/>
          <w:sz w:val="16"/>
          <w:szCs w:val="16"/>
          <w:lang w:eastAsia="pl-PL"/>
        </w:rPr>
        <w:t>Unii Europejskiej (</w:t>
      </w:r>
      <w:r w:rsidRPr="00777AB7">
        <w:rPr>
          <w:rFonts w:ascii="Arial" w:eastAsia="Times New Roman" w:hAnsi="Arial" w:cs="Arial"/>
          <w:sz w:val="16"/>
          <w:szCs w:val="16"/>
          <w:lang w:eastAsia="pl-PL"/>
        </w:rPr>
        <w:t>UE</w:t>
      </w:r>
      <w:r w:rsidR="009C2EE9" w:rsidRPr="00777AB7">
        <w:rPr>
          <w:rFonts w:ascii="Arial" w:eastAsia="Times New Roman" w:hAnsi="Arial" w:cs="Arial"/>
          <w:sz w:val="16"/>
          <w:szCs w:val="16"/>
          <w:lang w:eastAsia="pl-PL"/>
        </w:rPr>
        <w:t>)</w:t>
      </w:r>
      <w:r w:rsidRPr="00777AB7">
        <w:rPr>
          <w:rFonts w:ascii="Arial" w:eastAsia="Times New Roman" w:hAnsi="Arial" w:cs="Arial"/>
          <w:sz w:val="16"/>
          <w:szCs w:val="16"/>
          <w:lang w:eastAsia="pl-PL"/>
        </w:rPr>
        <w:t xml:space="preserve"> i współfinansowanie krajowe z budżetu państwa</w:t>
      </w:r>
      <w:r w:rsidR="009C2EE9" w:rsidRPr="00777AB7">
        <w:rPr>
          <w:rFonts w:ascii="Arial" w:eastAsia="Times New Roman" w:hAnsi="Arial" w:cs="Arial"/>
          <w:sz w:val="16"/>
          <w:szCs w:val="16"/>
          <w:lang w:eastAsia="pl-PL"/>
        </w:rPr>
        <w:t xml:space="preserve"> (BP)</w:t>
      </w:r>
      <w:r w:rsidRPr="00777AB7">
        <w:rPr>
          <w:rFonts w:ascii="Arial" w:eastAsia="Times New Roman" w:hAnsi="Arial" w:cs="Arial"/>
          <w:sz w:val="16"/>
          <w:szCs w:val="16"/>
          <w:lang w:eastAsia="pl-PL"/>
        </w:rPr>
        <w:t xml:space="preserve"> (jeśli dotyczy);</w:t>
      </w:r>
    </w:p>
    <w:p w:rsidR="0046413A" w:rsidRPr="00777AB7" w:rsidRDefault="0046413A"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777AB7">
        <w:rPr>
          <w:rFonts w:ascii="Arial" w:eastAsia="Times New Roman" w:hAnsi="Arial" w:cs="Arial"/>
          <w:sz w:val="16"/>
          <w:szCs w:val="16"/>
          <w:lang w:eastAsia="pl-PL"/>
        </w:rPr>
        <w:t xml:space="preserve">koszty bezpośrednie – </w:t>
      </w:r>
      <w:r w:rsidRPr="00777AB7">
        <w:rPr>
          <w:rFonts w:ascii="Arial" w:hAnsi="Arial" w:cs="Arial"/>
          <w:bCs/>
          <w:sz w:val="16"/>
          <w:szCs w:val="16"/>
        </w:rPr>
        <w:t xml:space="preserve">wydatki kwalifikowalne niezbędne do realizacji projektu związane bezpośrednio z głównym przedmiotem projektu; </w:t>
      </w:r>
    </w:p>
    <w:p w:rsidR="00687180" w:rsidRDefault="0046413A"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777AB7">
        <w:rPr>
          <w:rFonts w:ascii="Arial" w:hAnsi="Arial" w:cs="Arial"/>
          <w:bCs/>
          <w:sz w:val="16"/>
          <w:szCs w:val="16"/>
        </w:rPr>
        <w:t xml:space="preserve">koszty pośrednie </w:t>
      </w:r>
      <w:r w:rsidRPr="00777AB7">
        <w:rPr>
          <w:rFonts w:ascii="Arial" w:eastAsia="Times New Roman" w:hAnsi="Arial" w:cs="Arial"/>
          <w:sz w:val="16"/>
          <w:szCs w:val="16"/>
          <w:lang w:eastAsia="pl-PL"/>
        </w:rPr>
        <w:t xml:space="preserve">– </w:t>
      </w:r>
      <w:r w:rsidRPr="00777AB7">
        <w:rPr>
          <w:rFonts w:ascii="Arial" w:hAnsi="Arial" w:cs="Arial"/>
          <w:bCs/>
          <w:sz w:val="16"/>
          <w:szCs w:val="16"/>
        </w:rPr>
        <w:t xml:space="preserve">wydatki kwalifikowalne niezbędne do realizacji projektu, ale niedotyczące bezpośrednio głównego przedmiotu projektu; </w:t>
      </w:r>
    </w:p>
    <w:p w:rsidR="00687180" w:rsidRPr="00687180" w:rsidRDefault="00687180"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687180">
        <w:rPr>
          <w:rFonts w:ascii="Arial" w:hAnsi="Arial" w:cs="Arial"/>
          <w:bCs/>
          <w:sz w:val="16"/>
          <w:szCs w:val="16"/>
        </w:rPr>
        <w:t>operator projektu – podmiot odpowiedzialny za eksploatację majątku powstałego lub zmodernizowanego w wyniku realizacji dofinansowanego projektu;</w:t>
      </w:r>
    </w:p>
    <w:p w:rsidR="00A30E88" w:rsidRPr="00DF4A66" w:rsidRDefault="00DF4A66"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DF4A66">
        <w:rPr>
          <w:rFonts w:ascii="Arial" w:eastAsia="Times New Roman" w:hAnsi="Arial" w:cs="Arial"/>
          <w:sz w:val="16"/>
          <w:szCs w:val="16"/>
          <w:lang w:eastAsia="pl-PL"/>
        </w:rPr>
        <w:t>partner – podmiot w rozumieniu art. 33 ust. 1 ustawy wdrożeniowej, który jest wymieniony we wniosku o dofinansowanie, realizujący wspólnie z Liderem i ewentualnie innymi partnerami projekt na warunkach określonych w umowie o dofinansowanie oraz umowie o partnerstwie i wnoszący do projektu zasoby ludzkie, organizacyjne, techniczne lub finansowe</w:t>
      </w:r>
      <w:r w:rsidRPr="00DF4A66">
        <w:rPr>
          <w:rFonts w:ascii="Arial" w:eastAsia="Times New Roman" w:hAnsi="Arial" w:cs="Arial"/>
          <w:sz w:val="20"/>
          <w:szCs w:val="20"/>
          <w:lang w:eastAsia="pl-PL"/>
        </w:rPr>
        <w:t>;</w:t>
      </w:r>
    </w:p>
    <w:p w:rsidR="0046413A" w:rsidRPr="00777AB7"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777AB7">
        <w:rPr>
          <w:rFonts w:ascii="Arial" w:hAnsi="Arial" w:cs="Arial"/>
          <w:bCs/>
          <w:sz w:val="16"/>
          <w:szCs w:val="16"/>
        </w:rPr>
        <w:t>pisemny wniosek o przyznanie pomocy – dokument wy</w:t>
      </w:r>
      <w:r w:rsidRPr="00777AB7">
        <w:rPr>
          <w:rFonts w:ascii="Arial" w:eastAsia="Arial" w:hAnsi="Arial" w:cs="Arial"/>
          <w:sz w:val="16"/>
          <w:szCs w:val="16"/>
        </w:rPr>
        <w:t xml:space="preserve">generowany na podstawie danych wprowadzonych do LSI2014, dotyczący wniosku o dofinansowanie, podpisany przez osoby upoważnione do reprezentacji wnioskodawcy; </w:t>
      </w:r>
    </w:p>
    <w:p w:rsidR="0046413A" w:rsidRPr="00777AB7"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777AB7">
        <w:rPr>
          <w:rFonts w:ascii="Arial" w:eastAsia="Arial" w:hAnsi="Arial" w:cs="Arial"/>
          <w:sz w:val="16"/>
          <w:szCs w:val="16"/>
        </w:rPr>
        <w:t xml:space="preserve">Plan Gospodarki Niskoemisyjnej (PGN) – </w:t>
      </w:r>
      <w:r w:rsidRPr="00777AB7">
        <w:rPr>
          <w:rFonts w:ascii="Arial" w:hAnsi="Arial" w:cs="Arial"/>
          <w:color w:val="000000"/>
          <w:sz w:val="16"/>
          <w:szCs w:val="16"/>
          <w:lang w:eastAsia="pl-PL"/>
        </w:rPr>
        <w:t>dokument strategiczny, opisujący kierunki działań danej jednostki samorządu terytorialnego, zmierzających do osiągnięcia celów Pakietu Klimatyczno-Energetycznego 2020 w zakresie: redukcji emisji gazów cieplarnianych, podniesienia efektywności energetycznej do 2020 r., redukcji zużycia energii finalnej, zwiększenia udziału energii pochodzącej ze źródeł odnawialnych</w:t>
      </w:r>
      <w:r w:rsidRPr="00777AB7">
        <w:rPr>
          <w:rFonts w:ascii="Arial" w:hAnsi="Arial" w:cs="Arial"/>
          <w:sz w:val="16"/>
          <w:szCs w:val="16"/>
        </w:rPr>
        <w:t>;</w:t>
      </w:r>
    </w:p>
    <w:p w:rsidR="0046413A" w:rsidRPr="00777AB7"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777AB7">
        <w:rPr>
          <w:rFonts w:ascii="Arial" w:eastAsia="Arial" w:hAnsi="Arial" w:cs="Arial"/>
          <w:sz w:val="16"/>
          <w:szCs w:val="16"/>
        </w:rPr>
        <w:t xml:space="preserve">Plan Zrównoważonej Mobilności Miejskiej – </w:t>
      </w:r>
      <w:r w:rsidR="001C7A09" w:rsidRPr="00777AB7">
        <w:rPr>
          <w:rFonts w:ascii="Arial" w:eastAsia="Arial" w:hAnsi="Arial" w:cs="Arial"/>
          <w:sz w:val="16"/>
          <w:szCs w:val="16"/>
        </w:rPr>
        <w:t>strategiczny plan stworzony w celu usatysfakcjonowania potrzeb mobilności ludzi oraz gospodarki w miastach i ich otoczeniu dla lepszej jakości życia. Opiera się on na istniejących praktykach planistycznych i bierze pod uwagę zasady integracji, udziału społecznego oraz oceny. Powinien zawierać przegląd kosztów i korzyści z uwzględnieniem wszystkich rodzajów transportu</w:t>
      </w:r>
      <w:r w:rsidRPr="00777AB7">
        <w:rPr>
          <w:rFonts w:ascii="Arial" w:hAnsi="Arial" w:cs="Arial"/>
          <w:color w:val="1A171B"/>
          <w:sz w:val="16"/>
          <w:szCs w:val="16"/>
        </w:rPr>
        <w:t>;</w:t>
      </w:r>
    </w:p>
    <w:p w:rsidR="00C408A9"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hAnsi="Arial" w:cs="Arial"/>
          <w:sz w:val="16"/>
          <w:szCs w:val="16"/>
        </w:rPr>
        <w:t xml:space="preserve">projekt </w:t>
      </w:r>
      <w:r w:rsidR="00A150CC" w:rsidRPr="003570AE">
        <w:rPr>
          <w:rFonts w:ascii="Arial" w:hAnsi="Arial" w:cs="Arial"/>
          <w:sz w:val="16"/>
          <w:szCs w:val="16"/>
        </w:rPr>
        <w:t>– przedsięwzięcie  o którym mowa w art.2 pkt 18 ustawy wdrożeniowej, szczegółowo opisane w dokumentacji aplikacyjnej, ujęte</w:t>
      </w:r>
      <w:r w:rsidR="00E71566">
        <w:rPr>
          <w:rFonts w:ascii="Arial" w:hAnsi="Arial" w:cs="Arial"/>
          <w:sz w:val="16"/>
          <w:szCs w:val="16"/>
        </w:rPr>
        <w:t xml:space="preserve"> w Strategii ZIT </w:t>
      </w:r>
      <w:r w:rsidR="000C3154">
        <w:rPr>
          <w:rFonts w:ascii="Arial" w:hAnsi="Arial" w:cs="Arial"/>
          <w:sz w:val="16"/>
          <w:szCs w:val="16"/>
        </w:rPr>
        <w:t>KKBOF</w:t>
      </w:r>
      <w:r w:rsidR="003570AE" w:rsidRPr="003570AE">
        <w:rPr>
          <w:rFonts w:ascii="Arial" w:hAnsi="Arial" w:cs="Arial"/>
          <w:sz w:val="16"/>
          <w:szCs w:val="16"/>
        </w:rPr>
        <w:t xml:space="preserve"> i wpisane do wykazu projektów zidentyfikowanych przez właściwą instytucję w ramach trybu pozakonkursowego wraz z informację o projekcie i podmiocie, który będzie wnioskodawcą, stanowiącego załącznik nr 5 do SOOP;</w:t>
      </w:r>
    </w:p>
    <w:p w:rsidR="00C408A9" w:rsidRPr="00C408A9" w:rsidRDefault="00C408A9"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C408A9">
        <w:rPr>
          <w:rFonts w:ascii="Arial" w:eastAsia="Times New Roman" w:hAnsi="Arial" w:cs="Arial"/>
          <w:sz w:val="16"/>
          <w:szCs w:val="16"/>
          <w:lang w:eastAsia="pl-PL"/>
        </w:rPr>
        <w:t>realizator projektu – jednostka organizacyjna beneficjenta upoważniona do realizacji części lub całości projektu, w tym do ponoszenia wydatków (jeśli dotyczy);</w:t>
      </w:r>
    </w:p>
    <w:p w:rsidR="0046413A" w:rsidRPr="003570AE"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hAnsi="Arial" w:cs="Arial"/>
          <w:sz w:val="16"/>
          <w:szCs w:val="16"/>
        </w:rPr>
        <w:t xml:space="preserve">roboty budowlane </w:t>
      </w:r>
      <w:r w:rsidRPr="003570AE">
        <w:rPr>
          <w:rFonts w:ascii="Arial" w:hAnsi="Arial" w:cs="Arial"/>
          <w:bCs/>
          <w:sz w:val="16"/>
          <w:szCs w:val="16"/>
        </w:rPr>
        <w:t>–</w:t>
      </w:r>
      <w:r w:rsidRPr="003570AE">
        <w:rPr>
          <w:rFonts w:ascii="Arial" w:hAnsi="Arial" w:cs="Arial"/>
          <w:sz w:val="16"/>
          <w:szCs w:val="16"/>
        </w:rPr>
        <w:t xml:space="preserve">  wykonanie albo zaprojektowanie i wykonanie robót budowlanych określonych w wydanym przez Prezesa Rady Ministrów w drodze rozporządzenia wykazie robót budowlanych, a także realizację obiektu budowlanego, za pomocą dowolnych środków, zgodnie z wymaganiami określonymi przez zamawiającego;</w:t>
      </w:r>
    </w:p>
    <w:p w:rsidR="00A028AC" w:rsidRPr="003570AE"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hAnsi="Arial" w:cs="Arial"/>
          <w:bCs/>
          <w:sz w:val="16"/>
          <w:szCs w:val="16"/>
        </w:rPr>
        <w:t>rozporządzenie ogólne – Rozporządzenie Parlam</w:t>
      </w:r>
      <w:r w:rsidR="00A028AC" w:rsidRPr="003570AE">
        <w:rPr>
          <w:rFonts w:ascii="Arial" w:hAnsi="Arial" w:cs="Arial"/>
          <w:bCs/>
          <w:sz w:val="16"/>
          <w:szCs w:val="16"/>
        </w:rPr>
        <w:t xml:space="preserve">entu Europejskiego i Rady (UE) </w:t>
      </w:r>
      <w:r w:rsidRPr="003570AE">
        <w:rPr>
          <w:rFonts w:ascii="Arial" w:hAnsi="Arial" w:cs="Arial"/>
          <w:bCs/>
          <w:sz w:val="16"/>
          <w:szCs w:val="16"/>
        </w:rPr>
        <w:t xml:space="preserve">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w:t>
      </w:r>
      <w:r w:rsidRPr="003570AE">
        <w:rPr>
          <w:rFonts w:ascii="Arial" w:hAnsi="Arial" w:cs="Arial"/>
          <w:sz w:val="16"/>
          <w:szCs w:val="16"/>
        </w:rPr>
        <w:t>(Dz. Urz. UE L 34</w:t>
      </w:r>
      <w:r w:rsidR="00F13A6F">
        <w:rPr>
          <w:rFonts w:ascii="Arial" w:hAnsi="Arial" w:cs="Arial"/>
          <w:sz w:val="16"/>
          <w:szCs w:val="16"/>
        </w:rPr>
        <w:t>7 z 20.12.2013, str. 320, ze</w:t>
      </w:r>
      <w:r w:rsidRPr="003570AE">
        <w:rPr>
          <w:rFonts w:ascii="Arial" w:hAnsi="Arial" w:cs="Arial"/>
          <w:sz w:val="16"/>
          <w:szCs w:val="16"/>
        </w:rPr>
        <w:t xml:space="preserve"> zm.)</w:t>
      </w:r>
      <w:r w:rsidRPr="003570AE">
        <w:rPr>
          <w:rFonts w:ascii="Arial" w:hAnsi="Arial" w:cs="Arial"/>
          <w:bCs/>
          <w:sz w:val="16"/>
          <w:szCs w:val="16"/>
        </w:rPr>
        <w:t>;</w:t>
      </w:r>
    </w:p>
    <w:p w:rsidR="003877DB" w:rsidRPr="003570AE" w:rsidRDefault="003877DB"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3570AE">
        <w:rPr>
          <w:rFonts w:ascii="Arial" w:hAnsi="Arial" w:cs="Arial"/>
          <w:bCs/>
          <w:sz w:val="16"/>
          <w:szCs w:val="16"/>
        </w:rPr>
        <w:t xml:space="preserve">rozporządzenie nr 215/2014 -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(Dz. U. UE. L. 2014. 69. 65); </w:t>
      </w:r>
    </w:p>
    <w:p w:rsidR="00A028AC" w:rsidRPr="00247FAE" w:rsidRDefault="00A028AC"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hAnsi="Arial" w:cs="Arial"/>
          <w:sz w:val="16"/>
          <w:szCs w:val="16"/>
        </w:rPr>
        <w:t xml:space="preserve">Serwis Beneficjenta – część LSI2014 przeznaczona dla wnioskodawców do wypełniania i składania wniosków </w:t>
      </w:r>
      <w:r w:rsidRPr="003570AE">
        <w:rPr>
          <w:rFonts w:ascii="Arial" w:hAnsi="Arial" w:cs="Arial"/>
          <w:sz w:val="16"/>
          <w:szCs w:val="16"/>
        </w:rPr>
        <w:br/>
        <w:t>o dofinansowanie;</w:t>
      </w:r>
      <w:r w:rsidR="006431BD">
        <w:rPr>
          <w:rFonts w:ascii="Arial" w:hAnsi="Arial" w:cs="Arial"/>
          <w:sz w:val="16"/>
          <w:szCs w:val="16"/>
        </w:rPr>
        <w:t xml:space="preserve"> </w:t>
      </w:r>
    </w:p>
    <w:p w:rsidR="006431BD" w:rsidRPr="00247FAE" w:rsidRDefault="006431BD"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247FAE">
        <w:rPr>
          <w:rFonts w:ascii="Arial" w:eastAsia="Times New Roman" w:hAnsi="Arial" w:cs="Arial"/>
          <w:sz w:val="16"/>
          <w:szCs w:val="16"/>
          <w:lang w:eastAsia="pl-PL"/>
        </w:rPr>
        <w:lastRenderedPageBreak/>
        <w:t xml:space="preserve">Strategia ZIT </w:t>
      </w:r>
      <w:r w:rsidR="000E7F0A" w:rsidRPr="00247FAE">
        <w:rPr>
          <w:rFonts w:ascii="Arial" w:eastAsia="Times New Roman" w:hAnsi="Arial" w:cs="Arial"/>
          <w:sz w:val="16"/>
          <w:szCs w:val="16"/>
          <w:lang w:eastAsia="pl-PL"/>
        </w:rPr>
        <w:t>KKBOF</w:t>
      </w:r>
      <w:r w:rsidRPr="00247FAE">
        <w:rPr>
          <w:rFonts w:ascii="Arial" w:eastAsia="Times New Roman" w:hAnsi="Arial" w:cs="Arial"/>
          <w:sz w:val="16"/>
          <w:szCs w:val="16"/>
          <w:lang w:eastAsia="pl-PL"/>
        </w:rPr>
        <w:t xml:space="preserve"> – Strategia Zintegrowanych Inwestycji Terytorialnych </w:t>
      </w:r>
      <w:r w:rsidR="000E7F0A" w:rsidRPr="00247FAE">
        <w:rPr>
          <w:rFonts w:ascii="Arial" w:eastAsia="Times New Roman" w:hAnsi="Arial" w:cs="Arial"/>
          <w:sz w:val="16"/>
          <w:szCs w:val="16"/>
          <w:lang w:eastAsia="pl-PL"/>
        </w:rPr>
        <w:t>Koszalińsko</w:t>
      </w:r>
      <w:r w:rsidR="00876E27" w:rsidRPr="00247FAE">
        <w:rPr>
          <w:rFonts w:ascii="Arial" w:eastAsia="Times New Roman" w:hAnsi="Arial" w:cs="Arial"/>
          <w:sz w:val="16"/>
          <w:szCs w:val="16"/>
          <w:lang w:eastAsia="pl-PL"/>
        </w:rPr>
        <w:t xml:space="preserve">- </w:t>
      </w:r>
      <w:r w:rsidR="00876E27" w:rsidRPr="00247FAE">
        <w:rPr>
          <w:rFonts w:ascii="Arial" w:eastAsia="Times New Roman" w:hAnsi="Arial" w:cs="Arial"/>
          <w:sz w:val="16"/>
          <w:szCs w:val="16"/>
          <w:lang w:eastAsia="pl-PL"/>
        </w:rPr>
        <w:br/>
        <w:t>Kołobrzesko-Białogardzkiego Obszaru Funkcjonalnego</w:t>
      </w:r>
      <w:r w:rsidR="000E7F0A" w:rsidRPr="00247FAE">
        <w:rPr>
          <w:rFonts w:ascii="Arial" w:eastAsia="Times New Roman" w:hAnsi="Arial" w:cs="Arial"/>
          <w:sz w:val="16"/>
          <w:szCs w:val="16"/>
          <w:lang w:eastAsia="pl-PL"/>
        </w:rPr>
        <w:t xml:space="preserve"> </w:t>
      </w:r>
      <w:r w:rsidRPr="00247FAE">
        <w:rPr>
          <w:rFonts w:ascii="Arial" w:eastAsia="Times New Roman" w:hAnsi="Arial" w:cs="Arial"/>
          <w:sz w:val="16"/>
          <w:szCs w:val="16"/>
          <w:lang w:eastAsia="pl-PL"/>
        </w:rPr>
        <w:t xml:space="preserve"> </w:t>
      </w:r>
      <w:r w:rsidRPr="00247FAE">
        <w:rPr>
          <w:rFonts w:ascii="Arial" w:eastAsia="Times New Roman" w:hAnsi="Arial" w:cs="Arial"/>
          <w:bCs/>
          <w:sz w:val="16"/>
          <w:szCs w:val="16"/>
          <w:lang w:eastAsia="pl-PL"/>
        </w:rPr>
        <w:t>–</w:t>
      </w:r>
      <w:r w:rsidRPr="00247FAE">
        <w:rPr>
          <w:rFonts w:ascii="Arial" w:hAnsi="Arial" w:cs="Arial"/>
          <w:sz w:val="16"/>
          <w:szCs w:val="16"/>
          <w:lang w:eastAsia="pl-PL"/>
        </w:rPr>
        <w:t xml:space="preserve"> strategia określająca zintegrowane działania służące rozwiązywaniu problemów gospodarczych, środowiskowych, klimatycznych,</w:t>
      </w:r>
      <w:r w:rsidR="009C18BD">
        <w:rPr>
          <w:rFonts w:ascii="Arial" w:hAnsi="Arial" w:cs="Arial"/>
          <w:sz w:val="16"/>
          <w:szCs w:val="16"/>
          <w:lang w:eastAsia="pl-PL"/>
        </w:rPr>
        <w:t xml:space="preserve"> demograficznych i społecznych, które mają wpływ na </w:t>
      </w:r>
      <w:r w:rsidR="003F3884" w:rsidRPr="00247FAE">
        <w:rPr>
          <w:rFonts w:ascii="Arial" w:eastAsia="Times New Roman" w:hAnsi="Arial" w:cs="Arial"/>
          <w:sz w:val="16"/>
          <w:szCs w:val="16"/>
          <w:lang w:eastAsia="pl-PL"/>
        </w:rPr>
        <w:t>Koszalińsko</w:t>
      </w:r>
      <w:r w:rsidR="009C18BD">
        <w:rPr>
          <w:rFonts w:ascii="Arial" w:eastAsia="Times New Roman" w:hAnsi="Arial" w:cs="Arial"/>
          <w:sz w:val="16"/>
          <w:szCs w:val="16"/>
          <w:lang w:eastAsia="pl-PL"/>
        </w:rPr>
        <w:t>-</w:t>
      </w:r>
      <w:r w:rsidR="003F3884" w:rsidRPr="00247FAE">
        <w:rPr>
          <w:rFonts w:ascii="Arial" w:eastAsia="Times New Roman" w:hAnsi="Arial" w:cs="Arial"/>
          <w:sz w:val="16"/>
          <w:szCs w:val="16"/>
          <w:lang w:eastAsia="pl-PL"/>
        </w:rPr>
        <w:t>Kołobrzesko-Białogardzki Obszar Funkcjonalny</w:t>
      </w:r>
      <w:r w:rsidR="00CC15BC">
        <w:rPr>
          <w:rFonts w:ascii="Arial" w:eastAsia="Times New Roman" w:hAnsi="Arial" w:cs="Arial"/>
          <w:sz w:val="16"/>
          <w:szCs w:val="16"/>
          <w:lang w:eastAsia="pl-PL"/>
        </w:rPr>
        <w:t>, z</w:t>
      </w:r>
      <w:r w:rsidRPr="00247FAE">
        <w:rPr>
          <w:rFonts w:ascii="Arial" w:hAnsi="Arial" w:cs="Arial"/>
          <w:sz w:val="16"/>
          <w:szCs w:val="16"/>
          <w:lang w:eastAsia="pl-PL"/>
        </w:rPr>
        <w:t xml:space="preserve"> uwzględnieniem potrzeby wspierania powiązań między obszarami miejskimi</w:t>
      </w:r>
      <w:r w:rsidR="008719E9" w:rsidRPr="00247FAE">
        <w:rPr>
          <w:rFonts w:ascii="Arial" w:hAnsi="Arial" w:cs="Arial"/>
          <w:sz w:val="16"/>
          <w:szCs w:val="16"/>
          <w:lang w:eastAsia="pl-PL"/>
        </w:rPr>
        <w:t xml:space="preserve"> i wiejskimi</w:t>
      </w:r>
      <w:r w:rsidR="00867524" w:rsidRPr="00247FAE">
        <w:rPr>
          <w:rFonts w:ascii="Arial" w:hAnsi="Arial" w:cs="Arial"/>
          <w:sz w:val="16"/>
          <w:szCs w:val="16"/>
          <w:lang w:eastAsia="pl-PL"/>
        </w:rPr>
        <w:t>;</w:t>
      </w:r>
      <w:r w:rsidR="008719E9" w:rsidRPr="00247FAE">
        <w:rPr>
          <w:rFonts w:ascii="Arial" w:hAnsi="Arial" w:cs="Arial"/>
          <w:color w:val="FF0000"/>
          <w:sz w:val="16"/>
          <w:szCs w:val="16"/>
          <w:lang w:eastAsia="pl-PL"/>
        </w:rPr>
        <w:t xml:space="preserve"> </w:t>
      </w:r>
    </w:p>
    <w:p w:rsidR="0046413A" w:rsidRPr="003570AE"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eastAsia="Times New Roman" w:hAnsi="Arial" w:cs="Arial"/>
          <w:sz w:val="16"/>
          <w:szCs w:val="16"/>
          <w:lang w:eastAsia="pl-PL"/>
        </w:rPr>
        <w:t xml:space="preserve">umowa o dofinansowanie </w:t>
      </w:r>
      <w:r w:rsidRPr="003570AE">
        <w:rPr>
          <w:rFonts w:ascii="Arial" w:hAnsi="Arial" w:cs="Arial"/>
          <w:bCs/>
          <w:sz w:val="16"/>
          <w:szCs w:val="16"/>
        </w:rPr>
        <w:t xml:space="preserve">– umowa zawarta między IZ RPO WZ a wnioskodawcą, którego projekt został wybrany do dofinansowania, zawierająca w szczególności warunki przekazywania i wykorzystania środków EFRR oraz inne obowiązki stron umowy, </w:t>
      </w:r>
      <w:r w:rsidRPr="003570AE">
        <w:rPr>
          <w:rFonts w:ascii="Arial" w:hAnsi="Arial" w:cs="Arial"/>
          <w:sz w:val="16"/>
          <w:szCs w:val="16"/>
        </w:rPr>
        <w:t>a także zawierająca co najmniej elementy, o których mowa w art. 206 ust. 2 ustawy z dnia 27 sierpnia 2009 r. o finansach publicznych</w:t>
      </w:r>
      <w:r w:rsidRPr="003570AE">
        <w:rPr>
          <w:rFonts w:ascii="Arial" w:hAnsi="Arial" w:cs="Arial"/>
          <w:bCs/>
          <w:sz w:val="16"/>
          <w:szCs w:val="16"/>
        </w:rPr>
        <w:t>;</w:t>
      </w:r>
    </w:p>
    <w:p w:rsidR="00EB22CB" w:rsidRPr="00EB22CB"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6431BD">
        <w:rPr>
          <w:rFonts w:ascii="Arial" w:hAnsi="Arial" w:cs="Arial"/>
          <w:color w:val="000000"/>
          <w:sz w:val="16"/>
          <w:szCs w:val="16"/>
          <w:lang w:eastAsia="pl-PL"/>
        </w:rPr>
        <w:t xml:space="preserve">umowa o świadczenie usług publicznych </w:t>
      </w:r>
      <w:r w:rsidRPr="006431BD">
        <w:rPr>
          <w:rFonts w:ascii="Arial" w:eastAsia="Times New Roman" w:hAnsi="Arial" w:cs="Arial"/>
          <w:bCs/>
          <w:sz w:val="16"/>
          <w:szCs w:val="16"/>
          <w:lang w:eastAsia="pl-PL"/>
        </w:rPr>
        <w:t>–</w:t>
      </w:r>
      <w:r w:rsidRPr="006431BD">
        <w:rPr>
          <w:rFonts w:ascii="Arial" w:hAnsi="Arial" w:cs="Arial"/>
          <w:color w:val="000000"/>
          <w:sz w:val="16"/>
          <w:szCs w:val="16"/>
          <w:lang w:eastAsia="pl-PL"/>
        </w:rPr>
        <w:t xml:space="preserve"> jeden lub kilka aktów wiążących prawnie, potwierdzających porozumienie zawarte pomiędzy właściwym organem a podmiotem świadczącym usługi publiczne, w sprawie powierzenia temu podmiotowi świadczącemu usługi publiczne zarządzania usługami pasażerskiego transportu publicznego podlegającymi zobowiązaniom z tytułu świadczenia usług publicznych oraz świadczenie tych usług; umowa może mieć również formę decyzji właściwego organu, która stanowi indywidualny akt ustawodawczy lub wykonawczy, albo zawiera warunki, </w:t>
      </w:r>
      <w:r w:rsidRPr="00EB22CB">
        <w:rPr>
          <w:rFonts w:ascii="Arial" w:hAnsi="Arial" w:cs="Arial"/>
          <w:color w:val="000000"/>
          <w:sz w:val="16"/>
          <w:szCs w:val="16"/>
          <w:lang w:eastAsia="pl-PL"/>
        </w:rPr>
        <w:t>zgodnie z którymi właściwy organ samodzielnie świadczy usługi lub powierza ich świadczenie podmiotowi wewnętrznemu;</w:t>
      </w:r>
    </w:p>
    <w:p w:rsidR="00EB22CB" w:rsidRPr="00EB22CB" w:rsidRDefault="00EB22CB"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EB22CB">
        <w:rPr>
          <w:rFonts w:ascii="Arial" w:eastAsia="Times New Roman" w:hAnsi="Arial" w:cs="Arial"/>
          <w:sz w:val="16"/>
          <w:szCs w:val="16"/>
          <w:lang w:eastAsia="pl-PL"/>
        </w:rPr>
        <w:t>wkład własny –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EB22CB">
        <w:rPr>
          <w:rFonts w:ascii="Arial" w:hAnsi="Arial" w:cs="Arial"/>
          <w:sz w:val="16"/>
          <w:szCs w:val="16"/>
          <w:vertAlign w:val="superscript"/>
          <w:lang w:eastAsia="pl-PL"/>
        </w:rPr>
        <w:footnoteReference w:id="1"/>
      </w:r>
      <w:r w:rsidRPr="00EB22CB">
        <w:rPr>
          <w:rFonts w:ascii="Arial" w:eastAsia="Times New Roman" w:hAnsi="Arial" w:cs="Arial"/>
          <w:sz w:val="16"/>
          <w:szCs w:val="16"/>
          <w:lang w:eastAsia="pl-PL"/>
        </w:rPr>
        <w:t>;</w:t>
      </w:r>
    </w:p>
    <w:p w:rsidR="0056160A" w:rsidRPr="00EB22CB" w:rsidRDefault="0056160A" w:rsidP="00FD1EE5">
      <w:pPr>
        <w:numPr>
          <w:ilvl w:val="0"/>
          <w:numId w:val="65"/>
        </w:numPr>
        <w:tabs>
          <w:tab w:val="left" w:pos="567"/>
        </w:tabs>
        <w:autoSpaceDE w:val="0"/>
        <w:autoSpaceDN w:val="0"/>
        <w:adjustRightInd w:val="0"/>
        <w:spacing w:after="0"/>
        <w:ind w:left="567" w:hanging="283"/>
        <w:contextualSpacing/>
        <w:jc w:val="both"/>
        <w:rPr>
          <w:rFonts w:ascii="Arial" w:hAnsi="Arial" w:cs="Arial"/>
          <w:sz w:val="16"/>
          <w:szCs w:val="16"/>
        </w:rPr>
      </w:pPr>
      <w:r w:rsidRPr="00EB22CB">
        <w:rPr>
          <w:rFonts w:ascii="Arial" w:hAnsi="Arial" w:cs="Arial"/>
          <w:sz w:val="16"/>
          <w:szCs w:val="16"/>
        </w:rPr>
        <w:t xml:space="preserve">wniosek o dofinansowanie (dokumentacja aplikacyjna) – dokument, w którym zawarty jest opis projektu lub przedstawione w innej formie informacje na temat projektu, na podstawie których dokonuje się oceny spełnienia przez ten projekt kryteriów wyboru projektów, składany przez wnioskodawcę ubiegającego się o dofinansowanie na realizację projektu na formularzu określonym przez IZ RPO WZ, za integralną część wniosku o dofinansowanie uznaje się wszystkie jego załączniki; </w:t>
      </w:r>
    </w:p>
    <w:p w:rsidR="00372276"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EB22CB">
        <w:rPr>
          <w:rFonts w:ascii="Arial" w:eastAsia="Times New Roman" w:hAnsi="Arial" w:cs="Arial"/>
          <w:sz w:val="16"/>
          <w:szCs w:val="16"/>
          <w:lang w:eastAsia="pl-PL"/>
        </w:rPr>
        <w:t xml:space="preserve">wnioskodawca </w:t>
      </w:r>
      <w:r w:rsidRPr="00EB22CB">
        <w:rPr>
          <w:rFonts w:ascii="Arial" w:hAnsi="Arial" w:cs="Arial"/>
          <w:bCs/>
          <w:sz w:val="16"/>
          <w:szCs w:val="16"/>
          <w:lang w:eastAsia="pl-PL"/>
        </w:rPr>
        <w:t>–</w:t>
      </w:r>
      <w:r w:rsidRPr="00EB22CB">
        <w:rPr>
          <w:rFonts w:ascii="Arial" w:eastAsia="Times New Roman" w:hAnsi="Arial" w:cs="Arial"/>
          <w:sz w:val="16"/>
          <w:szCs w:val="16"/>
          <w:lang w:eastAsia="pl-PL"/>
        </w:rPr>
        <w:t xml:space="preserve"> </w:t>
      </w:r>
      <w:r w:rsidRPr="00EB22CB">
        <w:rPr>
          <w:rFonts w:ascii="Arial" w:hAnsi="Arial" w:cs="Arial"/>
          <w:bCs/>
          <w:sz w:val="16"/>
          <w:szCs w:val="16"/>
        </w:rPr>
        <w:t>podmiot, o którym mowa w art. 2 pkt 28 ustawy</w:t>
      </w:r>
      <w:r w:rsidR="00B25595" w:rsidRPr="00EB22CB">
        <w:rPr>
          <w:rFonts w:ascii="Arial" w:hAnsi="Arial" w:cs="Arial"/>
          <w:bCs/>
          <w:sz w:val="16"/>
          <w:szCs w:val="16"/>
        </w:rPr>
        <w:t xml:space="preserve"> wdrożeniowej, a w przypadku projektów partnerskich </w:t>
      </w:r>
      <w:r w:rsidR="00C30C42" w:rsidRPr="00EB22CB">
        <w:rPr>
          <w:rFonts w:ascii="Arial" w:hAnsi="Arial" w:cs="Arial"/>
          <w:bCs/>
          <w:sz w:val="16"/>
          <w:szCs w:val="16"/>
        </w:rPr>
        <w:t>Lider</w:t>
      </w:r>
      <w:r w:rsidR="00372276">
        <w:rPr>
          <w:rFonts w:ascii="Arial" w:hAnsi="Arial" w:cs="Arial"/>
          <w:bCs/>
          <w:sz w:val="16"/>
          <w:szCs w:val="16"/>
        </w:rPr>
        <w:t>;</w:t>
      </w:r>
    </w:p>
    <w:p w:rsidR="00372276" w:rsidRDefault="00372276"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72276">
        <w:rPr>
          <w:rFonts w:ascii="Arial" w:eastAsia="Times New Roman" w:hAnsi="Arial" w:cs="Arial"/>
          <w:sz w:val="16"/>
          <w:szCs w:val="16"/>
          <w:lang w:eastAsia="pl-PL"/>
        </w:rPr>
        <w:t>współfinansowanie UE – zgodnie z art. 2 pkt 31 ustawy wdrożeniowej, środki pochodzące z budżetu środków europejskich, 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Funduszu Rozwoju Regionalnego pochodzące z budżetu programu EWT, wypłacane na rzecz beneficjenta w ramach projektu – w przypadku programu EWT;</w:t>
      </w:r>
    </w:p>
    <w:p w:rsidR="00372276" w:rsidRPr="00372276" w:rsidRDefault="00372276"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72276">
        <w:rPr>
          <w:rFonts w:ascii="Arial" w:eastAsia="Times New Roman" w:hAnsi="Arial" w:cs="Arial"/>
          <w:sz w:val="16"/>
          <w:szCs w:val="16"/>
          <w:lang w:eastAsia="pl-PL"/>
        </w:rPr>
        <w:t xml:space="preserve">wydatek kwalifikowalny – koszt lub wydatek poniesiony w związku z realizacją projektu w ramach RPO WZ, który </w:t>
      </w:r>
      <w:r w:rsidR="003800C7">
        <w:rPr>
          <w:rFonts w:ascii="Arial" w:eastAsia="Times New Roman" w:hAnsi="Arial" w:cs="Arial"/>
          <w:sz w:val="16"/>
          <w:szCs w:val="16"/>
          <w:lang w:eastAsia="pl-PL"/>
        </w:rPr>
        <w:t>dopełnia kryteria</w:t>
      </w:r>
      <w:r w:rsidRPr="00372276">
        <w:rPr>
          <w:rFonts w:ascii="Arial" w:eastAsia="Times New Roman" w:hAnsi="Arial" w:cs="Arial"/>
          <w:sz w:val="16"/>
          <w:szCs w:val="16"/>
          <w:lang w:eastAsia="pl-PL"/>
        </w:rPr>
        <w:t xml:space="preserve"> refundacji, rozliczenia (w przypadku systemu zaliczkowego) zgodnie z umową o dofinansowanie.</w:t>
      </w:r>
    </w:p>
    <w:p w:rsidR="00372276" w:rsidRDefault="00372276" w:rsidP="00372276">
      <w:pPr>
        <w:spacing w:after="0" w:line="240" w:lineRule="auto"/>
        <w:jc w:val="both"/>
        <w:rPr>
          <w:rFonts w:ascii="Arial" w:eastAsia="Times New Roman" w:hAnsi="Arial" w:cs="Arial"/>
          <w:sz w:val="16"/>
          <w:szCs w:val="16"/>
          <w:lang w:eastAsia="pl-PL"/>
        </w:rPr>
      </w:pPr>
    </w:p>
    <w:p w:rsidR="00372276" w:rsidRDefault="00372276" w:rsidP="00372276">
      <w:pPr>
        <w:spacing w:after="0" w:line="240" w:lineRule="auto"/>
        <w:jc w:val="both"/>
        <w:rPr>
          <w:rFonts w:ascii="Arial" w:eastAsia="Times New Roman" w:hAnsi="Arial" w:cs="Arial"/>
          <w:sz w:val="16"/>
          <w:szCs w:val="16"/>
          <w:lang w:eastAsia="pl-PL"/>
        </w:rPr>
      </w:pPr>
    </w:p>
    <w:p w:rsidR="00960B2E" w:rsidRPr="00EB22CB" w:rsidRDefault="00960B2E" w:rsidP="003C0155">
      <w:pPr>
        <w:tabs>
          <w:tab w:val="left" w:pos="567"/>
        </w:tabs>
        <w:autoSpaceDE w:val="0"/>
        <w:autoSpaceDN w:val="0"/>
        <w:adjustRightInd w:val="0"/>
        <w:spacing w:after="0"/>
        <w:ind w:left="567"/>
        <w:contextualSpacing/>
        <w:jc w:val="both"/>
        <w:rPr>
          <w:rFonts w:ascii="Arial" w:eastAsia="Times New Roman" w:hAnsi="Arial" w:cs="Arial"/>
          <w:sz w:val="16"/>
          <w:szCs w:val="16"/>
          <w:lang w:eastAsia="pl-PL"/>
        </w:rPr>
      </w:pPr>
    </w:p>
    <w:p w:rsidR="004D61B2" w:rsidRPr="00EB22CB" w:rsidRDefault="004D61B2" w:rsidP="00FA1E9F">
      <w:pPr>
        <w:spacing w:after="0" w:line="240" w:lineRule="auto"/>
        <w:jc w:val="both"/>
        <w:rPr>
          <w:rFonts w:ascii="Arial" w:hAnsi="Arial" w:cs="Arial"/>
          <w:sz w:val="16"/>
          <w:szCs w:val="16"/>
        </w:rPr>
      </w:pPr>
    </w:p>
    <w:p w:rsidR="00881C85" w:rsidRPr="00EB22CB" w:rsidRDefault="00881C85">
      <w:pPr>
        <w:spacing w:after="0" w:line="240" w:lineRule="auto"/>
        <w:rPr>
          <w:rFonts w:ascii="Arial" w:hAnsi="Arial" w:cs="Arial"/>
          <w:sz w:val="16"/>
          <w:szCs w:val="16"/>
        </w:rPr>
      </w:pPr>
      <w:r w:rsidRPr="00EB22CB">
        <w:rPr>
          <w:rFonts w:ascii="Arial" w:hAnsi="Arial" w:cs="Arial"/>
          <w:sz w:val="16"/>
          <w:szCs w:val="16"/>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80B29" w:rsidRPr="001C5DDB" w:rsidTr="00760016">
        <w:tc>
          <w:tcPr>
            <w:tcW w:w="5000" w:type="pct"/>
            <w:shd w:val="pct25" w:color="auto" w:fill="auto"/>
          </w:tcPr>
          <w:p w:rsidR="00D80B29" w:rsidRPr="001C5DDB" w:rsidRDefault="00D80B29" w:rsidP="00FA1E9F">
            <w:pPr>
              <w:pStyle w:val="Nagwek1"/>
              <w:jc w:val="both"/>
              <w:rPr>
                <w:rFonts w:cs="Arial"/>
                <w:b w:val="0"/>
                <w:color w:val="000000"/>
                <w:sz w:val="16"/>
                <w:szCs w:val="16"/>
              </w:rPr>
            </w:pPr>
            <w:bookmarkStart w:id="4" w:name="_Toc453673606"/>
            <w:r w:rsidRPr="001C5DDB">
              <w:rPr>
                <w:rFonts w:cs="Arial"/>
                <w:color w:val="000000"/>
                <w:sz w:val="16"/>
                <w:szCs w:val="16"/>
              </w:rPr>
              <w:lastRenderedPageBreak/>
              <w:t xml:space="preserve">I. Karta tytułowa </w:t>
            </w:r>
            <w:r w:rsidR="003E0E91">
              <w:rPr>
                <w:rFonts w:cs="Arial"/>
                <w:color w:val="000000"/>
                <w:sz w:val="16"/>
                <w:szCs w:val="16"/>
              </w:rPr>
              <w:t>p</w:t>
            </w:r>
            <w:r w:rsidRPr="001C5DDB">
              <w:rPr>
                <w:rFonts w:cs="Arial"/>
                <w:color w:val="000000"/>
                <w:sz w:val="16"/>
                <w:szCs w:val="16"/>
              </w:rPr>
              <w:t>rojektu</w:t>
            </w:r>
            <w:bookmarkEnd w:id="4"/>
          </w:p>
        </w:tc>
      </w:tr>
    </w:tbl>
    <w:p w:rsidR="00760016" w:rsidRPr="001C5DDB" w:rsidRDefault="00760016" w:rsidP="00FA1E9F">
      <w:pPr>
        <w:autoSpaceDE w:val="0"/>
        <w:autoSpaceDN w:val="0"/>
        <w:adjustRightInd w:val="0"/>
        <w:spacing w:after="0" w:line="240" w:lineRule="auto"/>
        <w:rPr>
          <w:rFonts w:ascii="Arial" w:hAnsi="Arial" w:cs="Arial"/>
          <w:b/>
          <w:color w:val="000000"/>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F4B64" w:rsidRPr="001C5DDB" w:rsidTr="002F6E9C">
        <w:tc>
          <w:tcPr>
            <w:tcW w:w="5000" w:type="pct"/>
            <w:shd w:val="pct10" w:color="auto" w:fill="auto"/>
          </w:tcPr>
          <w:p w:rsidR="007F4B64" w:rsidRPr="001C5DDB" w:rsidRDefault="007F4B64"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Nazwa </w:t>
            </w:r>
            <w:r w:rsidR="003E0E91">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E094F" w:rsidRPr="001C5DDB" w:rsidRDefault="007E094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bCs/>
                <w:i/>
                <w:iCs/>
                <w:color w:val="000000"/>
                <w:sz w:val="16"/>
                <w:szCs w:val="16"/>
              </w:rPr>
            </w:pPr>
            <w:r w:rsidRPr="001C5DDB">
              <w:rPr>
                <w:rFonts w:ascii="Arial" w:hAnsi="Arial" w:cs="Arial"/>
                <w:i/>
                <w:sz w:val="16"/>
                <w:szCs w:val="16"/>
              </w:rPr>
              <w:t>Pole jest wypełniane</w:t>
            </w:r>
            <w:r w:rsidRPr="001C5DDB">
              <w:rPr>
                <w:rFonts w:ascii="Arial" w:hAnsi="Arial" w:cs="Arial"/>
                <w:bCs/>
                <w:i/>
                <w:iCs/>
                <w:color w:val="000000"/>
                <w:sz w:val="16"/>
                <w:szCs w:val="16"/>
              </w:rPr>
              <w:t xml:space="preserve"> automatycznie na podstawie danych wprowadzonych w polu B.1.3</w:t>
            </w:r>
          </w:p>
        </w:tc>
      </w:tr>
    </w:tbl>
    <w:p w:rsidR="00D55D90" w:rsidRPr="001C5DDB" w:rsidRDefault="00D55D90"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D7F4C" w:rsidRPr="001C5DDB" w:rsidTr="002F6E9C">
        <w:tc>
          <w:tcPr>
            <w:tcW w:w="5000" w:type="pct"/>
            <w:shd w:val="pct10" w:color="auto" w:fill="auto"/>
          </w:tcPr>
          <w:p w:rsidR="001D7F4C" w:rsidRPr="001C5DDB" w:rsidRDefault="009E0E0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Tytuł p</w:t>
            </w:r>
            <w:r w:rsidR="001D7F4C" w:rsidRPr="001C5DDB">
              <w:rPr>
                <w:rFonts w:ascii="Arial" w:hAnsi="Arial" w:cs="Arial"/>
                <w:b/>
                <w:color w:val="000000"/>
                <w:sz w:val="16"/>
                <w:szCs w:val="16"/>
                <w:lang w:eastAsia="pl-PL"/>
              </w:rPr>
              <w:t>rojektu</w:t>
            </w:r>
          </w:p>
        </w:tc>
      </w:tr>
    </w:tbl>
    <w:p w:rsidR="001D7F4C" w:rsidRPr="00FA1E9F" w:rsidRDefault="001D7F4C" w:rsidP="00FA1E9F">
      <w:pPr>
        <w:pStyle w:val="Bezodstpw"/>
        <w:jc w:val="both"/>
        <w:rPr>
          <w:rFonts w:ascii="Arial" w:eastAsia="Calibri" w:hAnsi="Arial" w:cs="Arial"/>
          <w:bCs/>
          <w:iCs/>
          <w:color w:val="000000"/>
          <w:sz w:val="16"/>
          <w:szCs w:val="16"/>
        </w:rPr>
      </w:pPr>
    </w:p>
    <w:tbl>
      <w:tblPr>
        <w:tblStyle w:val="Tabela-Siatka"/>
        <w:tblW w:w="5000" w:type="pct"/>
        <w:shd w:val="clear" w:color="auto" w:fill="FFFFFF" w:themeFill="background1"/>
        <w:tblLook w:val="04A0"/>
      </w:tblPr>
      <w:tblGrid>
        <w:gridCol w:w="9429"/>
      </w:tblGrid>
      <w:tr w:rsidR="00137E74" w:rsidRPr="001C5DDB" w:rsidTr="00C55DC6">
        <w:tc>
          <w:tcPr>
            <w:tcW w:w="5000" w:type="pct"/>
            <w:shd w:val="clear" w:color="auto" w:fill="FFFFFF" w:themeFill="background1"/>
          </w:tcPr>
          <w:p w:rsidR="00C374B0" w:rsidRPr="00C55DC6" w:rsidRDefault="00C374B0" w:rsidP="00FA1E9F">
            <w:pPr>
              <w:spacing w:after="0" w:line="240" w:lineRule="auto"/>
              <w:jc w:val="both"/>
              <w:rPr>
                <w:rFonts w:ascii="Arial" w:hAnsi="Arial" w:cs="Arial"/>
                <w:bCs/>
                <w:i/>
                <w:iCs/>
                <w:color w:val="000000"/>
                <w:sz w:val="16"/>
                <w:szCs w:val="16"/>
              </w:rPr>
            </w:pPr>
            <w:r w:rsidRPr="00C55DC6">
              <w:rPr>
                <w:rFonts w:ascii="Arial" w:hAnsi="Arial" w:cs="Arial"/>
                <w:bCs/>
                <w:i/>
                <w:iCs/>
                <w:color w:val="000000"/>
                <w:sz w:val="16"/>
                <w:szCs w:val="16"/>
              </w:rPr>
              <w:t>(maksymalnie 1000 znaków)</w:t>
            </w:r>
          </w:p>
          <w:p w:rsidR="00200DA7" w:rsidRPr="00D1659B" w:rsidRDefault="00660838" w:rsidP="00CB776B">
            <w:pPr>
              <w:spacing w:after="0" w:line="240" w:lineRule="auto"/>
              <w:jc w:val="both"/>
              <w:rPr>
                <w:rFonts w:ascii="Arial" w:hAnsi="Arial" w:cs="Arial"/>
                <w:bCs/>
                <w:i/>
                <w:color w:val="000000"/>
                <w:sz w:val="16"/>
                <w:szCs w:val="16"/>
              </w:rPr>
            </w:pPr>
            <w:r w:rsidRPr="00C55DC6">
              <w:rPr>
                <w:rFonts w:ascii="Arial" w:hAnsi="Arial" w:cs="Arial"/>
                <w:i/>
                <w:color w:val="000000"/>
                <w:sz w:val="16"/>
                <w:szCs w:val="16"/>
              </w:rPr>
              <w:t>Na</w:t>
            </w:r>
            <w:r w:rsidR="00024AF5">
              <w:rPr>
                <w:rFonts w:ascii="Arial" w:hAnsi="Arial" w:cs="Arial"/>
                <w:i/>
                <w:color w:val="000000"/>
                <w:sz w:val="16"/>
                <w:szCs w:val="16"/>
              </w:rPr>
              <w:t xml:space="preserve">leży wpisać pełny tytuł projektu zgodny z </w:t>
            </w:r>
            <w:r w:rsidR="00024AF5">
              <w:rPr>
                <w:rFonts w:ascii="Arial" w:hAnsi="Arial" w:cs="Arial"/>
                <w:bCs/>
                <w:i/>
                <w:color w:val="000000"/>
                <w:sz w:val="16"/>
                <w:szCs w:val="16"/>
              </w:rPr>
              <w:t>Wykazem</w:t>
            </w:r>
            <w:r w:rsidR="00024AF5" w:rsidRPr="00024AF5">
              <w:rPr>
                <w:rFonts w:ascii="Arial" w:hAnsi="Arial" w:cs="Arial"/>
                <w:bCs/>
                <w:i/>
                <w:color w:val="000000"/>
                <w:sz w:val="16"/>
                <w:szCs w:val="16"/>
              </w:rPr>
              <w:t xml:space="preserve"> projektów </w:t>
            </w:r>
            <w:r w:rsidR="00024AF5">
              <w:rPr>
                <w:rFonts w:ascii="Arial" w:hAnsi="Arial" w:cs="Arial"/>
                <w:bCs/>
                <w:i/>
                <w:color w:val="000000"/>
                <w:sz w:val="16"/>
                <w:szCs w:val="16"/>
              </w:rPr>
              <w:t>zidentyfikowanych przez właściwą instytucję</w:t>
            </w:r>
            <w:r w:rsidR="00024AF5" w:rsidRPr="00024AF5">
              <w:rPr>
                <w:rFonts w:ascii="Arial" w:hAnsi="Arial" w:cs="Arial"/>
                <w:bCs/>
                <w:i/>
                <w:color w:val="000000"/>
                <w:sz w:val="16"/>
                <w:szCs w:val="16"/>
              </w:rPr>
              <w:t xml:space="preserve"> </w:t>
            </w:r>
            <w:r w:rsidR="00024AF5" w:rsidRPr="00024AF5">
              <w:rPr>
                <w:rFonts w:ascii="Arial" w:hAnsi="Arial" w:cs="Arial"/>
                <w:bCs/>
                <w:i/>
                <w:color w:val="000000"/>
                <w:sz w:val="16"/>
                <w:szCs w:val="16"/>
              </w:rPr>
              <w:br/>
              <w:t>w ramach trybu pozakonkursowego wraz z informacją o projekcie i podmiocie, który b</w:t>
            </w:r>
            <w:r w:rsidR="00024AF5">
              <w:rPr>
                <w:rFonts w:ascii="Arial" w:hAnsi="Arial" w:cs="Arial"/>
                <w:bCs/>
                <w:i/>
                <w:color w:val="000000"/>
                <w:sz w:val="16"/>
                <w:szCs w:val="16"/>
              </w:rPr>
              <w:t xml:space="preserve">ędzie wnioskodawcą, </w:t>
            </w:r>
            <w:r w:rsidR="00024AF5" w:rsidRPr="00E53824">
              <w:rPr>
                <w:rFonts w:ascii="Arial" w:hAnsi="Arial" w:cs="Arial"/>
                <w:bCs/>
                <w:i/>
                <w:sz w:val="16"/>
                <w:szCs w:val="16"/>
              </w:rPr>
              <w:t>stanowiący załącznik nr 5 do SOOP.</w:t>
            </w:r>
          </w:p>
        </w:tc>
      </w:tr>
    </w:tbl>
    <w:p w:rsidR="00137E74" w:rsidRPr="001C5DDB" w:rsidRDefault="00137E74"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66613" w:rsidRPr="001C5DDB" w:rsidTr="002F6E9C">
        <w:tc>
          <w:tcPr>
            <w:tcW w:w="5000" w:type="pct"/>
            <w:shd w:val="pct10" w:color="auto" w:fill="auto"/>
          </w:tcPr>
          <w:p w:rsidR="00166613" w:rsidRPr="001C5DDB" w:rsidRDefault="00166613"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1. Określenie obszaru wsparcia</w:t>
            </w:r>
          </w:p>
        </w:tc>
      </w:tr>
    </w:tbl>
    <w:p w:rsidR="00293609" w:rsidRPr="001C5DDB" w:rsidRDefault="00293609" w:rsidP="00FA1E9F">
      <w:pPr>
        <w:pStyle w:val="Bezodstpw"/>
        <w:rPr>
          <w:rFonts w:ascii="Arial" w:hAnsi="Arial" w:cs="Arial"/>
          <w:color w:val="76923C"/>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1.1. Numer i nazwa Osi Priorytetowej</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Z listy rozwijanej należy wybrać właściwy numer i nazwę Osi Priorytetowej</w:t>
            </w:r>
            <w:r>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1.2. Numer i nazwa Działania</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Pr>
                <w:rFonts w:ascii="Arial" w:hAnsi="Arial" w:cs="Arial"/>
                <w:i/>
                <w:color w:val="000000"/>
                <w:sz w:val="16"/>
                <w:szCs w:val="16"/>
              </w:rPr>
              <w:t>Z listy rozwijanej należy wybrać właściwe Działanie.</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1.3. Numer i nazwa Celu Tematycznego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1.4. Numer i nazwa Priorytetu Inwestycyjnego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1.5. </w:t>
            </w:r>
            <w:r w:rsidR="001336ED" w:rsidRPr="001C5DDB">
              <w:rPr>
                <w:rFonts w:ascii="Arial" w:hAnsi="Arial" w:cs="Arial"/>
                <w:b/>
                <w:sz w:val="16"/>
                <w:szCs w:val="16"/>
              </w:rPr>
              <w:t>Cel szczegółowy RPO WZ 2014-2020</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bl>
    <w:p w:rsidR="00B45209" w:rsidRPr="001C5DDB" w:rsidRDefault="00B4520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727E8" w:rsidRPr="001C5DDB" w:rsidTr="002F6E9C">
        <w:tc>
          <w:tcPr>
            <w:tcW w:w="5000" w:type="pct"/>
            <w:shd w:val="pct10" w:color="auto" w:fill="auto"/>
          </w:tcPr>
          <w:p w:rsidR="00D727E8" w:rsidRPr="001C5DDB" w:rsidRDefault="00D727E8"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2. Charakterystyka naboru</w:t>
            </w:r>
          </w:p>
        </w:tc>
      </w:tr>
    </w:tbl>
    <w:p w:rsidR="00A77A10" w:rsidRPr="001C5DDB" w:rsidRDefault="00A77A10" w:rsidP="00FA1E9F">
      <w:pPr>
        <w:pStyle w:val="Bezodstpw"/>
        <w:rPr>
          <w:rFonts w:ascii="Arial" w:hAnsi="Arial" w:cs="Arial"/>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2.1. Numer naboru</w:t>
            </w:r>
          </w:p>
        </w:tc>
        <w:tc>
          <w:tcPr>
            <w:tcW w:w="2529" w:type="pct"/>
          </w:tcPr>
          <w:p w:rsidR="001336ED" w:rsidRPr="001C5DDB" w:rsidRDefault="00A76819" w:rsidP="00FA1E9F">
            <w:pPr>
              <w:pStyle w:val="Bezodstpw"/>
              <w:jc w:val="both"/>
              <w:rPr>
                <w:rFonts w:ascii="Arial" w:hAnsi="Arial" w:cs="Arial"/>
                <w:i/>
                <w:sz w:val="16"/>
                <w:szCs w:val="16"/>
              </w:rPr>
            </w:pPr>
            <w:r w:rsidRPr="00760016">
              <w:rPr>
                <w:rFonts w:ascii="Arial" w:hAnsi="Arial" w:cs="Arial"/>
                <w:i/>
                <w:color w:val="000000"/>
                <w:sz w:val="16"/>
                <w:szCs w:val="16"/>
              </w:rPr>
              <w:t>Pole wypełniane automatycznie po wyborze Działania.</w:t>
            </w:r>
          </w:p>
        </w:tc>
      </w:tr>
      <w:tr w:rsidR="00621BE5" w:rsidRPr="001C5DDB" w:rsidTr="00EF0B1D">
        <w:trPr>
          <w:trHeight w:val="56"/>
        </w:trPr>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2.2. Instytucja przyjmująca wniosek</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r w:rsidR="00621BE5" w:rsidRPr="001C5DDB" w:rsidTr="00EF0B1D">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2.3. Rodzaj projektu</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bl>
    <w:p w:rsidR="00702A3F" w:rsidRPr="001C5DDB" w:rsidRDefault="00702A3F" w:rsidP="00FA1E9F">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1A56" w:rsidRPr="001C5DDB" w:rsidTr="002F6E9C">
        <w:tc>
          <w:tcPr>
            <w:tcW w:w="5000" w:type="pct"/>
            <w:shd w:val="pct10" w:color="auto" w:fill="auto"/>
          </w:tcPr>
          <w:p w:rsidR="00D01A56" w:rsidRPr="001C5DDB" w:rsidRDefault="00D01A56"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3. Klasyfikacja projektu</w:t>
            </w:r>
          </w:p>
        </w:tc>
      </w:tr>
    </w:tbl>
    <w:p w:rsidR="001336ED" w:rsidRPr="001C5DDB" w:rsidRDefault="001336E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1336ED" w:rsidRPr="001C5DDB" w:rsidTr="00C55DC6">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3.1. Kategoria interwencji</w:t>
            </w:r>
          </w:p>
        </w:tc>
        <w:tc>
          <w:tcPr>
            <w:tcW w:w="2529" w:type="pct"/>
            <w:tcBorders>
              <w:bottom w:val="single" w:sz="4" w:space="0" w:color="auto"/>
            </w:tcBorders>
          </w:tcPr>
          <w:p w:rsidR="001336ED" w:rsidRPr="001C5DDB" w:rsidRDefault="00621BE5" w:rsidP="00AC7E71">
            <w:pPr>
              <w:spacing w:after="0" w:line="240" w:lineRule="auto"/>
              <w:jc w:val="both"/>
              <w:rPr>
                <w:rFonts w:ascii="Arial" w:hAnsi="Arial" w:cs="Arial"/>
                <w:b/>
                <w:i/>
                <w:sz w:val="16"/>
                <w:szCs w:val="16"/>
              </w:rPr>
            </w:pPr>
            <w:r w:rsidRPr="001C5DDB">
              <w:rPr>
                <w:rFonts w:ascii="Arial" w:hAnsi="Arial" w:cs="Arial"/>
                <w:i/>
                <w:sz w:val="16"/>
                <w:szCs w:val="16"/>
              </w:rPr>
              <w:t>Z</w:t>
            </w:r>
            <w:r w:rsidR="001336ED" w:rsidRPr="001C5DDB">
              <w:rPr>
                <w:rFonts w:ascii="Arial" w:hAnsi="Arial" w:cs="Arial"/>
                <w:i/>
                <w:sz w:val="16"/>
                <w:szCs w:val="16"/>
              </w:rPr>
              <w:t xml:space="preserve"> listy rozwijanej </w:t>
            </w:r>
            <w:r w:rsidRPr="001C5DDB">
              <w:rPr>
                <w:rFonts w:ascii="Arial" w:hAnsi="Arial" w:cs="Arial"/>
                <w:i/>
                <w:sz w:val="16"/>
                <w:szCs w:val="16"/>
              </w:rPr>
              <w:t>należy wybrać</w:t>
            </w:r>
            <w:r w:rsidR="001336ED" w:rsidRPr="001C5DDB">
              <w:rPr>
                <w:rFonts w:ascii="Arial" w:hAnsi="Arial" w:cs="Arial"/>
                <w:i/>
                <w:sz w:val="16"/>
                <w:szCs w:val="16"/>
              </w:rPr>
              <w:t xml:space="preserve"> kategorię interwencji </w:t>
            </w:r>
            <w:r w:rsidR="00824B1B">
              <w:rPr>
                <w:rFonts w:ascii="Arial" w:hAnsi="Arial" w:cs="Arial"/>
                <w:i/>
                <w:sz w:val="16"/>
                <w:szCs w:val="16"/>
              </w:rPr>
              <w:t xml:space="preserve">właściwą </w:t>
            </w:r>
            <w:r w:rsidR="006F15C8">
              <w:rPr>
                <w:rFonts w:ascii="Arial" w:hAnsi="Arial" w:cs="Arial"/>
                <w:i/>
                <w:sz w:val="16"/>
                <w:szCs w:val="16"/>
              </w:rPr>
              <w:t xml:space="preserve">dla danego typu projektu, zgodnie z tabelą 1: Kody dotyczące wymiaru zakresu interwencji rozporządzenia nr 215/2014.. </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3.4. </w:t>
            </w:r>
            <w:r w:rsidR="001336ED" w:rsidRPr="001C5DDB">
              <w:rPr>
                <w:rFonts w:ascii="Arial" w:hAnsi="Arial" w:cs="Arial"/>
                <w:b/>
                <w:sz w:val="16"/>
                <w:szCs w:val="16"/>
              </w:rPr>
              <w:t xml:space="preserve">Rodzaj działalności gospodarczej </w:t>
            </w:r>
          </w:p>
        </w:tc>
        <w:tc>
          <w:tcPr>
            <w:tcW w:w="2529" w:type="pct"/>
          </w:tcPr>
          <w:p w:rsidR="001336ED" w:rsidRPr="001C5DDB" w:rsidRDefault="00621BE5" w:rsidP="00FA1E9F">
            <w:pPr>
              <w:pStyle w:val="Bezodstpw"/>
              <w:jc w:val="both"/>
              <w:rPr>
                <w:rFonts w:ascii="Arial" w:hAnsi="Arial" w:cs="Arial"/>
                <w:i/>
                <w:sz w:val="16"/>
                <w:szCs w:val="16"/>
              </w:rPr>
            </w:pPr>
            <w:r w:rsidRPr="001C5DDB">
              <w:rPr>
                <w:rFonts w:ascii="Arial" w:hAnsi="Arial" w:cs="Arial"/>
                <w:i/>
                <w:sz w:val="16"/>
                <w:szCs w:val="16"/>
              </w:rPr>
              <w:t xml:space="preserve">Z listy rozwijanej należy wybrać </w:t>
            </w:r>
            <w:r w:rsidR="001336ED" w:rsidRPr="001C5DDB">
              <w:rPr>
                <w:rFonts w:ascii="Arial" w:hAnsi="Arial" w:cs="Arial"/>
                <w:i/>
                <w:sz w:val="16"/>
                <w:szCs w:val="16"/>
              </w:rPr>
              <w:t xml:space="preserve">odpowiedni rodzaj działalności gospodarczej w odniesieniu do przedmiotu projektu, zgodnie </w:t>
            </w:r>
            <w:r w:rsidR="001F2FA1">
              <w:rPr>
                <w:rFonts w:ascii="Arial" w:hAnsi="Arial" w:cs="Arial"/>
                <w:i/>
                <w:sz w:val="16"/>
                <w:szCs w:val="16"/>
              </w:rPr>
              <w:br/>
            </w:r>
            <w:r w:rsidR="001336ED" w:rsidRPr="001C5DDB">
              <w:rPr>
                <w:rFonts w:ascii="Arial" w:hAnsi="Arial" w:cs="Arial"/>
                <w:i/>
                <w:sz w:val="16"/>
                <w:szCs w:val="16"/>
              </w:rPr>
              <w:t>z tabelą 7: Kody wymiaru rodz</w:t>
            </w:r>
            <w:r w:rsidR="00BD4CD4">
              <w:rPr>
                <w:rFonts w:ascii="Arial" w:hAnsi="Arial" w:cs="Arial"/>
                <w:i/>
                <w:sz w:val="16"/>
                <w:szCs w:val="16"/>
              </w:rPr>
              <w:t>ajów działalności gospodarczej r</w:t>
            </w:r>
            <w:r w:rsidR="001336ED" w:rsidRPr="001C5DDB">
              <w:rPr>
                <w:rFonts w:ascii="Arial" w:hAnsi="Arial" w:cs="Arial"/>
                <w:i/>
                <w:sz w:val="16"/>
                <w:szCs w:val="16"/>
              </w:rPr>
              <w:t xml:space="preserve">ozporządzenia </w:t>
            </w:r>
            <w:r w:rsidR="00BD4CD4">
              <w:rPr>
                <w:rFonts w:ascii="Arial" w:hAnsi="Arial" w:cs="Arial"/>
                <w:i/>
                <w:sz w:val="16"/>
                <w:szCs w:val="16"/>
              </w:rPr>
              <w:t>nr 215/2014.</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3.5.</w:t>
            </w:r>
            <w:r w:rsidR="000B5DB4">
              <w:rPr>
                <w:rFonts w:ascii="Arial" w:hAnsi="Arial" w:cs="Arial"/>
                <w:b/>
                <w:sz w:val="16"/>
                <w:szCs w:val="16"/>
              </w:rPr>
              <w:t xml:space="preserve"> </w:t>
            </w:r>
            <w:r w:rsidRPr="001C5DDB">
              <w:rPr>
                <w:rFonts w:ascii="Arial" w:hAnsi="Arial" w:cs="Arial"/>
                <w:b/>
                <w:sz w:val="16"/>
                <w:szCs w:val="16"/>
              </w:rPr>
              <w:t xml:space="preserve">Typ projektu </w:t>
            </w:r>
          </w:p>
        </w:tc>
        <w:tc>
          <w:tcPr>
            <w:tcW w:w="2529" w:type="pct"/>
          </w:tcPr>
          <w:p w:rsidR="00C6051C" w:rsidRPr="001C5DDB" w:rsidRDefault="00C6051C" w:rsidP="00824B1B">
            <w:pPr>
              <w:pStyle w:val="Bezodstpw"/>
              <w:jc w:val="both"/>
              <w:rPr>
                <w:rFonts w:ascii="Arial" w:hAnsi="Arial" w:cs="Arial"/>
                <w:i/>
                <w:sz w:val="16"/>
                <w:szCs w:val="16"/>
              </w:rPr>
            </w:pPr>
            <w:r>
              <w:rPr>
                <w:rFonts w:ascii="Arial" w:hAnsi="Arial" w:cs="Arial"/>
                <w:i/>
                <w:sz w:val="16"/>
                <w:szCs w:val="16"/>
              </w:rPr>
              <w:t xml:space="preserve">Należy odznaczyć </w:t>
            </w:r>
            <w:r w:rsidR="00824B1B">
              <w:rPr>
                <w:rFonts w:ascii="Arial" w:hAnsi="Arial" w:cs="Arial"/>
                <w:i/>
                <w:sz w:val="16"/>
                <w:szCs w:val="16"/>
              </w:rPr>
              <w:t xml:space="preserve">właściwe </w:t>
            </w:r>
            <w:r>
              <w:rPr>
                <w:rFonts w:ascii="Arial" w:hAnsi="Arial" w:cs="Arial"/>
                <w:i/>
                <w:sz w:val="16"/>
                <w:szCs w:val="16"/>
              </w:rPr>
              <w:t>pole.</w:t>
            </w:r>
          </w:p>
        </w:tc>
      </w:tr>
    </w:tbl>
    <w:p w:rsidR="001336ED" w:rsidRPr="001C5DDB" w:rsidRDefault="001336E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C13A62" w:rsidRPr="001C5DDB" w:rsidTr="002F6E9C">
        <w:tc>
          <w:tcPr>
            <w:tcW w:w="5000" w:type="pct"/>
            <w:shd w:val="pct25" w:color="auto" w:fill="auto"/>
          </w:tcPr>
          <w:p w:rsidR="00C13A62" w:rsidRPr="001C5DDB" w:rsidRDefault="00C13A62" w:rsidP="00626177">
            <w:pPr>
              <w:pStyle w:val="Nagwek1"/>
              <w:jc w:val="left"/>
            </w:pPr>
            <w:bookmarkStart w:id="5" w:name="_Toc453673607"/>
            <w:r w:rsidRPr="00626177">
              <w:rPr>
                <w:sz w:val="16"/>
              </w:rPr>
              <w:t>A. Informacje o projekcie</w:t>
            </w:r>
            <w:bookmarkEnd w:id="5"/>
          </w:p>
        </w:tc>
      </w:tr>
    </w:tbl>
    <w:p w:rsidR="00B87021" w:rsidRPr="001C5DDB" w:rsidRDefault="00B87021"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92F20" w:rsidRPr="001C5DDB" w:rsidTr="002F6E9C">
        <w:trPr>
          <w:trHeight w:val="37"/>
        </w:trPr>
        <w:tc>
          <w:tcPr>
            <w:tcW w:w="5000" w:type="pct"/>
            <w:shd w:val="pct10" w:color="auto" w:fill="auto"/>
          </w:tcPr>
          <w:p w:rsidR="00092F20" w:rsidRPr="001C5DDB" w:rsidRDefault="00853C4F"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w:t>
            </w:r>
            <w:r w:rsidR="00092F20" w:rsidRPr="001C5DDB">
              <w:rPr>
                <w:rFonts w:ascii="Arial" w:hAnsi="Arial" w:cs="Arial"/>
                <w:b/>
                <w:color w:val="000000"/>
                <w:sz w:val="16"/>
                <w:szCs w:val="16"/>
                <w:lang w:eastAsia="pl-PL"/>
              </w:rPr>
              <w:t>1. Okres realizacji projektu</w:t>
            </w:r>
          </w:p>
        </w:tc>
      </w:tr>
    </w:tbl>
    <w:p w:rsidR="00B87021" w:rsidRPr="001C5DDB" w:rsidRDefault="00B87021" w:rsidP="00FA1E9F">
      <w:pPr>
        <w:pStyle w:val="Bezodstpw"/>
        <w:jc w:val="both"/>
        <w:rPr>
          <w:rFonts w:ascii="Arial" w:hAnsi="Arial" w:cs="Arial"/>
          <w:b/>
          <w:sz w:val="16"/>
          <w:szCs w:val="16"/>
        </w:rPr>
      </w:pPr>
    </w:p>
    <w:tbl>
      <w:tblPr>
        <w:tblStyle w:val="Tabela-Siatka"/>
        <w:tblW w:w="5000" w:type="pct"/>
        <w:tblLook w:val="04A0"/>
      </w:tblPr>
      <w:tblGrid>
        <w:gridCol w:w="9429"/>
      </w:tblGrid>
      <w:tr w:rsidR="00896B94" w:rsidRPr="001C5DDB" w:rsidTr="002F6E9C">
        <w:tc>
          <w:tcPr>
            <w:tcW w:w="5000" w:type="pct"/>
          </w:tcPr>
          <w:p w:rsidR="00896B94" w:rsidRPr="001C5DDB" w:rsidRDefault="00896B94" w:rsidP="00FA1E9F">
            <w:pPr>
              <w:spacing w:after="0" w:line="240" w:lineRule="auto"/>
              <w:jc w:val="both"/>
              <w:rPr>
                <w:rFonts w:ascii="Arial" w:hAnsi="Arial" w:cs="Arial"/>
                <w:sz w:val="16"/>
                <w:szCs w:val="16"/>
              </w:rPr>
            </w:pPr>
            <w:r w:rsidRPr="001C5DDB">
              <w:rPr>
                <w:rFonts w:ascii="Arial" w:eastAsia="Times New Roman" w:hAnsi="Arial" w:cs="Arial"/>
                <w:bCs/>
                <w:i/>
                <w:sz w:val="16"/>
                <w:szCs w:val="16"/>
                <w:lang w:eastAsia="pl-PL"/>
              </w:rPr>
              <w:t xml:space="preserve">UWAGA! </w:t>
            </w:r>
            <w:r w:rsidRPr="001C5DDB">
              <w:rPr>
                <w:rFonts w:ascii="Arial" w:hAnsi="Arial" w:cs="Arial"/>
                <w:i/>
                <w:sz w:val="16"/>
                <w:szCs w:val="16"/>
              </w:rPr>
              <w:t>W przypadku edycji wcześniej zapisanego wniosku, przy zmianie okresu realizacji projektu, harmonogram w sekcji G. zostanie usunięty.</w:t>
            </w:r>
          </w:p>
        </w:tc>
      </w:tr>
    </w:tbl>
    <w:p w:rsidR="00896B94" w:rsidRPr="001C5DDB" w:rsidRDefault="00896B94"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  Data rozpoczęcia realizacji projektu</w:t>
            </w:r>
          </w:p>
        </w:tc>
        <w:tc>
          <w:tcPr>
            <w:tcW w:w="2529" w:type="pct"/>
            <w:shd w:val="clear" w:color="auto" w:fill="FFFFFF" w:themeFill="background1"/>
          </w:tcPr>
          <w:p w:rsidR="004E039D" w:rsidRDefault="009734D6" w:rsidP="004E039D">
            <w:pPr>
              <w:pStyle w:val="Bezodstpw"/>
              <w:jc w:val="both"/>
              <w:rPr>
                <w:rFonts w:ascii="Arial" w:hAnsi="Arial" w:cs="Arial"/>
                <w:i/>
                <w:sz w:val="16"/>
                <w:szCs w:val="16"/>
              </w:rPr>
            </w:pPr>
            <w:r w:rsidRPr="008E2E89">
              <w:rPr>
                <w:rFonts w:ascii="Arial" w:hAnsi="Arial" w:cs="Arial"/>
                <w:i/>
                <w:sz w:val="16"/>
                <w:szCs w:val="16"/>
              </w:rPr>
              <w:t xml:space="preserve">Należy podać termin rozpoczęcia realizacji projektu poprzez wybór odpowiedniej daty z „Kalendarza”. Należy zwrócić uwagę, aby informacje te były spójne z harmonogramem </w:t>
            </w:r>
            <w:r w:rsidR="00AA082E">
              <w:rPr>
                <w:rFonts w:ascii="Arial" w:hAnsi="Arial" w:cs="Arial"/>
                <w:i/>
                <w:sz w:val="16"/>
                <w:szCs w:val="16"/>
              </w:rPr>
              <w:br/>
            </w:r>
            <w:r w:rsidRPr="008E2E89">
              <w:rPr>
                <w:rFonts w:ascii="Arial" w:hAnsi="Arial" w:cs="Arial"/>
                <w:i/>
                <w:sz w:val="16"/>
                <w:szCs w:val="16"/>
              </w:rPr>
              <w:t>i budżetem projektu określonym w sekcji G</w:t>
            </w:r>
            <w:r w:rsidR="004E039D">
              <w:rPr>
                <w:rFonts w:ascii="Arial" w:hAnsi="Arial" w:cs="Arial"/>
                <w:i/>
                <w:sz w:val="16"/>
                <w:szCs w:val="16"/>
              </w:rPr>
              <w:t>.</w:t>
            </w:r>
            <w:r w:rsidR="00B27A54">
              <w:rPr>
                <w:rFonts w:ascii="Arial" w:hAnsi="Arial" w:cs="Arial"/>
                <w:i/>
                <w:sz w:val="16"/>
                <w:szCs w:val="16"/>
              </w:rPr>
              <w:t xml:space="preserve"> </w:t>
            </w:r>
          </w:p>
          <w:p w:rsidR="00200DA7" w:rsidRPr="001C5DDB" w:rsidRDefault="009734D6" w:rsidP="004E039D">
            <w:pPr>
              <w:pStyle w:val="Bezodstpw"/>
              <w:jc w:val="both"/>
              <w:rPr>
                <w:rFonts w:ascii="Arial" w:hAnsi="Arial" w:cs="Arial"/>
                <w:sz w:val="16"/>
                <w:szCs w:val="16"/>
              </w:rPr>
            </w:pPr>
            <w:r w:rsidRPr="008E2E89">
              <w:rPr>
                <w:rFonts w:ascii="Arial" w:hAnsi="Arial" w:cs="Arial"/>
                <w:i/>
                <w:sz w:val="16"/>
                <w:szCs w:val="16"/>
              </w:rPr>
              <w:t>Przez rozpoczęcie realizacji projektu należy rozumieć podjęcie jakichkolwiek działań w ramach projektu, niebędących rozpoczęciem prac, w tym zakup gruntu</w:t>
            </w:r>
            <w:r w:rsidR="00AA082E">
              <w:rPr>
                <w:rFonts w:ascii="Arial" w:hAnsi="Arial" w:cs="Arial"/>
                <w:i/>
                <w:sz w:val="16"/>
                <w:szCs w:val="16"/>
              </w:rPr>
              <w:t>,</w:t>
            </w:r>
            <w:r w:rsidRPr="008E2E89">
              <w:rPr>
                <w:rFonts w:ascii="Arial" w:hAnsi="Arial" w:cs="Arial"/>
                <w:i/>
                <w:sz w:val="16"/>
                <w:szCs w:val="16"/>
              </w:rPr>
              <w:t xml:space="preserve"> lub rozpoczęcie prac </w:t>
            </w:r>
            <w:r w:rsidR="00B27A54">
              <w:rPr>
                <w:rFonts w:ascii="Arial" w:hAnsi="Arial" w:cs="Arial"/>
                <w:i/>
                <w:sz w:val="16"/>
                <w:szCs w:val="16"/>
              </w:rPr>
              <w:br/>
            </w:r>
            <w:r w:rsidRPr="008E2E89">
              <w:rPr>
                <w:rFonts w:ascii="Arial" w:hAnsi="Arial" w:cs="Arial"/>
                <w:i/>
                <w:sz w:val="16"/>
                <w:szCs w:val="16"/>
              </w:rPr>
              <w:t>w ramach projektu, w zależności od tego co nastąpi najpierw. Podjęcie prac przygotowawczych nie stanowi rozpoczęcia realizacji projektu</w:t>
            </w:r>
            <w:r w:rsidRPr="008E2E89">
              <w:rPr>
                <w:rFonts w:ascii="Arial" w:hAnsi="Arial" w:cs="Arial"/>
                <w:sz w:val="16"/>
                <w:szCs w:val="16"/>
              </w:rPr>
              <w:t>.</w:t>
            </w:r>
          </w:p>
        </w:tc>
      </w:tr>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A.1.1.1. Data rozpoczęcia prac</w:t>
            </w:r>
          </w:p>
        </w:tc>
        <w:tc>
          <w:tcPr>
            <w:tcW w:w="2529" w:type="pct"/>
            <w:shd w:val="clear" w:color="auto" w:fill="FFFFFF" w:themeFill="background1"/>
          </w:tcPr>
          <w:p w:rsidR="00B27A54" w:rsidRDefault="009734D6" w:rsidP="009734D6">
            <w:pPr>
              <w:pStyle w:val="Bezodstpw"/>
              <w:jc w:val="both"/>
              <w:rPr>
                <w:rFonts w:ascii="Arial" w:hAnsi="Arial" w:cs="Arial"/>
                <w:i/>
                <w:sz w:val="16"/>
                <w:szCs w:val="16"/>
              </w:rPr>
            </w:pPr>
            <w:r w:rsidRPr="008E2E89">
              <w:rPr>
                <w:rFonts w:ascii="Arial" w:hAnsi="Arial" w:cs="Arial"/>
                <w:i/>
                <w:sz w:val="16"/>
                <w:szCs w:val="16"/>
              </w:rPr>
              <w:t xml:space="preserve">Należy podać termin rozpoczęcia prac poprzez wybór odpowiedniej daty z „Kalendarza”. </w:t>
            </w:r>
          </w:p>
          <w:p w:rsidR="009734D6" w:rsidRPr="008E2E89" w:rsidRDefault="009734D6" w:rsidP="009734D6">
            <w:pPr>
              <w:pStyle w:val="Bezodstpw"/>
              <w:jc w:val="both"/>
              <w:rPr>
                <w:rFonts w:ascii="Arial" w:hAnsi="Arial" w:cs="Arial"/>
                <w:i/>
                <w:sz w:val="16"/>
                <w:szCs w:val="16"/>
              </w:rPr>
            </w:pPr>
            <w:r w:rsidRPr="008E2E89">
              <w:rPr>
                <w:rFonts w:ascii="Arial" w:hAnsi="Arial" w:cs="Arial"/>
                <w:i/>
                <w:sz w:val="16"/>
                <w:szCs w:val="16"/>
              </w:rPr>
              <w:t>Przez rozpoczęcie prac należy rozumieć rozpoczęcie robót budowlanych związanych z inwestycją objętą projektem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p>
          <w:p w:rsidR="00200DA7" w:rsidRPr="001C5DDB" w:rsidRDefault="009734D6" w:rsidP="00FA1E9F">
            <w:pPr>
              <w:pStyle w:val="Bezodstpw"/>
              <w:jc w:val="both"/>
              <w:rPr>
                <w:rFonts w:ascii="Arial" w:hAnsi="Arial" w:cs="Arial"/>
                <w:i/>
                <w:sz w:val="16"/>
                <w:szCs w:val="16"/>
              </w:rPr>
            </w:pPr>
            <w:r w:rsidRPr="008E2E89">
              <w:rPr>
                <w:rFonts w:ascii="Arial" w:hAnsi="Arial" w:cs="Arial"/>
                <w:i/>
                <w:sz w:val="16"/>
                <w:szCs w:val="16"/>
              </w:rPr>
              <w:t>Przez prace przygotowawcze należy rozumieć m.in. uzyskanie zezwoleń i przeprowadzenie studiów wykonalności.</w:t>
            </w:r>
          </w:p>
        </w:tc>
      </w:tr>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A.1.1.2. Data rozpoczęcia kwalifikowalności wydatków</w:t>
            </w:r>
          </w:p>
        </w:tc>
        <w:tc>
          <w:tcPr>
            <w:tcW w:w="2529" w:type="pct"/>
            <w:shd w:val="clear" w:color="auto" w:fill="FFFFFF" w:themeFill="background1"/>
          </w:tcPr>
          <w:p w:rsidR="009734D6" w:rsidRPr="008E2E89" w:rsidRDefault="009734D6" w:rsidP="009734D6">
            <w:pPr>
              <w:spacing w:after="0" w:line="240" w:lineRule="auto"/>
              <w:jc w:val="both"/>
              <w:rPr>
                <w:rFonts w:ascii="Arial" w:hAnsi="Arial" w:cs="Arial"/>
                <w:i/>
                <w:sz w:val="16"/>
                <w:szCs w:val="16"/>
              </w:rPr>
            </w:pPr>
            <w:r w:rsidRPr="008E2E89">
              <w:rPr>
                <w:rFonts w:ascii="Arial" w:hAnsi="Arial" w:cs="Arial"/>
                <w:i/>
                <w:sz w:val="16"/>
                <w:szCs w:val="16"/>
              </w:rPr>
              <w:t xml:space="preserve">Należy podać termin rozpoczęcia kwalifikowalności wydatków </w:t>
            </w:r>
            <w:r w:rsidR="00B27A54">
              <w:rPr>
                <w:rFonts w:ascii="Arial" w:hAnsi="Arial" w:cs="Arial"/>
                <w:i/>
                <w:sz w:val="16"/>
                <w:szCs w:val="16"/>
              </w:rPr>
              <w:br/>
            </w:r>
            <w:r w:rsidRPr="008E2E89">
              <w:rPr>
                <w:rFonts w:ascii="Arial" w:hAnsi="Arial" w:cs="Arial"/>
                <w:i/>
                <w:sz w:val="16"/>
                <w:szCs w:val="16"/>
              </w:rPr>
              <w:t xml:space="preserve">w ramach projektu poprzez wybór odpowiedniej daty </w:t>
            </w:r>
            <w:r w:rsidR="00B27A54">
              <w:rPr>
                <w:rFonts w:ascii="Arial" w:hAnsi="Arial" w:cs="Arial"/>
                <w:i/>
                <w:sz w:val="16"/>
                <w:szCs w:val="16"/>
              </w:rPr>
              <w:br/>
            </w:r>
            <w:r w:rsidRPr="008E2E89">
              <w:rPr>
                <w:rFonts w:ascii="Arial" w:hAnsi="Arial" w:cs="Arial"/>
                <w:i/>
                <w:sz w:val="16"/>
                <w:szCs w:val="16"/>
              </w:rPr>
              <w:t>z „Kalendarza”.</w:t>
            </w:r>
          </w:p>
          <w:p w:rsidR="00CA0B3F" w:rsidRPr="00CA0B3F" w:rsidRDefault="009734D6" w:rsidP="00C8666D">
            <w:pPr>
              <w:spacing w:after="0" w:line="240" w:lineRule="auto"/>
              <w:jc w:val="both"/>
              <w:rPr>
                <w:rFonts w:ascii="Arial" w:hAnsi="Arial" w:cs="Arial"/>
                <w:i/>
                <w:sz w:val="16"/>
                <w:szCs w:val="16"/>
              </w:rPr>
            </w:pPr>
            <w:r w:rsidRPr="008E2E89">
              <w:rPr>
                <w:rFonts w:ascii="Arial" w:hAnsi="Arial" w:cs="Arial"/>
                <w:i/>
                <w:sz w:val="16"/>
                <w:szCs w:val="16"/>
              </w:rPr>
              <w:t xml:space="preserve">Początkiem okresu kwalifikowalności wydatków jest </w:t>
            </w:r>
            <w:r w:rsidR="0026319C">
              <w:rPr>
                <w:rFonts w:ascii="Arial" w:hAnsi="Arial" w:cs="Arial"/>
                <w:i/>
                <w:sz w:val="16"/>
                <w:szCs w:val="16"/>
              </w:rPr>
              <w:t xml:space="preserve">data </w:t>
            </w:r>
            <w:r w:rsidR="0026319C">
              <w:rPr>
                <w:rFonts w:ascii="Arial" w:hAnsi="Arial" w:cs="Arial"/>
                <w:i/>
                <w:sz w:val="16"/>
                <w:szCs w:val="16"/>
              </w:rPr>
              <w:lastRenderedPageBreak/>
              <w:t>poniesienia pierwszego wydatku kwalifikowanego w projekcie</w:t>
            </w:r>
            <w:r w:rsidR="000C0B3B">
              <w:rPr>
                <w:rFonts w:ascii="Arial" w:hAnsi="Arial" w:cs="Arial"/>
                <w:i/>
                <w:sz w:val="16"/>
                <w:szCs w:val="16"/>
              </w:rPr>
              <w:t xml:space="preserve">, </w:t>
            </w:r>
            <w:r w:rsidR="003961FC">
              <w:rPr>
                <w:rFonts w:ascii="Arial" w:hAnsi="Arial" w:cs="Arial"/>
                <w:i/>
                <w:sz w:val="16"/>
                <w:szCs w:val="16"/>
              </w:rPr>
              <w:br/>
            </w:r>
            <w:r w:rsidR="000C0B3B">
              <w:rPr>
                <w:rFonts w:ascii="Arial" w:hAnsi="Arial" w:cs="Arial"/>
                <w:i/>
                <w:sz w:val="16"/>
                <w:szCs w:val="16"/>
              </w:rPr>
              <w:t xml:space="preserve">z zastrzeżeniem że data ta nie </w:t>
            </w:r>
            <w:r w:rsidR="00C8666D">
              <w:rPr>
                <w:rFonts w:ascii="Arial" w:hAnsi="Arial" w:cs="Arial"/>
                <w:i/>
                <w:sz w:val="16"/>
                <w:szCs w:val="16"/>
              </w:rPr>
              <w:t>może być</w:t>
            </w:r>
            <w:r w:rsidR="000C0B3B">
              <w:rPr>
                <w:rFonts w:ascii="Arial" w:hAnsi="Arial" w:cs="Arial"/>
                <w:i/>
                <w:sz w:val="16"/>
                <w:szCs w:val="16"/>
              </w:rPr>
              <w:t xml:space="preserve"> wcześniejsza niż </w:t>
            </w:r>
            <w:r w:rsidR="00C8666D">
              <w:rPr>
                <w:rFonts w:ascii="Arial" w:hAnsi="Arial" w:cs="Arial"/>
                <w:i/>
                <w:sz w:val="16"/>
                <w:szCs w:val="16"/>
              </w:rPr>
              <w:br/>
            </w:r>
            <w:r w:rsidR="000C0B3B">
              <w:rPr>
                <w:rFonts w:ascii="Arial" w:hAnsi="Arial" w:cs="Arial"/>
                <w:i/>
                <w:sz w:val="16"/>
                <w:szCs w:val="16"/>
              </w:rPr>
              <w:t>1 stycznia 2014 r.</w:t>
            </w:r>
          </w:p>
        </w:tc>
      </w:tr>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lastRenderedPageBreak/>
              <w:t xml:space="preserve">A.1.2. Data zakończenia realizacji projektu </w:t>
            </w:r>
          </w:p>
        </w:tc>
        <w:tc>
          <w:tcPr>
            <w:tcW w:w="2529" w:type="pct"/>
            <w:shd w:val="clear" w:color="auto" w:fill="FFFFFF" w:themeFill="background1"/>
          </w:tcPr>
          <w:p w:rsidR="009734D6" w:rsidRPr="0051608F" w:rsidRDefault="009734D6" w:rsidP="009734D6">
            <w:pPr>
              <w:spacing w:after="0" w:line="240" w:lineRule="auto"/>
              <w:jc w:val="both"/>
              <w:rPr>
                <w:rFonts w:ascii="Arial" w:hAnsi="Arial" w:cs="Arial"/>
                <w:i/>
                <w:sz w:val="16"/>
                <w:szCs w:val="16"/>
              </w:rPr>
            </w:pPr>
            <w:r w:rsidRPr="0051608F">
              <w:rPr>
                <w:rFonts w:ascii="Arial" w:hAnsi="Arial" w:cs="Arial"/>
                <w:i/>
                <w:sz w:val="16"/>
                <w:szCs w:val="16"/>
              </w:rPr>
              <w:t xml:space="preserve">Należy podać planowany termin zakończenia realizacji projektu poprzez wybór odpowiedniej daty z „Kalendarza”. Należy zwrócić uwagę, aby informacje te były spójne </w:t>
            </w:r>
            <w:r w:rsidR="00CA0B3F">
              <w:rPr>
                <w:rFonts w:ascii="Arial" w:hAnsi="Arial" w:cs="Arial"/>
                <w:i/>
                <w:sz w:val="16"/>
                <w:szCs w:val="16"/>
              </w:rPr>
              <w:br/>
              <w:t xml:space="preserve">z </w:t>
            </w:r>
            <w:r w:rsidRPr="0051608F">
              <w:rPr>
                <w:rFonts w:ascii="Arial" w:hAnsi="Arial" w:cs="Arial"/>
                <w:i/>
                <w:sz w:val="16"/>
                <w:szCs w:val="16"/>
              </w:rPr>
              <w:t>harmonogramem i budżetem projektu określonym w sekcji G.</w:t>
            </w:r>
          </w:p>
          <w:p w:rsidR="00CA0B3F" w:rsidRPr="001C5DDB" w:rsidRDefault="009734D6" w:rsidP="004D4488">
            <w:pPr>
              <w:spacing w:after="0" w:line="240" w:lineRule="auto"/>
              <w:jc w:val="both"/>
              <w:rPr>
                <w:rFonts w:ascii="Arial" w:hAnsi="Arial" w:cs="Arial"/>
                <w:i/>
                <w:sz w:val="16"/>
                <w:szCs w:val="16"/>
              </w:rPr>
            </w:pPr>
            <w:r w:rsidRPr="0051608F">
              <w:rPr>
                <w:rFonts w:ascii="Arial" w:hAnsi="Arial" w:cs="Arial"/>
                <w:i/>
                <w:sz w:val="16"/>
                <w:szCs w:val="16"/>
              </w:rPr>
              <w:t xml:space="preserve">Przez zakończenie realizacji projektu należy rozumieć datę </w:t>
            </w:r>
            <w:r w:rsidRPr="00CA0B3F">
              <w:rPr>
                <w:rFonts w:ascii="Arial" w:hAnsi="Arial" w:cs="Arial"/>
                <w:i/>
                <w:sz w:val="16"/>
                <w:szCs w:val="16"/>
              </w:rPr>
              <w:t xml:space="preserve">podpisania ostatniego protokołu potwierdzającego </w:t>
            </w:r>
            <w:r w:rsidR="00CA0B3F" w:rsidRPr="00CA0B3F">
              <w:rPr>
                <w:rFonts w:ascii="Arial" w:hAnsi="Arial" w:cs="Arial"/>
                <w:i/>
                <w:sz w:val="16"/>
                <w:szCs w:val="16"/>
              </w:rPr>
              <w:t xml:space="preserve">bezusterkowy </w:t>
            </w:r>
            <w:r w:rsidRPr="00CA0B3F">
              <w:rPr>
                <w:rFonts w:ascii="Arial" w:hAnsi="Arial" w:cs="Arial"/>
                <w:i/>
                <w:sz w:val="16"/>
                <w:szCs w:val="16"/>
              </w:rPr>
              <w:t xml:space="preserve">odbiór lub datę </w:t>
            </w:r>
            <w:r w:rsidR="00CA0B3F" w:rsidRPr="00CA0B3F">
              <w:rPr>
                <w:rFonts w:ascii="Arial" w:hAnsi="Arial" w:cs="Arial"/>
                <w:i/>
                <w:sz w:val="16"/>
                <w:szCs w:val="16"/>
              </w:rPr>
              <w:t>później uzyskanego/</w:t>
            </w:r>
            <w:r w:rsidR="00CA0B3F">
              <w:rPr>
                <w:rFonts w:ascii="Arial" w:hAnsi="Arial" w:cs="Arial"/>
                <w:i/>
                <w:sz w:val="16"/>
                <w:szCs w:val="16"/>
              </w:rPr>
              <w:t xml:space="preserve"> </w:t>
            </w:r>
            <w:r w:rsidR="00CA0B3F" w:rsidRPr="00CA0B3F">
              <w:rPr>
                <w:rFonts w:ascii="Arial" w:hAnsi="Arial" w:cs="Arial"/>
                <w:i/>
                <w:sz w:val="16"/>
                <w:szCs w:val="16"/>
              </w:rPr>
              <w:t>wystawionego dokumentu (w szczególności ostatecznego pozwolenia na użytkowanie/dokumentu stwierdzającego brak sprzeciwu wobec przystąpienia do użytkowania, dokumentu OT i innych równoważnych dokumentów) w ramach realizowanego projektu lub datę poniesienia ostatniego wydatku w ramach projektu, w zależności od tego co nastąpiło później.</w:t>
            </w:r>
            <w:r w:rsidR="00CA0B3F">
              <w:rPr>
                <w:rFonts w:cs="Arial"/>
                <w:szCs w:val="20"/>
              </w:rPr>
              <w:t xml:space="preserve"> </w:t>
            </w:r>
          </w:p>
        </w:tc>
      </w:tr>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A.1.2.1. Data zakończenia kwalifikowalności wydatków</w:t>
            </w:r>
          </w:p>
        </w:tc>
        <w:tc>
          <w:tcPr>
            <w:tcW w:w="2529" w:type="pct"/>
            <w:shd w:val="clear" w:color="auto" w:fill="FFFFFF" w:themeFill="background1"/>
          </w:tcPr>
          <w:p w:rsidR="009734D6" w:rsidRPr="0051608F" w:rsidRDefault="009734D6" w:rsidP="009734D6">
            <w:pPr>
              <w:spacing w:after="0" w:line="240" w:lineRule="auto"/>
              <w:jc w:val="both"/>
              <w:rPr>
                <w:rFonts w:ascii="Arial" w:hAnsi="Arial" w:cs="Arial"/>
                <w:i/>
                <w:sz w:val="16"/>
                <w:szCs w:val="16"/>
              </w:rPr>
            </w:pPr>
            <w:r w:rsidRPr="0051608F">
              <w:rPr>
                <w:rFonts w:ascii="Arial" w:hAnsi="Arial" w:cs="Arial"/>
                <w:i/>
                <w:sz w:val="16"/>
                <w:szCs w:val="16"/>
              </w:rPr>
              <w:t xml:space="preserve">Należy podać termin zakończenia kwalifikowalności wydatków w ramach projektu poprzez wybór odpowiedniej daty </w:t>
            </w:r>
            <w:r w:rsidR="00654138">
              <w:rPr>
                <w:rFonts w:ascii="Arial" w:hAnsi="Arial" w:cs="Arial"/>
                <w:i/>
                <w:sz w:val="16"/>
                <w:szCs w:val="16"/>
              </w:rPr>
              <w:br/>
            </w:r>
            <w:r w:rsidRPr="0051608F">
              <w:rPr>
                <w:rFonts w:ascii="Arial" w:hAnsi="Arial" w:cs="Arial"/>
                <w:i/>
                <w:sz w:val="16"/>
                <w:szCs w:val="16"/>
              </w:rPr>
              <w:t>z „Kalendarza”.</w:t>
            </w:r>
          </w:p>
          <w:p w:rsidR="00200DA7" w:rsidRPr="001C5DDB" w:rsidRDefault="009734D6" w:rsidP="00DA75EC">
            <w:pPr>
              <w:spacing w:after="0" w:line="240" w:lineRule="auto"/>
              <w:jc w:val="both"/>
              <w:rPr>
                <w:rFonts w:ascii="Arial" w:hAnsi="Arial" w:cs="Arial"/>
                <w:i/>
                <w:sz w:val="16"/>
                <w:szCs w:val="16"/>
              </w:rPr>
            </w:pPr>
            <w:r w:rsidRPr="0051608F">
              <w:rPr>
                <w:rFonts w:ascii="Arial" w:hAnsi="Arial" w:cs="Arial"/>
                <w:i/>
                <w:sz w:val="16"/>
                <w:szCs w:val="16"/>
              </w:rPr>
              <w:t xml:space="preserve">Data ta nie może </w:t>
            </w:r>
            <w:r w:rsidRPr="00A150CC">
              <w:rPr>
                <w:rFonts w:ascii="Arial" w:hAnsi="Arial" w:cs="Arial"/>
                <w:i/>
                <w:sz w:val="16"/>
                <w:szCs w:val="16"/>
              </w:rPr>
              <w:t>wykraczać poza datę wskazaną w polu A.1.2, tj. datę zakończenia realizacji projektu.</w:t>
            </w:r>
          </w:p>
        </w:tc>
      </w:tr>
    </w:tbl>
    <w:p w:rsidR="005F26DA" w:rsidRDefault="005F26DA"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F3CE9" w:rsidRPr="001C5DDB" w:rsidTr="00AA75A6">
        <w:trPr>
          <w:trHeight w:val="37"/>
        </w:trPr>
        <w:tc>
          <w:tcPr>
            <w:tcW w:w="5000" w:type="pct"/>
            <w:shd w:val="pct10" w:color="auto" w:fill="auto"/>
          </w:tcPr>
          <w:p w:rsidR="00FF3CE9" w:rsidRPr="001C5DDB" w:rsidRDefault="00FF3CE9" w:rsidP="00AA75A6">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A.2. W przypadku</w:t>
            </w:r>
            <w:r>
              <w:rPr>
                <w:rFonts w:ascii="Arial" w:hAnsi="Arial" w:cs="Arial"/>
                <w:b/>
                <w:color w:val="000000"/>
                <w:sz w:val="16"/>
                <w:szCs w:val="16"/>
                <w:lang w:eastAsia="pl-PL"/>
              </w:rPr>
              <w:t xml:space="preserve">, </w:t>
            </w:r>
            <w:r w:rsidRPr="001C5DDB">
              <w:rPr>
                <w:rFonts w:ascii="Arial" w:hAnsi="Arial" w:cs="Arial"/>
                <w:b/>
                <w:color w:val="000000"/>
                <w:sz w:val="16"/>
                <w:szCs w:val="16"/>
                <w:lang w:eastAsia="pl-PL"/>
              </w:rPr>
              <w:t>kiedy projekt nie otrzyma dofinansowania ze środków RPO WZ</w:t>
            </w:r>
          </w:p>
        </w:tc>
      </w:tr>
    </w:tbl>
    <w:p w:rsidR="00FF3CE9" w:rsidRPr="001C5DDB" w:rsidRDefault="00FF3CE9" w:rsidP="00FF3CE9">
      <w:pPr>
        <w:pStyle w:val="Bezodstpw"/>
        <w:jc w:val="both"/>
        <w:rPr>
          <w:rFonts w:ascii="Arial" w:hAnsi="Arial" w:cs="Arial"/>
          <w:i/>
          <w:sz w:val="16"/>
          <w:szCs w:val="16"/>
        </w:rPr>
      </w:pPr>
    </w:p>
    <w:tbl>
      <w:tblPr>
        <w:tblStyle w:val="Tabela-Siatka"/>
        <w:tblW w:w="5000" w:type="pct"/>
        <w:tblLook w:val="04A0"/>
      </w:tblPr>
      <w:tblGrid>
        <w:gridCol w:w="9429"/>
      </w:tblGrid>
      <w:tr w:rsidR="00FF3CE9" w:rsidRPr="001C5DDB" w:rsidTr="00AA75A6">
        <w:tc>
          <w:tcPr>
            <w:tcW w:w="5000" w:type="pct"/>
            <w:shd w:val="clear" w:color="auto" w:fill="auto"/>
          </w:tcPr>
          <w:p w:rsidR="00FF3CE9" w:rsidRPr="00462172" w:rsidRDefault="00FF3CE9" w:rsidP="00AA75A6">
            <w:pPr>
              <w:spacing w:after="0" w:line="240" w:lineRule="auto"/>
              <w:jc w:val="both"/>
              <w:rPr>
                <w:rFonts w:ascii="Arial" w:hAnsi="Arial" w:cs="Arial"/>
                <w:i/>
                <w:sz w:val="16"/>
                <w:szCs w:val="16"/>
              </w:rPr>
            </w:pPr>
            <w:r w:rsidRPr="00462172">
              <w:rPr>
                <w:rFonts w:ascii="Arial" w:hAnsi="Arial" w:cs="Arial"/>
                <w:i/>
                <w:sz w:val="16"/>
                <w:szCs w:val="16"/>
              </w:rPr>
              <w:t>(maksymalnie 2000 znaków)</w:t>
            </w:r>
          </w:p>
          <w:p w:rsidR="00FF3CE9" w:rsidRPr="001C5DDB" w:rsidRDefault="00FF3CE9" w:rsidP="00AA75A6">
            <w:pPr>
              <w:spacing w:after="0" w:line="240" w:lineRule="auto"/>
              <w:jc w:val="both"/>
              <w:rPr>
                <w:rFonts w:ascii="Arial" w:hAnsi="Arial" w:cs="Arial"/>
                <w:i/>
                <w:sz w:val="16"/>
                <w:szCs w:val="16"/>
              </w:rPr>
            </w:pPr>
            <w:r w:rsidRPr="00462172">
              <w:rPr>
                <w:rFonts w:ascii="Arial" w:hAnsi="Arial" w:cs="Arial"/>
                <w:i/>
                <w:sz w:val="16"/>
                <w:szCs w:val="16"/>
              </w:rPr>
              <w:t>Należy wybrać jedną z wymienionych w sekcji A.2 opcji oraz uzasadnić swój wybór w polu „Uzasadnienie wybranego punktu”.</w:t>
            </w:r>
          </w:p>
        </w:tc>
      </w:tr>
    </w:tbl>
    <w:p w:rsidR="00FF3CE9" w:rsidRPr="001C5DDB" w:rsidRDefault="00FF3CE9" w:rsidP="00FF3CE9">
      <w:pPr>
        <w:spacing w:after="0" w:line="240" w:lineRule="auto"/>
        <w:jc w:val="both"/>
        <w:rPr>
          <w:rFonts w:ascii="Arial" w:hAnsi="Arial" w:cs="Arial"/>
          <w:sz w:val="16"/>
          <w:szCs w:val="16"/>
        </w:rPr>
      </w:pPr>
    </w:p>
    <w:tbl>
      <w:tblPr>
        <w:tblStyle w:val="Tabela-Siatka"/>
        <w:tblW w:w="5000" w:type="pct"/>
        <w:tblLook w:val="04A0"/>
      </w:tblPr>
      <w:tblGrid>
        <w:gridCol w:w="9429"/>
      </w:tblGrid>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i zakresie przewidzianym we wniosku</w:t>
            </w:r>
          </w:p>
        </w:tc>
      </w:tr>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w zakresie przewidzianym we wniosku</w:t>
            </w:r>
          </w:p>
        </w:tc>
      </w:tr>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przewidzianym we wniosku, ale w ograniczonym zakresie.</w:t>
            </w:r>
          </w:p>
        </w:tc>
      </w:tr>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i w ograniczonym zakresie.</w:t>
            </w:r>
          </w:p>
        </w:tc>
      </w:tr>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 zostanie zrealizowany w ogóle</w:t>
            </w:r>
          </w:p>
        </w:tc>
      </w:tr>
    </w:tbl>
    <w:p w:rsidR="00FF3CE9" w:rsidRPr="001C5DDB" w:rsidRDefault="00FF3CE9" w:rsidP="00FF3CE9">
      <w:pPr>
        <w:pStyle w:val="Bezodstpw"/>
        <w:jc w:val="both"/>
        <w:rPr>
          <w:rFonts w:ascii="Arial" w:hAnsi="Arial" w:cs="Arial"/>
          <w:sz w:val="16"/>
          <w:szCs w:val="16"/>
        </w:rPr>
      </w:pPr>
    </w:p>
    <w:tbl>
      <w:tblPr>
        <w:tblStyle w:val="Tabela-Siatka"/>
        <w:tblW w:w="5000" w:type="pct"/>
        <w:tblLook w:val="04A0"/>
      </w:tblPr>
      <w:tblGrid>
        <w:gridCol w:w="4660"/>
        <w:gridCol w:w="4769"/>
      </w:tblGrid>
      <w:tr w:rsidR="00FF3CE9" w:rsidRPr="001C5DDB" w:rsidTr="00AA75A6">
        <w:tc>
          <w:tcPr>
            <w:tcW w:w="2471" w:type="pct"/>
            <w:shd w:val="clear" w:color="auto" w:fill="auto"/>
          </w:tcPr>
          <w:p w:rsidR="00FF3CE9" w:rsidRPr="001C5DDB" w:rsidRDefault="00FF3CE9" w:rsidP="00AA75A6">
            <w:pPr>
              <w:spacing w:after="0" w:line="240" w:lineRule="auto"/>
              <w:jc w:val="both"/>
              <w:rPr>
                <w:rFonts w:ascii="Arial" w:hAnsi="Arial" w:cs="Arial"/>
                <w:bCs/>
                <w:sz w:val="16"/>
                <w:szCs w:val="16"/>
              </w:rPr>
            </w:pPr>
            <w:r w:rsidRPr="001C5DDB">
              <w:rPr>
                <w:rFonts w:ascii="Arial" w:hAnsi="Arial" w:cs="Arial"/>
                <w:sz w:val="16"/>
                <w:szCs w:val="16"/>
              </w:rPr>
              <w:t>Uzasadnienie wybranego punktu</w:t>
            </w:r>
          </w:p>
        </w:tc>
        <w:tc>
          <w:tcPr>
            <w:tcW w:w="2529" w:type="pct"/>
            <w:shd w:val="clear" w:color="auto" w:fill="auto"/>
            <w:vAlign w:val="center"/>
          </w:tcPr>
          <w:p w:rsidR="00FF3CE9" w:rsidRPr="001C5DDB" w:rsidRDefault="00FF3CE9" w:rsidP="00AA75A6">
            <w:pPr>
              <w:spacing w:after="0" w:line="240" w:lineRule="auto"/>
              <w:jc w:val="both"/>
              <w:rPr>
                <w:rFonts w:ascii="Arial" w:hAnsi="Arial" w:cs="Arial"/>
                <w:bCs/>
                <w:i/>
                <w:sz w:val="16"/>
                <w:szCs w:val="16"/>
              </w:rPr>
            </w:pPr>
            <w:r>
              <w:rPr>
                <w:rFonts w:ascii="Arial" w:hAnsi="Arial" w:cs="Arial"/>
                <w:i/>
                <w:sz w:val="16"/>
                <w:szCs w:val="16"/>
              </w:rPr>
              <w:t>(</w:t>
            </w:r>
            <w:r w:rsidRPr="001C5DDB">
              <w:rPr>
                <w:rFonts w:ascii="Arial" w:hAnsi="Arial" w:cs="Arial"/>
                <w:i/>
                <w:sz w:val="16"/>
                <w:szCs w:val="16"/>
              </w:rPr>
              <w:t>maksymalnie 2000 znaków</w:t>
            </w:r>
            <w:r>
              <w:rPr>
                <w:rFonts w:ascii="Arial" w:hAnsi="Arial" w:cs="Arial"/>
                <w:i/>
                <w:sz w:val="16"/>
                <w:szCs w:val="16"/>
              </w:rPr>
              <w:t>)</w:t>
            </w:r>
          </w:p>
        </w:tc>
      </w:tr>
    </w:tbl>
    <w:p w:rsidR="00FF3CE9" w:rsidRPr="001C5DDB" w:rsidRDefault="00FF3CE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E4105" w:rsidRPr="001C5DDB" w:rsidTr="002F6E9C">
        <w:trPr>
          <w:trHeight w:val="37"/>
        </w:trPr>
        <w:tc>
          <w:tcPr>
            <w:tcW w:w="5000" w:type="pct"/>
            <w:shd w:val="pct10" w:color="auto" w:fill="auto"/>
          </w:tcPr>
          <w:p w:rsidR="004E4105"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A.3. Charakter projektu</w:t>
            </w:r>
          </w:p>
        </w:tc>
      </w:tr>
    </w:tbl>
    <w:p w:rsidR="004E4105" w:rsidRPr="001C5DDB" w:rsidRDefault="004E4105"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5C08F8">
        <w:tc>
          <w:tcPr>
            <w:tcW w:w="5000" w:type="pct"/>
            <w:shd w:val="clear" w:color="auto" w:fill="auto"/>
          </w:tcPr>
          <w:p w:rsidR="000B5DB4" w:rsidRDefault="0073364F" w:rsidP="00C37A77">
            <w:pPr>
              <w:spacing w:after="0" w:line="240" w:lineRule="auto"/>
              <w:jc w:val="both"/>
              <w:rPr>
                <w:rFonts w:ascii="Arial" w:hAnsi="Arial" w:cs="Arial"/>
                <w:i/>
                <w:sz w:val="16"/>
                <w:szCs w:val="16"/>
              </w:rPr>
            </w:pPr>
            <w:r w:rsidRPr="0073364F">
              <w:rPr>
                <w:rFonts w:ascii="Arial" w:hAnsi="Arial" w:cs="Arial"/>
                <w:i/>
                <w:sz w:val="16"/>
                <w:szCs w:val="16"/>
              </w:rPr>
              <w:t>Należy odznaczyć właściwe pole.</w:t>
            </w:r>
          </w:p>
          <w:p w:rsidR="00FB5AE6" w:rsidRPr="00C55DC6" w:rsidRDefault="00FB5AE6" w:rsidP="00FB5AE6">
            <w:pPr>
              <w:spacing w:after="0" w:line="240" w:lineRule="auto"/>
              <w:jc w:val="both"/>
              <w:rPr>
                <w:rFonts w:ascii="Arial" w:hAnsi="Arial" w:cs="Arial"/>
                <w:i/>
                <w:sz w:val="16"/>
                <w:szCs w:val="16"/>
              </w:rPr>
            </w:pPr>
            <w:r w:rsidRPr="00C55DC6">
              <w:rPr>
                <w:rFonts w:ascii="Arial" w:hAnsi="Arial" w:cs="Arial"/>
                <w:i/>
                <w:sz w:val="16"/>
                <w:szCs w:val="16"/>
              </w:rPr>
              <w:t xml:space="preserve">Projekt o charakterze stacjonarnym </w:t>
            </w:r>
            <w:r>
              <w:rPr>
                <w:rFonts w:ascii="Arial" w:hAnsi="Arial" w:cs="Arial"/>
                <w:i/>
                <w:sz w:val="16"/>
                <w:szCs w:val="16"/>
              </w:rPr>
              <w:t xml:space="preserve"> </w:t>
            </w:r>
            <w:r w:rsidRPr="00C55DC6">
              <w:rPr>
                <w:rFonts w:ascii="Arial" w:hAnsi="Arial" w:cs="Arial"/>
                <w:i/>
                <w:sz w:val="16"/>
                <w:szCs w:val="16"/>
              </w:rPr>
              <w:t>oznacza projekt, dla którego możliwe jest określenie lokalizacji.</w:t>
            </w:r>
          </w:p>
          <w:p w:rsidR="004E270E" w:rsidRPr="0073364F" w:rsidRDefault="00FB5AE6" w:rsidP="00705092">
            <w:pPr>
              <w:spacing w:after="0" w:line="240" w:lineRule="auto"/>
              <w:jc w:val="both"/>
              <w:rPr>
                <w:rFonts w:ascii="Arial" w:hAnsi="Arial" w:cs="Arial"/>
                <w:i/>
                <w:sz w:val="16"/>
                <w:szCs w:val="16"/>
              </w:rPr>
            </w:pPr>
            <w:r w:rsidRPr="00C55DC6">
              <w:rPr>
                <w:rFonts w:ascii="Arial" w:hAnsi="Arial" w:cs="Arial"/>
                <w:i/>
                <w:sz w:val="16"/>
                <w:szCs w:val="16"/>
              </w:rPr>
              <w:t>Projekt o charakterze niestacjonarnym, to projekt, w ramach którego nabywane są środki trw</w:t>
            </w:r>
            <w:r>
              <w:rPr>
                <w:rFonts w:ascii="Arial" w:hAnsi="Arial" w:cs="Arial"/>
                <w:i/>
                <w:sz w:val="16"/>
                <w:szCs w:val="16"/>
              </w:rPr>
              <w:t xml:space="preserve">ałe lub wartości niematerialne </w:t>
            </w:r>
            <w:r w:rsidRPr="00C55DC6">
              <w:rPr>
                <w:rFonts w:ascii="Arial" w:hAnsi="Arial" w:cs="Arial"/>
                <w:i/>
                <w:sz w:val="16"/>
                <w:szCs w:val="16"/>
              </w:rPr>
              <w:t>i prawne, które ze względu na swoją specyfikę nie są instalowane na stałe, a zatem nie jest możliwe określenie lokalizacji inwestycji.</w:t>
            </w:r>
          </w:p>
        </w:tc>
      </w:tr>
    </w:tbl>
    <w:p w:rsidR="00224761" w:rsidRPr="001C5DDB" w:rsidRDefault="00224761"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2F6E9C">
        <w:tc>
          <w:tcPr>
            <w:tcW w:w="5000" w:type="pct"/>
          </w:tcPr>
          <w:p w:rsidR="00224761" w:rsidRPr="00EF0B1D" w:rsidRDefault="00224761" w:rsidP="0012156E">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stacjonarny</w:t>
            </w:r>
          </w:p>
        </w:tc>
      </w:tr>
      <w:tr w:rsidR="00224761" w:rsidRPr="001C5DDB" w:rsidTr="002F6E9C">
        <w:tc>
          <w:tcPr>
            <w:tcW w:w="5000" w:type="pct"/>
          </w:tcPr>
          <w:p w:rsidR="00224761" w:rsidRPr="00EF0B1D" w:rsidRDefault="00224761" w:rsidP="0012156E">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niestacjonarny</w:t>
            </w:r>
          </w:p>
        </w:tc>
      </w:tr>
    </w:tbl>
    <w:p w:rsidR="00567758" w:rsidRPr="001C5DDB" w:rsidRDefault="0056775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35682" w:rsidRPr="001C5DDB" w:rsidTr="002F6E9C">
        <w:trPr>
          <w:trHeight w:val="37"/>
        </w:trPr>
        <w:tc>
          <w:tcPr>
            <w:tcW w:w="5000" w:type="pct"/>
            <w:shd w:val="pct10" w:color="auto" w:fill="auto"/>
          </w:tcPr>
          <w:p w:rsidR="00735682"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A.4</w:t>
            </w:r>
            <w:r w:rsidR="00735682" w:rsidRPr="001C5DDB">
              <w:rPr>
                <w:rFonts w:ascii="Arial" w:hAnsi="Arial" w:cs="Arial"/>
                <w:b/>
                <w:color w:val="000000"/>
                <w:sz w:val="16"/>
                <w:szCs w:val="16"/>
                <w:lang w:eastAsia="pl-PL"/>
              </w:rPr>
              <w:t xml:space="preserve">. </w:t>
            </w:r>
            <w:r w:rsidR="00FF697F" w:rsidRPr="001C5DDB">
              <w:rPr>
                <w:rFonts w:ascii="Arial" w:hAnsi="Arial" w:cs="Arial"/>
                <w:b/>
                <w:color w:val="000000"/>
                <w:sz w:val="16"/>
                <w:szCs w:val="16"/>
                <w:lang w:eastAsia="pl-PL"/>
              </w:rPr>
              <w:t>Miejsce realizacji projektu</w:t>
            </w:r>
          </w:p>
        </w:tc>
      </w:tr>
    </w:tbl>
    <w:p w:rsidR="00735682" w:rsidRPr="001C5DDB" w:rsidRDefault="00735682" w:rsidP="00FA1E9F">
      <w:pPr>
        <w:pStyle w:val="Bezodstpw"/>
        <w:jc w:val="both"/>
        <w:rPr>
          <w:rFonts w:ascii="Arial" w:hAnsi="Arial" w:cs="Arial"/>
          <w:b/>
          <w:sz w:val="16"/>
          <w:szCs w:val="16"/>
        </w:rPr>
      </w:pPr>
    </w:p>
    <w:tbl>
      <w:tblPr>
        <w:tblStyle w:val="Tabela-Siatka"/>
        <w:tblW w:w="5000" w:type="pct"/>
        <w:tblLook w:val="04A0"/>
      </w:tblPr>
      <w:tblGrid>
        <w:gridCol w:w="4660"/>
        <w:gridCol w:w="4769"/>
      </w:tblGrid>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Cs/>
                <w:sz w:val="16"/>
                <w:szCs w:val="16"/>
              </w:rPr>
            </w:pPr>
            <w:r w:rsidRPr="001C5DDB">
              <w:rPr>
                <w:rFonts w:ascii="Arial" w:hAnsi="Arial" w:cs="Arial"/>
                <w:b/>
                <w:sz w:val="16"/>
                <w:szCs w:val="16"/>
              </w:rPr>
              <w:t>A.4.1. Typ obszaru realizacji</w:t>
            </w:r>
          </w:p>
        </w:tc>
        <w:tc>
          <w:tcPr>
            <w:tcW w:w="2529" w:type="pct"/>
            <w:shd w:val="clear" w:color="auto" w:fill="auto"/>
            <w:vAlign w:val="center"/>
          </w:tcPr>
          <w:p w:rsidR="00224761" w:rsidRPr="00A65352" w:rsidRDefault="00B73C56" w:rsidP="00FA1E9F">
            <w:pPr>
              <w:spacing w:after="0" w:line="240" w:lineRule="auto"/>
              <w:jc w:val="both"/>
              <w:rPr>
                <w:rFonts w:ascii="Arial" w:hAnsi="Arial" w:cs="Arial"/>
                <w:bCs/>
                <w:i/>
                <w:sz w:val="16"/>
                <w:szCs w:val="16"/>
              </w:rPr>
            </w:pPr>
            <w:r w:rsidRPr="00A150CC">
              <w:rPr>
                <w:rFonts w:ascii="Arial" w:hAnsi="Arial" w:cs="Arial"/>
                <w:i/>
                <w:sz w:val="16"/>
                <w:szCs w:val="16"/>
              </w:rPr>
              <w:t xml:space="preserve">Z listy rozwijanej należy wybrać </w:t>
            </w:r>
            <w:r w:rsidR="00224761" w:rsidRPr="00A150CC">
              <w:rPr>
                <w:rFonts w:ascii="Arial" w:hAnsi="Arial" w:cs="Arial"/>
                <w:i/>
                <w:sz w:val="16"/>
                <w:szCs w:val="16"/>
              </w:rPr>
              <w:t>typ obszaru, na którym realizowany będzie projekt, zgodnie z tabelą 3: Kody wymiaru teryto</w:t>
            </w:r>
            <w:r w:rsidR="00BD4CD4" w:rsidRPr="00A150CC">
              <w:rPr>
                <w:rFonts w:ascii="Arial" w:hAnsi="Arial" w:cs="Arial"/>
                <w:i/>
                <w:sz w:val="16"/>
                <w:szCs w:val="16"/>
              </w:rPr>
              <w:t>rialnego r</w:t>
            </w:r>
            <w:r w:rsidR="00224761" w:rsidRPr="00A150CC">
              <w:rPr>
                <w:rFonts w:ascii="Arial" w:hAnsi="Arial" w:cs="Arial"/>
                <w:i/>
                <w:sz w:val="16"/>
                <w:szCs w:val="16"/>
              </w:rPr>
              <w:t>ozporządzenia nr 215/2014</w:t>
            </w:r>
            <w:r w:rsidR="00BD4CD4" w:rsidRPr="00A150CC">
              <w:rPr>
                <w:rFonts w:ascii="Arial" w:hAnsi="Arial" w:cs="Arial"/>
                <w:i/>
                <w:sz w:val="16"/>
                <w:szCs w:val="16"/>
              </w:rPr>
              <w:t>.</w:t>
            </w:r>
            <w:r w:rsidR="00224761" w:rsidRPr="00A65352">
              <w:rPr>
                <w:rFonts w:ascii="Arial" w:hAnsi="Arial" w:cs="Arial"/>
                <w:i/>
                <w:sz w:val="16"/>
                <w:szCs w:val="16"/>
              </w:rPr>
              <w:t xml:space="preserve"> </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sz w:val="16"/>
                <w:szCs w:val="16"/>
              </w:rPr>
            </w:pPr>
            <w:r w:rsidRPr="001C5DDB">
              <w:rPr>
                <w:rFonts w:ascii="Arial" w:hAnsi="Arial" w:cs="Arial"/>
                <w:b/>
                <w:sz w:val="16"/>
                <w:szCs w:val="16"/>
              </w:rPr>
              <w:t>A.4.2. Projekt realizowany na terenie całego kraju</w:t>
            </w:r>
          </w:p>
        </w:tc>
        <w:tc>
          <w:tcPr>
            <w:tcW w:w="2529" w:type="pct"/>
            <w:shd w:val="clear" w:color="auto" w:fill="auto"/>
            <w:vAlign w:val="center"/>
          </w:tcPr>
          <w:p w:rsidR="001F61BF" w:rsidRPr="00A65352" w:rsidRDefault="00BF75A8" w:rsidP="00FA1E9F">
            <w:pPr>
              <w:spacing w:after="0" w:line="240" w:lineRule="auto"/>
              <w:jc w:val="both"/>
              <w:rPr>
                <w:rFonts w:ascii="Arial" w:hAnsi="Arial" w:cs="Arial"/>
                <w:i/>
                <w:sz w:val="16"/>
                <w:szCs w:val="16"/>
              </w:rPr>
            </w:pPr>
            <w:r w:rsidRPr="00A65352">
              <w:rPr>
                <w:rFonts w:ascii="Arial" w:hAnsi="Arial" w:cs="Arial"/>
                <w:i/>
                <w:sz w:val="16"/>
                <w:szCs w:val="16"/>
              </w:rPr>
              <w:t>Należy wybrać jedną z wymienionych w sekcji A.4.2 opcji</w:t>
            </w:r>
            <w:r w:rsidR="001F61BF" w:rsidRPr="00A65352">
              <w:rPr>
                <w:rFonts w:ascii="Arial" w:hAnsi="Arial" w:cs="Arial"/>
                <w:i/>
                <w:sz w:val="16"/>
                <w:szCs w:val="16"/>
              </w:rPr>
              <w:t>.</w:t>
            </w:r>
          </w:p>
          <w:p w:rsidR="001F61BF" w:rsidRPr="00A65352" w:rsidRDefault="001F61BF" w:rsidP="001F61BF">
            <w:pPr>
              <w:spacing w:after="0" w:line="240" w:lineRule="auto"/>
              <w:jc w:val="both"/>
              <w:rPr>
                <w:rFonts w:ascii="Arial" w:hAnsi="Arial" w:cs="Arial"/>
                <w:i/>
                <w:sz w:val="16"/>
                <w:szCs w:val="16"/>
              </w:rPr>
            </w:pPr>
            <w:r w:rsidRPr="00A65352">
              <w:rPr>
                <w:rFonts w:ascii="Arial" w:hAnsi="Arial" w:cs="Arial"/>
                <w:i/>
                <w:sz w:val="16"/>
                <w:szCs w:val="16"/>
              </w:rPr>
              <w:t>W przypadku projektu o charakterze stacjonarnym należy zaznaczyć obowiązkowo odpowiedź „Nie”.</w:t>
            </w:r>
          </w:p>
          <w:p w:rsidR="00224761" w:rsidRPr="00D56919" w:rsidRDefault="001F61BF" w:rsidP="001F61BF">
            <w:pPr>
              <w:spacing w:after="0" w:line="240" w:lineRule="auto"/>
              <w:jc w:val="both"/>
              <w:rPr>
                <w:rFonts w:ascii="Arial" w:hAnsi="Arial" w:cs="Arial"/>
                <w:i/>
                <w:sz w:val="16"/>
                <w:szCs w:val="16"/>
                <w:u w:val="single"/>
              </w:rPr>
            </w:pPr>
            <w:r w:rsidRPr="00D56919">
              <w:rPr>
                <w:rFonts w:ascii="Arial" w:hAnsi="Arial" w:cs="Arial"/>
                <w:i/>
                <w:sz w:val="16"/>
                <w:szCs w:val="16"/>
              </w:rPr>
              <w:t>W przypadku projektu o charakterze niestacjonarnym należy zaznaczyć obowiązkowo odpowiedź „Tak”</w:t>
            </w:r>
            <w:r w:rsidR="00D56919">
              <w:rPr>
                <w:rFonts w:ascii="Arial" w:hAnsi="Arial" w:cs="Arial"/>
                <w:i/>
                <w:sz w:val="16"/>
                <w:szCs w:val="16"/>
              </w:rPr>
              <w:t xml:space="preserve"> (wówczas pkt A.4.3 – A.4.9 stają się nieaktywne).</w:t>
            </w:r>
          </w:p>
        </w:tc>
      </w:tr>
      <w:tr w:rsidR="00224761" w:rsidRPr="001C5DDB" w:rsidTr="002F6E9C">
        <w:tc>
          <w:tcPr>
            <w:tcW w:w="5000" w:type="pct"/>
            <w:gridSpan w:val="2"/>
          </w:tcPr>
          <w:p w:rsidR="00224761" w:rsidRPr="001C5DDB" w:rsidRDefault="00224761" w:rsidP="0012156E">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Tak</w:t>
            </w:r>
          </w:p>
        </w:tc>
      </w:tr>
      <w:tr w:rsidR="00224761" w:rsidRPr="001C5DDB" w:rsidTr="002F6E9C">
        <w:tc>
          <w:tcPr>
            <w:tcW w:w="5000" w:type="pct"/>
            <w:gridSpan w:val="2"/>
          </w:tcPr>
          <w:p w:rsidR="00224761" w:rsidRPr="001C5DDB" w:rsidRDefault="00224761" w:rsidP="0012156E">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w:t>
            </w:r>
          </w:p>
        </w:tc>
      </w:tr>
    </w:tbl>
    <w:p w:rsidR="009B6F4B" w:rsidRPr="001C5DDB" w:rsidRDefault="009B6F4B"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sz w:val="16"/>
                <w:szCs w:val="16"/>
              </w:rPr>
              <w:t>A.4.3. Województwo</w:t>
            </w:r>
          </w:p>
        </w:tc>
        <w:tc>
          <w:tcPr>
            <w:tcW w:w="2529" w:type="pct"/>
            <w:shd w:val="clear" w:color="auto" w:fill="auto"/>
          </w:tcPr>
          <w:p w:rsidR="00224761" w:rsidRPr="005C08F8" w:rsidRDefault="00DE7AC2" w:rsidP="00BD2D38">
            <w:pPr>
              <w:spacing w:after="0" w:line="240" w:lineRule="auto"/>
              <w:jc w:val="both"/>
              <w:rPr>
                <w:rFonts w:ascii="Arial" w:hAnsi="Arial" w:cs="Arial"/>
                <w:i/>
                <w:sz w:val="16"/>
                <w:szCs w:val="16"/>
                <w:highlight w:val="yellow"/>
              </w:rPr>
            </w:pPr>
            <w:r w:rsidRPr="00A65352">
              <w:rPr>
                <w:rFonts w:ascii="Arial" w:hAnsi="Arial" w:cs="Arial"/>
                <w:i/>
                <w:sz w:val="16"/>
                <w:szCs w:val="16"/>
              </w:rPr>
              <w:t>W</w:t>
            </w:r>
            <w:r w:rsidR="00224761" w:rsidRPr="00A65352">
              <w:rPr>
                <w:rFonts w:ascii="Arial" w:hAnsi="Arial" w:cs="Arial"/>
                <w:i/>
                <w:sz w:val="16"/>
                <w:szCs w:val="16"/>
              </w:rPr>
              <w:t>ypełniane</w:t>
            </w:r>
            <w:r w:rsidRPr="00A65352">
              <w:rPr>
                <w:rFonts w:ascii="Arial" w:hAnsi="Arial" w:cs="Arial"/>
                <w:i/>
                <w:sz w:val="16"/>
                <w:szCs w:val="16"/>
              </w:rPr>
              <w:t xml:space="preserve"> </w:t>
            </w:r>
            <w:r w:rsidR="00224761" w:rsidRPr="00A65352">
              <w:rPr>
                <w:rFonts w:ascii="Arial" w:hAnsi="Arial" w:cs="Arial"/>
                <w:i/>
                <w:sz w:val="16"/>
                <w:szCs w:val="16"/>
              </w:rPr>
              <w:t>automatycznie</w:t>
            </w:r>
            <w:r w:rsidR="00D60A49">
              <w:rPr>
                <w:rFonts w:ascii="Arial" w:hAnsi="Arial" w:cs="Arial"/>
                <w:i/>
                <w:sz w:val="16"/>
                <w:szCs w:val="16"/>
              </w:rPr>
              <w:t xml:space="preserve"> dla projektów o charakterze stacjonarnym</w:t>
            </w:r>
            <w:r w:rsidR="00224761" w:rsidRPr="00A65352">
              <w:rPr>
                <w:rFonts w:ascii="Arial" w:hAnsi="Arial" w:cs="Arial"/>
                <w:i/>
                <w:sz w:val="16"/>
                <w:szCs w:val="16"/>
              </w:rPr>
              <w:t xml:space="preserve"> </w:t>
            </w:r>
            <w:r w:rsidR="00BD2D38">
              <w:rPr>
                <w:rFonts w:ascii="Arial" w:hAnsi="Arial" w:cs="Arial"/>
                <w:i/>
                <w:sz w:val="16"/>
                <w:szCs w:val="16"/>
              </w:rPr>
              <w:t xml:space="preserve">(Województwo </w:t>
            </w:r>
            <w:r w:rsidR="00224761" w:rsidRPr="00A65352">
              <w:rPr>
                <w:rFonts w:ascii="Arial" w:hAnsi="Arial" w:cs="Arial"/>
                <w:i/>
                <w:sz w:val="16"/>
                <w:szCs w:val="16"/>
              </w:rPr>
              <w:t>Zachodniopomorskie).</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A.4.4. Powiat</w:t>
            </w:r>
          </w:p>
        </w:tc>
        <w:tc>
          <w:tcPr>
            <w:tcW w:w="2529" w:type="pct"/>
            <w:shd w:val="clear" w:color="auto" w:fill="auto"/>
          </w:tcPr>
          <w:p w:rsidR="00224761" w:rsidRPr="00A65352" w:rsidRDefault="00B73C56" w:rsidP="00FA1E9F">
            <w:pPr>
              <w:spacing w:after="0" w:line="240" w:lineRule="auto"/>
              <w:jc w:val="both"/>
              <w:rPr>
                <w:rFonts w:ascii="Arial" w:hAnsi="Arial" w:cs="Arial"/>
                <w:i/>
                <w:sz w:val="16"/>
                <w:szCs w:val="16"/>
              </w:rPr>
            </w:pPr>
            <w:r w:rsidRPr="00A65352">
              <w:rPr>
                <w:rFonts w:ascii="Arial" w:hAnsi="Arial" w:cs="Arial"/>
                <w:i/>
                <w:sz w:val="16"/>
                <w:szCs w:val="16"/>
              </w:rPr>
              <w:t xml:space="preserve">Z listy rozwijanej należy wybrać </w:t>
            </w:r>
            <w:r w:rsidR="00224761" w:rsidRPr="00A65352">
              <w:rPr>
                <w:rFonts w:ascii="Arial" w:hAnsi="Arial" w:cs="Arial"/>
                <w:i/>
                <w:sz w:val="16"/>
                <w:szCs w:val="16"/>
              </w:rPr>
              <w:t>powiat, na terenie którego realizowany będzie projekt.</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A.4.5. Gmina</w:t>
            </w:r>
          </w:p>
        </w:tc>
        <w:tc>
          <w:tcPr>
            <w:tcW w:w="2529" w:type="pct"/>
            <w:shd w:val="clear" w:color="auto" w:fill="auto"/>
          </w:tcPr>
          <w:p w:rsidR="00224761" w:rsidRPr="00A65352" w:rsidRDefault="00B73C56" w:rsidP="00FA1E9F">
            <w:pPr>
              <w:spacing w:after="0" w:line="240" w:lineRule="auto"/>
              <w:jc w:val="both"/>
              <w:rPr>
                <w:rFonts w:ascii="Arial" w:hAnsi="Arial" w:cs="Arial"/>
                <w:i/>
                <w:sz w:val="16"/>
                <w:szCs w:val="16"/>
              </w:rPr>
            </w:pPr>
            <w:r w:rsidRPr="00A65352">
              <w:rPr>
                <w:rFonts w:ascii="Arial" w:hAnsi="Arial" w:cs="Arial"/>
                <w:i/>
                <w:sz w:val="16"/>
                <w:szCs w:val="16"/>
              </w:rPr>
              <w:t xml:space="preserve">Z listy rozwijanej należy wybrać </w:t>
            </w:r>
            <w:r w:rsidR="00224761" w:rsidRPr="00A65352">
              <w:rPr>
                <w:rFonts w:ascii="Arial" w:hAnsi="Arial" w:cs="Arial"/>
                <w:i/>
                <w:sz w:val="16"/>
                <w:szCs w:val="16"/>
              </w:rPr>
              <w:t>gminę, na terenie której realizowany będzie projekt.</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A.4.6. Miejscowość</w:t>
            </w:r>
          </w:p>
        </w:tc>
        <w:tc>
          <w:tcPr>
            <w:tcW w:w="2529" w:type="pct"/>
            <w:shd w:val="clear" w:color="auto" w:fill="auto"/>
          </w:tcPr>
          <w:p w:rsidR="00224761" w:rsidRPr="00A65352" w:rsidRDefault="00B73C56" w:rsidP="00FA1E9F">
            <w:pPr>
              <w:spacing w:after="0" w:line="240" w:lineRule="auto"/>
              <w:jc w:val="both"/>
              <w:rPr>
                <w:rFonts w:ascii="Arial" w:hAnsi="Arial" w:cs="Arial"/>
                <w:i/>
                <w:sz w:val="16"/>
                <w:szCs w:val="16"/>
              </w:rPr>
            </w:pPr>
            <w:r w:rsidRPr="00A65352">
              <w:rPr>
                <w:rFonts w:ascii="Arial" w:hAnsi="Arial" w:cs="Arial"/>
                <w:i/>
                <w:sz w:val="16"/>
                <w:szCs w:val="16"/>
              </w:rPr>
              <w:t xml:space="preserve">Z listy rozwijanej należy wybrać </w:t>
            </w:r>
            <w:r w:rsidR="00224761" w:rsidRPr="00A65352">
              <w:rPr>
                <w:rFonts w:ascii="Arial" w:hAnsi="Arial" w:cs="Arial"/>
                <w:i/>
                <w:sz w:val="16"/>
                <w:szCs w:val="16"/>
              </w:rPr>
              <w:t>miejscowość, na terenie której realizowany będzie projekt.</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A.4.7. Kod pocztowy</w:t>
            </w:r>
          </w:p>
        </w:tc>
        <w:tc>
          <w:tcPr>
            <w:tcW w:w="2529" w:type="pct"/>
            <w:shd w:val="clear" w:color="auto" w:fill="auto"/>
          </w:tcPr>
          <w:p w:rsidR="00224761" w:rsidRPr="00A65352" w:rsidRDefault="00DE7AC2" w:rsidP="00FA1E9F">
            <w:pPr>
              <w:spacing w:after="0" w:line="240" w:lineRule="auto"/>
              <w:jc w:val="both"/>
              <w:rPr>
                <w:rFonts w:ascii="Arial" w:hAnsi="Arial" w:cs="Arial"/>
                <w:i/>
                <w:sz w:val="16"/>
                <w:szCs w:val="16"/>
              </w:rPr>
            </w:pPr>
            <w:r w:rsidRPr="00A65352">
              <w:rPr>
                <w:rFonts w:ascii="Arial" w:hAnsi="Arial" w:cs="Arial"/>
                <w:i/>
                <w:sz w:val="16"/>
                <w:szCs w:val="16"/>
              </w:rPr>
              <w:t>N</w:t>
            </w:r>
            <w:r w:rsidR="00224761" w:rsidRPr="00A65352">
              <w:rPr>
                <w:rFonts w:ascii="Arial" w:hAnsi="Arial" w:cs="Arial"/>
                <w:i/>
                <w:sz w:val="16"/>
                <w:szCs w:val="16"/>
              </w:rPr>
              <w:t>ależy</w:t>
            </w:r>
            <w:r w:rsidRPr="00A65352">
              <w:rPr>
                <w:rFonts w:ascii="Arial" w:hAnsi="Arial" w:cs="Arial"/>
                <w:i/>
                <w:sz w:val="16"/>
                <w:szCs w:val="16"/>
              </w:rPr>
              <w:t xml:space="preserve"> </w:t>
            </w:r>
            <w:r w:rsidR="00224761" w:rsidRPr="00A65352">
              <w:rPr>
                <w:rFonts w:ascii="Arial" w:hAnsi="Arial" w:cs="Arial"/>
                <w:i/>
                <w:sz w:val="16"/>
                <w:szCs w:val="16"/>
              </w:rPr>
              <w:t>wpisać kod pocztowy.</w:t>
            </w:r>
          </w:p>
        </w:tc>
      </w:tr>
      <w:tr w:rsidR="00224761" w:rsidRPr="001C5DDB" w:rsidTr="00EF0B1D">
        <w:trPr>
          <w:trHeight w:val="56"/>
        </w:trPr>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A.4.8. Ulica/nr budynku/nr lokalu</w:t>
            </w:r>
          </w:p>
        </w:tc>
        <w:tc>
          <w:tcPr>
            <w:tcW w:w="2529" w:type="pct"/>
            <w:tcBorders>
              <w:bottom w:val="single" w:sz="4" w:space="0" w:color="auto"/>
            </w:tcBorders>
            <w:shd w:val="clear" w:color="auto" w:fill="auto"/>
          </w:tcPr>
          <w:p w:rsidR="00224761" w:rsidRPr="00A65352" w:rsidRDefault="00DE7AC2" w:rsidP="007C638E">
            <w:pPr>
              <w:spacing w:after="0" w:line="240" w:lineRule="auto"/>
              <w:jc w:val="both"/>
              <w:rPr>
                <w:rFonts w:ascii="Arial" w:hAnsi="Arial" w:cs="Arial"/>
                <w:i/>
                <w:sz w:val="16"/>
                <w:szCs w:val="16"/>
              </w:rPr>
            </w:pPr>
            <w:r w:rsidRPr="00A65352">
              <w:rPr>
                <w:rFonts w:ascii="Arial" w:hAnsi="Arial" w:cs="Arial"/>
                <w:i/>
                <w:sz w:val="16"/>
                <w:szCs w:val="16"/>
              </w:rPr>
              <w:t>N</w:t>
            </w:r>
            <w:r w:rsidR="00224761" w:rsidRPr="00A65352">
              <w:rPr>
                <w:rFonts w:ascii="Arial" w:hAnsi="Arial" w:cs="Arial"/>
                <w:i/>
                <w:sz w:val="16"/>
                <w:szCs w:val="16"/>
              </w:rPr>
              <w:t>ależy</w:t>
            </w:r>
            <w:r w:rsidRPr="00A65352">
              <w:rPr>
                <w:rFonts w:ascii="Arial" w:hAnsi="Arial" w:cs="Arial"/>
                <w:i/>
                <w:sz w:val="16"/>
                <w:szCs w:val="16"/>
              </w:rPr>
              <w:t xml:space="preserve"> </w:t>
            </w:r>
            <w:r w:rsidR="00224761" w:rsidRPr="00A65352">
              <w:rPr>
                <w:rFonts w:ascii="Arial" w:hAnsi="Arial" w:cs="Arial"/>
                <w:i/>
                <w:sz w:val="16"/>
                <w:szCs w:val="16"/>
              </w:rPr>
              <w:t xml:space="preserve">wpisać </w:t>
            </w:r>
            <w:r w:rsidR="007C638E" w:rsidRPr="00A65352">
              <w:rPr>
                <w:rFonts w:ascii="Arial" w:hAnsi="Arial" w:cs="Arial"/>
                <w:i/>
                <w:sz w:val="16"/>
                <w:szCs w:val="16"/>
              </w:rPr>
              <w:t xml:space="preserve">nazwę </w:t>
            </w:r>
            <w:r w:rsidR="00224761" w:rsidRPr="00A65352">
              <w:rPr>
                <w:rFonts w:ascii="Arial" w:hAnsi="Arial" w:cs="Arial"/>
                <w:i/>
                <w:sz w:val="16"/>
                <w:szCs w:val="16"/>
              </w:rPr>
              <w:t>ulicy</w:t>
            </w:r>
            <w:r w:rsidR="007C638E" w:rsidRPr="00A65352">
              <w:rPr>
                <w:rFonts w:ascii="Arial" w:hAnsi="Arial" w:cs="Arial"/>
                <w:i/>
                <w:sz w:val="16"/>
                <w:szCs w:val="16"/>
              </w:rPr>
              <w:t xml:space="preserve"> (słownik rozróżnia wielkość liter)</w:t>
            </w:r>
            <w:r w:rsidR="00224761" w:rsidRPr="00A65352">
              <w:rPr>
                <w:rFonts w:ascii="Arial" w:hAnsi="Arial" w:cs="Arial"/>
                <w:i/>
                <w:sz w:val="16"/>
                <w:szCs w:val="16"/>
              </w:rPr>
              <w:t>/nr budynku/nr lokalu.</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sz w:val="16"/>
                <w:szCs w:val="16"/>
              </w:rPr>
              <w:lastRenderedPageBreak/>
              <w:t>A.4.9. Lokalizacja</w:t>
            </w:r>
          </w:p>
        </w:tc>
        <w:tc>
          <w:tcPr>
            <w:tcW w:w="2529" w:type="pct"/>
            <w:tcBorders>
              <w:bottom w:val="single" w:sz="4" w:space="0" w:color="auto"/>
            </w:tcBorders>
            <w:shd w:val="clear" w:color="auto" w:fill="auto"/>
          </w:tcPr>
          <w:p w:rsidR="00224761" w:rsidRPr="00A65352" w:rsidRDefault="00224761" w:rsidP="00FA1E9F">
            <w:pPr>
              <w:spacing w:after="0" w:line="240" w:lineRule="auto"/>
              <w:jc w:val="both"/>
              <w:rPr>
                <w:rFonts w:ascii="Arial" w:hAnsi="Arial" w:cs="Arial"/>
                <w:i/>
                <w:sz w:val="16"/>
                <w:szCs w:val="16"/>
              </w:rPr>
            </w:pPr>
          </w:p>
        </w:tc>
      </w:tr>
      <w:tr w:rsidR="00224761" w:rsidRPr="001C5DDB" w:rsidTr="005C08F8">
        <w:tc>
          <w:tcPr>
            <w:tcW w:w="2471" w:type="pct"/>
            <w:vAlign w:val="center"/>
          </w:tcPr>
          <w:p w:rsidR="00224761" w:rsidRPr="001C5DDB" w:rsidRDefault="00224761" w:rsidP="0012156E">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dotyczy</w:t>
            </w:r>
          </w:p>
        </w:tc>
        <w:tc>
          <w:tcPr>
            <w:tcW w:w="2529" w:type="pct"/>
            <w:shd w:val="clear" w:color="auto" w:fill="auto"/>
          </w:tcPr>
          <w:p w:rsidR="00224761" w:rsidRPr="00A65352" w:rsidRDefault="00224761" w:rsidP="00FE7442">
            <w:pPr>
              <w:spacing w:after="0" w:line="240" w:lineRule="auto"/>
              <w:jc w:val="both"/>
              <w:rPr>
                <w:rFonts w:ascii="Arial" w:hAnsi="Arial" w:cs="Arial"/>
                <w:i/>
                <w:sz w:val="16"/>
                <w:szCs w:val="16"/>
              </w:rPr>
            </w:pPr>
            <w:r w:rsidRPr="00A65352">
              <w:rPr>
                <w:rFonts w:ascii="Arial" w:hAnsi="Arial" w:cs="Arial"/>
                <w:i/>
                <w:sz w:val="16"/>
                <w:szCs w:val="16"/>
              </w:rPr>
              <w:t xml:space="preserve">Po wybraniu opcji „dotyczy” należy wypełnić </w:t>
            </w:r>
            <w:r w:rsidR="00FE7442" w:rsidRPr="00A65352">
              <w:rPr>
                <w:rFonts w:ascii="Arial" w:hAnsi="Arial" w:cs="Arial"/>
                <w:i/>
                <w:sz w:val="16"/>
                <w:szCs w:val="16"/>
              </w:rPr>
              <w:t>sekcje</w:t>
            </w:r>
            <w:r w:rsidRPr="00A65352">
              <w:rPr>
                <w:rFonts w:ascii="Arial" w:hAnsi="Arial" w:cs="Arial"/>
                <w:i/>
                <w:sz w:val="16"/>
                <w:szCs w:val="16"/>
              </w:rPr>
              <w:t xml:space="preserve"> A.4.9.1-A.4.9.5, poprzez uzupełnienie następujących pól tekstowych:</w:t>
            </w:r>
          </w:p>
        </w:tc>
      </w:tr>
      <w:tr w:rsidR="00224761" w:rsidRPr="001C5DDB" w:rsidTr="00EF0B1D">
        <w:tc>
          <w:tcPr>
            <w:tcW w:w="2471" w:type="pct"/>
            <w:tcBorders>
              <w:bottom w:val="single" w:sz="4" w:space="0" w:color="auto"/>
            </w:tcBorders>
            <w:vAlign w:val="center"/>
          </w:tcPr>
          <w:p w:rsidR="00224761" w:rsidRPr="001C5DDB" w:rsidRDefault="00224761" w:rsidP="0012156E">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 dotyczy</w:t>
            </w:r>
          </w:p>
        </w:tc>
        <w:tc>
          <w:tcPr>
            <w:tcW w:w="2529" w:type="pct"/>
            <w:shd w:val="clear" w:color="auto" w:fill="auto"/>
          </w:tcPr>
          <w:p w:rsidR="00224761" w:rsidRPr="00A65352" w:rsidRDefault="00224761" w:rsidP="00FE7442">
            <w:pPr>
              <w:spacing w:after="0" w:line="240" w:lineRule="auto"/>
              <w:jc w:val="both"/>
              <w:rPr>
                <w:rFonts w:ascii="Arial" w:hAnsi="Arial" w:cs="Arial"/>
                <w:i/>
                <w:sz w:val="16"/>
                <w:szCs w:val="16"/>
              </w:rPr>
            </w:pPr>
            <w:r w:rsidRPr="00A65352">
              <w:rPr>
                <w:rFonts w:ascii="Arial" w:hAnsi="Arial" w:cs="Arial"/>
                <w:i/>
                <w:sz w:val="16"/>
                <w:szCs w:val="16"/>
              </w:rPr>
              <w:t xml:space="preserve">Po wybraniu opcji „nie dotyczy” </w:t>
            </w:r>
            <w:r w:rsidR="00FE7442" w:rsidRPr="00A65352">
              <w:rPr>
                <w:rFonts w:ascii="Arial" w:hAnsi="Arial" w:cs="Arial"/>
                <w:i/>
                <w:sz w:val="16"/>
                <w:szCs w:val="16"/>
              </w:rPr>
              <w:t>sekcje</w:t>
            </w:r>
            <w:r w:rsidRPr="00A65352">
              <w:rPr>
                <w:rFonts w:ascii="Arial" w:hAnsi="Arial" w:cs="Arial"/>
                <w:i/>
                <w:sz w:val="16"/>
                <w:szCs w:val="16"/>
              </w:rPr>
              <w:t xml:space="preserve"> A.4.9.1-A.4.9.5 pozostają nieaktywne. </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sz w:val="16"/>
                <w:szCs w:val="16"/>
              </w:rPr>
              <w:t>A.4.9.1. Nr obrębu</w:t>
            </w:r>
          </w:p>
        </w:tc>
        <w:tc>
          <w:tcPr>
            <w:tcW w:w="2529" w:type="pct"/>
            <w:shd w:val="clear" w:color="auto" w:fill="auto"/>
          </w:tcPr>
          <w:p w:rsidR="00224761" w:rsidRPr="00A65352" w:rsidRDefault="00DE7AC2" w:rsidP="00FA1E9F">
            <w:pPr>
              <w:spacing w:after="0" w:line="240" w:lineRule="auto"/>
              <w:jc w:val="both"/>
              <w:rPr>
                <w:rFonts w:ascii="Arial" w:hAnsi="Arial" w:cs="Arial"/>
                <w:i/>
                <w:sz w:val="16"/>
                <w:szCs w:val="16"/>
              </w:rPr>
            </w:pPr>
            <w:r w:rsidRPr="00A65352">
              <w:rPr>
                <w:rFonts w:ascii="Arial" w:hAnsi="Arial" w:cs="Arial"/>
                <w:i/>
                <w:sz w:val="16"/>
                <w:szCs w:val="16"/>
              </w:rPr>
              <w:t>N</w:t>
            </w:r>
            <w:r w:rsidR="00224761" w:rsidRPr="00A65352">
              <w:rPr>
                <w:rFonts w:ascii="Arial" w:hAnsi="Arial" w:cs="Arial"/>
                <w:i/>
                <w:sz w:val="16"/>
                <w:szCs w:val="16"/>
              </w:rPr>
              <w:t>ależy</w:t>
            </w:r>
            <w:r w:rsidRPr="00A65352">
              <w:rPr>
                <w:rFonts w:ascii="Arial" w:hAnsi="Arial" w:cs="Arial"/>
                <w:i/>
                <w:sz w:val="16"/>
                <w:szCs w:val="16"/>
              </w:rPr>
              <w:t xml:space="preserve"> </w:t>
            </w:r>
            <w:r w:rsidR="00224761" w:rsidRPr="00A65352">
              <w:rPr>
                <w:rFonts w:ascii="Arial" w:hAnsi="Arial" w:cs="Arial"/>
                <w:i/>
                <w:sz w:val="16"/>
                <w:szCs w:val="16"/>
              </w:rPr>
              <w:t xml:space="preserve">podać numer obrębu, w którym znajduje się działka, </w:t>
            </w:r>
            <w:r w:rsidR="00195A3B" w:rsidRPr="00A65352">
              <w:rPr>
                <w:rFonts w:ascii="Arial" w:hAnsi="Arial" w:cs="Arial"/>
                <w:i/>
                <w:sz w:val="16"/>
                <w:szCs w:val="16"/>
              </w:rPr>
              <w:br/>
            </w:r>
            <w:r w:rsidR="00224761" w:rsidRPr="00A65352">
              <w:rPr>
                <w:rFonts w:ascii="Arial" w:hAnsi="Arial" w:cs="Arial"/>
                <w:i/>
                <w:sz w:val="16"/>
                <w:szCs w:val="16"/>
              </w:rPr>
              <w:t>na terenie której realizowany będzie projekt.</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A.4.9.2. Nr działki (-</w:t>
            </w:r>
            <w:proofErr w:type="spellStart"/>
            <w:r w:rsidRPr="001C5DDB">
              <w:rPr>
                <w:rFonts w:ascii="Arial" w:hAnsi="Arial" w:cs="Arial"/>
                <w:b/>
                <w:sz w:val="16"/>
                <w:szCs w:val="16"/>
              </w:rPr>
              <w:t>ek</w:t>
            </w:r>
            <w:proofErr w:type="spellEnd"/>
            <w:r w:rsidRPr="001C5DDB">
              <w:rPr>
                <w:rFonts w:ascii="Arial" w:hAnsi="Arial" w:cs="Arial"/>
                <w:b/>
                <w:sz w:val="16"/>
                <w:szCs w:val="16"/>
              </w:rPr>
              <w:t>)</w:t>
            </w:r>
          </w:p>
        </w:tc>
        <w:tc>
          <w:tcPr>
            <w:tcW w:w="2529" w:type="pct"/>
            <w:shd w:val="clear" w:color="auto" w:fill="auto"/>
          </w:tcPr>
          <w:p w:rsidR="00224761" w:rsidRPr="00A65352" w:rsidRDefault="00DE7AC2" w:rsidP="00FA1E9F">
            <w:pPr>
              <w:spacing w:after="0" w:line="240" w:lineRule="auto"/>
              <w:jc w:val="both"/>
              <w:rPr>
                <w:rFonts w:ascii="Arial" w:hAnsi="Arial" w:cs="Arial"/>
                <w:i/>
                <w:sz w:val="16"/>
                <w:szCs w:val="16"/>
              </w:rPr>
            </w:pPr>
            <w:r w:rsidRPr="00A65352">
              <w:rPr>
                <w:rFonts w:ascii="Arial" w:hAnsi="Arial" w:cs="Arial"/>
                <w:i/>
                <w:sz w:val="16"/>
                <w:szCs w:val="16"/>
              </w:rPr>
              <w:t>Należy podać numer działki</w:t>
            </w:r>
            <w:r w:rsidR="00FE7442" w:rsidRPr="00A65352">
              <w:rPr>
                <w:rFonts w:ascii="Arial" w:hAnsi="Arial" w:cs="Arial"/>
                <w:i/>
                <w:sz w:val="16"/>
                <w:szCs w:val="16"/>
              </w:rPr>
              <w:t>/</w:t>
            </w:r>
            <w:proofErr w:type="spellStart"/>
            <w:r w:rsidR="00FE7442" w:rsidRPr="00A65352">
              <w:rPr>
                <w:rFonts w:ascii="Arial" w:hAnsi="Arial" w:cs="Arial"/>
                <w:i/>
                <w:sz w:val="16"/>
                <w:szCs w:val="16"/>
              </w:rPr>
              <w:t>ek</w:t>
            </w:r>
            <w:proofErr w:type="spellEnd"/>
            <w:r w:rsidRPr="00A65352">
              <w:rPr>
                <w:rFonts w:ascii="Arial" w:hAnsi="Arial" w:cs="Arial"/>
                <w:i/>
                <w:sz w:val="16"/>
                <w:szCs w:val="16"/>
              </w:rPr>
              <w:t>, na terenie której</w:t>
            </w:r>
            <w:r w:rsidR="00FE7442" w:rsidRPr="00A65352">
              <w:rPr>
                <w:rFonts w:ascii="Arial" w:hAnsi="Arial" w:cs="Arial"/>
                <w:i/>
                <w:sz w:val="16"/>
                <w:szCs w:val="16"/>
              </w:rPr>
              <w:t>/</w:t>
            </w:r>
            <w:proofErr w:type="spellStart"/>
            <w:r w:rsidR="00FE7442" w:rsidRPr="00A65352">
              <w:rPr>
                <w:rFonts w:ascii="Arial" w:hAnsi="Arial" w:cs="Arial"/>
                <w:i/>
                <w:sz w:val="16"/>
                <w:szCs w:val="16"/>
              </w:rPr>
              <w:t>ych</w:t>
            </w:r>
            <w:proofErr w:type="spellEnd"/>
            <w:r w:rsidRPr="00A65352">
              <w:rPr>
                <w:rFonts w:ascii="Arial" w:hAnsi="Arial" w:cs="Arial"/>
                <w:i/>
                <w:sz w:val="16"/>
                <w:szCs w:val="16"/>
              </w:rPr>
              <w:t xml:space="preserve"> realizowany będzie projekt.</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A.4.9.3. Numer księgi wieczystej</w:t>
            </w:r>
          </w:p>
        </w:tc>
        <w:tc>
          <w:tcPr>
            <w:tcW w:w="2529" w:type="pct"/>
            <w:shd w:val="clear" w:color="auto" w:fill="auto"/>
          </w:tcPr>
          <w:p w:rsidR="00224761" w:rsidRPr="00A65352" w:rsidRDefault="00DE7AC2" w:rsidP="00FA1E9F">
            <w:pPr>
              <w:spacing w:after="0" w:line="240" w:lineRule="auto"/>
              <w:jc w:val="both"/>
              <w:rPr>
                <w:rFonts w:ascii="Arial" w:hAnsi="Arial" w:cs="Arial"/>
                <w:i/>
                <w:sz w:val="16"/>
                <w:szCs w:val="16"/>
              </w:rPr>
            </w:pPr>
            <w:r w:rsidRPr="00A65352">
              <w:rPr>
                <w:rFonts w:ascii="Arial" w:hAnsi="Arial" w:cs="Arial"/>
                <w:i/>
                <w:sz w:val="16"/>
                <w:szCs w:val="16"/>
              </w:rPr>
              <w:t xml:space="preserve">Należy podać numer księgi wieczystej nieruchomości, w której realizowany będzie </w:t>
            </w:r>
            <w:r w:rsidR="00195A3B" w:rsidRPr="00A65352">
              <w:rPr>
                <w:rFonts w:ascii="Arial" w:hAnsi="Arial" w:cs="Arial"/>
                <w:i/>
                <w:sz w:val="16"/>
                <w:szCs w:val="16"/>
              </w:rPr>
              <w:t>projekt/</w:t>
            </w:r>
            <w:r w:rsidRPr="00A65352">
              <w:rPr>
                <w:rFonts w:ascii="Arial" w:hAnsi="Arial" w:cs="Arial"/>
                <w:i/>
                <w:sz w:val="16"/>
                <w:szCs w:val="16"/>
              </w:rPr>
              <w:t>przeznaczo</w:t>
            </w:r>
            <w:r w:rsidR="00D60A49">
              <w:rPr>
                <w:rFonts w:ascii="Arial" w:hAnsi="Arial" w:cs="Arial"/>
                <w:i/>
                <w:sz w:val="16"/>
                <w:szCs w:val="16"/>
              </w:rPr>
              <w:t>nej na cele realizacji projektu (jeśli dotyczy).</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A.4.9.4. Tytuł prawny do dysponowania nieruchomością na cele realizacji projektu</w:t>
            </w:r>
          </w:p>
        </w:tc>
        <w:tc>
          <w:tcPr>
            <w:tcW w:w="2529" w:type="pct"/>
            <w:tcBorders>
              <w:bottom w:val="single" w:sz="4" w:space="0" w:color="auto"/>
            </w:tcBorders>
            <w:shd w:val="clear" w:color="auto" w:fill="auto"/>
          </w:tcPr>
          <w:p w:rsidR="00224761" w:rsidRPr="00A65352" w:rsidRDefault="00FE7442" w:rsidP="00FA1E9F">
            <w:pPr>
              <w:spacing w:after="0" w:line="240" w:lineRule="auto"/>
              <w:jc w:val="both"/>
              <w:rPr>
                <w:rFonts w:ascii="Arial" w:hAnsi="Arial" w:cs="Arial"/>
                <w:i/>
                <w:sz w:val="16"/>
                <w:szCs w:val="16"/>
              </w:rPr>
            </w:pPr>
            <w:r w:rsidRPr="00A65352">
              <w:rPr>
                <w:rFonts w:ascii="Arial" w:hAnsi="Arial" w:cs="Arial"/>
                <w:i/>
                <w:sz w:val="16"/>
                <w:szCs w:val="16"/>
              </w:rPr>
              <w:t>Należy wskazać tytuł prawny do dysponowania nieruchomością na cele realizacji projektu poprzez wpisanie jednej z poniższych opcji:</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Własność</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Współwłasność</w:t>
            </w:r>
          </w:p>
          <w:p w:rsidR="00830AA9" w:rsidRPr="00A65352" w:rsidRDefault="00830AA9"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Użytkowanie</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Użytkowanie wieczyste</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Dzierżawa</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Najem</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Użyczenie</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Spółdzielcze prawo do lokalu użytkowego</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Trwały zarząd</w:t>
            </w:r>
          </w:p>
          <w:p w:rsidR="00830AA9"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Służebność</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Inne (Jakie?)</w:t>
            </w:r>
          </w:p>
          <w:p w:rsidR="00A65352" w:rsidRDefault="00A65352" w:rsidP="00A65352">
            <w:pPr>
              <w:spacing w:after="0" w:line="240" w:lineRule="auto"/>
              <w:jc w:val="both"/>
              <w:rPr>
                <w:rFonts w:ascii="Arial" w:hAnsi="Arial" w:cs="Arial"/>
                <w:i/>
                <w:sz w:val="16"/>
                <w:szCs w:val="16"/>
              </w:rPr>
            </w:pPr>
            <w:r w:rsidRPr="00D371F0">
              <w:rPr>
                <w:rFonts w:ascii="Arial" w:hAnsi="Arial" w:cs="Arial"/>
                <w:i/>
                <w:sz w:val="16"/>
                <w:szCs w:val="16"/>
              </w:rPr>
              <w:t>W przypadku</w:t>
            </w:r>
            <w:r>
              <w:rPr>
                <w:rFonts w:ascii="Arial" w:hAnsi="Arial" w:cs="Arial"/>
                <w:i/>
                <w:sz w:val="16"/>
                <w:szCs w:val="16"/>
              </w:rPr>
              <w:t>,</w:t>
            </w:r>
            <w:r w:rsidRPr="00D371F0">
              <w:rPr>
                <w:rFonts w:ascii="Arial" w:hAnsi="Arial" w:cs="Arial"/>
                <w:i/>
                <w:sz w:val="16"/>
                <w:szCs w:val="16"/>
              </w:rPr>
              <w:t xml:space="preserve"> gdy na etapie aplikowania wnioskodawca nie posiada prawa do dysponowania nieruchomością</w:t>
            </w:r>
            <w:r>
              <w:rPr>
                <w:rFonts w:ascii="Arial" w:hAnsi="Arial" w:cs="Arial"/>
                <w:i/>
                <w:sz w:val="16"/>
                <w:szCs w:val="16"/>
              </w:rPr>
              <w:t>,</w:t>
            </w:r>
            <w:r w:rsidRPr="00D371F0">
              <w:rPr>
                <w:rFonts w:ascii="Arial" w:hAnsi="Arial" w:cs="Arial"/>
                <w:i/>
                <w:sz w:val="16"/>
                <w:szCs w:val="16"/>
              </w:rPr>
              <w:t xml:space="preserve"> należy przedstawić informację dotyczącą planowanego terminu uzyskania ww. prawa.</w:t>
            </w:r>
          </w:p>
          <w:p w:rsidR="00A65352" w:rsidRPr="00D371F0" w:rsidRDefault="00A65352" w:rsidP="00A65352">
            <w:pPr>
              <w:spacing w:after="0" w:line="240" w:lineRule="auto"/>
              <w:jc w:val="both"/>
              <w:rPr>
                <w:rFonts w:ascii="Arial" w:hAnsi="Arial" w:cs="Arial"/>
                <w:i/>
                <w:sz w:val="16"/>
                <w:szCs w:val="16"/>
              </w:rPr>
            </w:pPr>
          </w:p>
          <w:p w:rsidR="00A65352" w:rsidRPr="00A65352" w:rsidRDefault="00A65352" w:rsidP="00A65352">
            <w:pPr>
              <w:spacing w:after="0" w:line="240" w:lineRule="auto"/>
              <w:jc w:val="both"/>
              <w:rPr>
                <w:rFonts w:ascii="Arial" w:hAnsi="Arial" w:cs="Arial"/>
                <w:i/>
                <w:color w:val="FF0000"/>
                <w:sz w:val="16"/>
                <w:szCs w:val="16"/>
              </w:rPr>
            </w:pPr>
            <w:r w:rsidRPr="00D371F0">
              <w:rPr>
                <w:rFonts w:ascii="Arial" w:hAnsi="Arial" w:cs="Arial"/>
                <w:i/>
                <w:sz w:val="16"/>
                <w:szCs w:val="16"/>
              </w:rPr>
              <w:t>Wnioskodawca jest zobowiązany potwierdzić posiadanie prawa do dysponowania nieruchomością</w:t>
            </w:r>
            <w:r w:rsidRPr="00D371F0">
              <w:rPr>
                <w:rFonts w:ascii="Arial" w:hAnsi="Arial" w:cs="Arial"/>
                <w:i/>
                <w:color w:val="FF0000"/>
                <w:sz w:val="16"/>
                <w:szCs w:val="16"/>
              </w:rPr>
              <w:t xml:space="preserve"> </w:t>
            </w:r>
            <w:r w:rsidRPr="00F7417D">
              <w:rPr>
                <w:rFonts w:ascii="Arial" w:hAnsi="Arial" w:cs="Arial"/>
                <w:i/>
                <w:sz w:val="16"/>
                <w:szCs w:val="16"/>
              </w:rPr>
              <w:t xml:space="preserve">na cele realizacji </w:t>
            </w:r>
            <w:r w:rsidRPr="00F7417D">
              <w:rPr>
                <w:rFonts w:ascii="Arial" w:hAnsi="Arial" w:cs="Arial"/>
                <w:i/>
                <w:sz w:val="16"/>
                <w:szCs w:val="16"/>
              </w:rPr>
              <w:br/>
              <w:t xml:space="preserve"> projektu najpóźniej w dniu rozpoczęcia prac albo w terminie 12 miesięcy od dnia podpisania umowy o dofinansowanie </w:t>
            </w:r>
            <w:r>
              <w:rPr>
                <w:rFonts w:ascii="Arial" w:hAnsi="Arial" w:cs="Arial"/>
                <w:i/>
                <w:sz w:val="16"/>
                <w:szCs w:val="16"/>
              </w:rPr>
              <w:br/>
            </w:r>
            <w:r w:rsidRPr="00F7417D">
              <w:rPr>
                <w:rFonts w:ascii="Arial" w:hAnsi="Arial" w:cs="Arial"/>
                <w:i/>
                <w:sz w:val="16"/>
                <w:szCs w:val="16"/>
              </w:rPr>
              <w:t>w przypadku formuły „</w:t>
            </w:r>
            <w:r>
              <w:rPr>
                <w:rFonts w:ascii="Arial" w:hAnsi="Arial" w:cs="Arial"/>
                <w:i/>
                <w:sz w:val="16"/>
                <w:szCs w:val="16"/>
              </w:rPr>
              <w:t>z</w:t>
            </w:r>
            <w:r w:rsidRPr="00F7417D">
              <w:rPr>
                <w:rFonts w:ascii="Arial" w:hAnsi="Arial" w:cs="Arial"/>
                <w:i/>
                <w:sz w:val="16"/>
                <w:szCs w:val="16"/>
              </w:rPr>
              <w:t xml:space="preserve">aprojektuj i wybuduj” </w:t>
            </w:r>
            <w:r w:rsidRPr="00F7417D">
              <w:rPr>
                <w:rFonts w:ascii="Arial" w:hAnsi="Arial" w:cs="Arial"/>
                <w:i/>
                <w:spacing w:val="-4"/>
                <w:sz w:val="16"/>
                <w:szCs w:val="16"/>
              </w:rPr>
              <w:t>poprzez aktualizację pól A.4.9.1-A.4.9.5  wniosku o dofinansowanie</w:t>
            </w:r>
            <w:r w:rsidRPr="00A65352">
              <w:rPr>
                <w:rFonts w:ascii="Arial" w:hAnsi="Arial" w:cs="Arial"/>
                <w:i/>
                <w:color w:val="000000" w:themeColor="text1"/>
                <w:spacing w:val="-4"/>
                <w:sz w:val="16"/>
                <w:szCs w:val="16"/>
              </w:rPr>
              <w:t>.</w:t>
            </w:r>
            <w:r w:rsidRPr="00A65352">
              <w:rPr>
                <w:rFonts w:ascii="Arial" w:hAnsi="Arial" w:cs="Arial"/>
                <w:i/>
                <w:color w:val="000000" w:themeColor="text1"/>
                <w:sz w:val="16"/>
                <w:szCs w:val="16"/>
              </w:rPr>
              <w:t xml:space="preserve"> </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A.4.9.5. Kategoria/przeznaczenie obiektu</w:t>
            </w:r>
          </w:p>
        </w:tc>
        <w:tc>
          <w:tcPr>
            <w:tcW w:w="2529" w:type="pct"/>
            <w:shd w:val="clear" w:color="auto" w:fill="auto"/>
          </w:tcPr>
          <w:p w:rsidR="00224761" w:rsidRPr="005C08F8" w:rsidRDefault="00B73C56" w:rsidP="009C1E00">
            <w:pPr>
              <w:spacing w:after="0" w:line="240" w:lineRule="auto"/>
              <w:jc w:val="both"/>
              <w:rPr>
                <w:rFonts w:ascii="Arial" w:hAnsi="Arial" w:cs="Arial"/>
                <w:i/>
                <w:sz w:val="16"/>
                <w:szCs w:val="16"/>
                <w:highlight w:val="yellow"/>
              </w:rPr>
            </w:pPr>
            <w:r w:rsidRPr="007B614A">
              <w:rPr>
                <w:rFonts w:ascii="Arial" w:hAnsi="Arial" w:cs="Arial"/>
                <w:i/>
                <w:sz w:val="16"/>
                <w:szCs w:val="16"/>
              </w:rPr>
              <w:t>Z listy rozwijanej należy wybrać właściwą kategorię/</w:t>
            </w:r>
            <w:r w:rsidR="00195A3B" w:rsidRPr="007B614A">
              <w:rPr>
                <w:rFonts w:ascii="Arial" w:hAnsi="Arial" w:cs="Arial"/>
                <w:i/>
                <w:sz w:val="16"/>
                <w:szCs w:val="16"/>
              </w:rPr>
              <w:t xml:space="preserve"> </w:t>
            </w:r>
            <w:r w:rsidRPr="007B614A">
              <w:rPr>
                <w:rFonts w:ascii="Arial" w:hAnsi="Arial" w:cs="Arial"/>
                <w:i/>
                <w:sz w:val="16"/>
                <w:szCs w:val="16"/>
              </w:rPr>
              <w:t>przeznaczenie obiektu</w:t>
            </w:r>
            <w:r w:rsidR="000C1A02" w:rsidRPr="007B614A">
              <w:rPr>
                <w:rFonts w:ascii="Arial" w:hAnsi="Arial" w:cs="Arial"/>
                <w:i/>
                <w:sz w:val="16"/>
                <w:szCs w:val="16"/>
              </w:rPr>
              <w:t xml:space="preserve"> zgodnie z</w:t>
            </w:r>
            <w:r w:rsidR="007C638E" w:rsidRPr="007B614A">
              <w:rPr>
                <w:rFonts w:ascii="Arial" w:hAnsi="Arial" w:cs="Arial"/>
                <w:i/>
                <w:sz w:val="16"/>
                <w:szCs w:val="16"/>
              </w:rPr>
              <w:t xml:space="preserve"> zapisami</w:t>
            </w:r>
            <w:r w:rsidR="00913C69" w:rsidRPr="007B614A">
              <w:rPr>
                <w:rFonts w:ascii="Arial" w:hAnsi="Arial" w:cs="Arial"/>
                <w:i/>
                <w:sz w:val="16"/>
                <w:szCs w:val="16"/>
              </w:rPr>
              <w:t xml:space="preserve"> u</w:t>
            </w:r>
            <w:r w:rsidR="000C1A02" w:rsidRPr="007B614A">
              <w:rPr>
                <w:rFonts w:ascii="Arial" w:hAnsi="Arial" w:cs="Arial"/>
                <w:i/>
                <w:sz w:val="16"/>
                <w:szCs w:val="16"/>
              </w:rPr>
              <w:t>staw</w:t>
            </w:r>
            <w:r w:rsidR="007C638E" w:rsidRPr="007B614A">
              <w:rPr>
                <w:rFonts w:ascii="Arial" w:hAnsi="Arial" w:cs="Arial"/>
                <w:i/>
                <w:sz w:val="16"/>
                <w:szCs w:val="16"/>
              </w:rPr>
              <w:t>y z dnia 07</w:t>
            </w:r>
            <w:r w:rsidR="00CF6D0D" w:rsidRPr="007B614A">
              <w:rPr>
                <w:rFonts w:ascii="Arial" w:hAnsi="Arial" w:cs="Arial"/>
                <w:i/>
                <w:sz w:val="16"/>
                <w:szCs w:val="16"/>
              </w:rPr>
              <w:t xml:space="preserve"> lipca </w:t>
            </w:r>
            <w:r w:rsidR="007C638E" w:rsidRPr="007B614A">
              <w:rPr>
                <w:rFonts w:ascii="Arial" w:hAnsi="Arial" w:cs="Arial"/>
                <w:i/>
                <w:sz w:val="16"/>
                <w:szCs w:val="16"/>
              </w:rPr>
              <w:t xml:space="preserve">1994 </w:t>
            </w:r>
            <w:r w:rsidR="00291834" w:rsidRPr="007B614A">
              <w:rPr>
                <w:rFonts w:ascii="Arial" w:hAnsi="Arial" w:cs="Arial"/>
                <w:i/>
                <w:sz w:val="16"/>
                <w:szCs w:val="16"/>
              </w:rPr>
              <w:t xml:space="preserve">r. </w:t>
            </w:r>
            <w:r w:rsidR="00913C69" w:rsidRPr="007B614A">
              <w:rPr>
                <w:rFonts w:ascii="Arial" w:hAnsi="Arial" w:cs="Arial"/>
                <w:i/>
                <w:sz w:val="16"/>
                <w:szCs w:val="16"/>
              </w:rPr>
              <w:t>Prawo  b</w:t>
            </w:r>
            <w:r w:rsidR="000C1A02" w:rsidRPr="007B614A">
              <w:rPr>
                <w:rFonts w:ascii="Arial" w:hAnsi="Arial" w:cs="Arial"/>
                <w:i/>
                <w:sz w:val="16"/>
                <w:szCs w:val="16"/>
              </w:rPr>
              <w:t>udowlane</w:t>
            </w:r>
            <w:r w:rsidR="007C638E" w:rsidRPr="007B614A">
              <w:rPr>
                <w:rFonts w:ascii="Arial" w:hAnsi="Arial" w:cs="Arial"/>
                <w:i/>
                <w:sz w:val="16"/>
                <w:szCs w:val="16"/>
              </w:rPr>
              <w:t xml:space="preserve"> </w:t>
            </w:r>
            <w:r w:rsidR="00A65352" w:rsidRPr="007B614A">
              <w:rPr>
                <w:rFonts w:ascii="Arial" w:hAnsi="Arial" w:cs="Arial"/>
                <w:i/>
                <w:sz w:val="16"/>
                <w:szCs w:val="16"/>
              </w:rPr>
              <w:t>(</w:t>
            </w:r>
            <w:r w:rsidR="009C1E00">
              <w:rPr>
                <w:rFonts w:ascii="Arial" w:hAnsi="Arial" w:cs="Arial"/>
                <w:i/>
                <w:sz w:val="16"/>
                <w:szCs w:val="16"/>
              </w:rPr>
              <w:t xml:space="preserve"> tekst. jedn. </w:t>
            </w:r>
            <w:r w:rsidR="00A65352" w:rsidRPr="007B614A">
              <w:rPr>
                <w:rFonts w:ascii="Arial" w:hAnsi="Arial" w:cs="Arial"/>
                <w:i/>
                <w:sz w:val="16"/>
                <w:szCs w:val="16"/>
              </w:rPr>
              <w:t xml:space="preserve">Dz.U. z 2016 poz. 290 </w:t>
            </w:r>
            <w:r w:rsidR="009C1E00">
              <w:rPr>
                <w:rFonts w:ascii="Arial" w:hAnsi="Arial" w:cs="Arial"/>
                <w:i/>
                <w:sz w:val="16"/>
                <w:szCs w:val="16"/>
              </w:rPr>
              <w:t>ze zm</w:t>
            </w:r>
            <w:r w:rsidR="00A65352" w:rsidRPr="007B614A">
              <w:rPr>
                <w:rFonts w:ascii="Arial" w:hAnsi="Arial" w:cs="Arial"/>
                <w:i/>
                <w:sz w:val="16"/>
                <w:szCs w:val="16"/>
              </w:rPr>
              <w:t>.).</w:t>
            </w:r>
          </w:p>
        </w:tc>
      </w:tr>
      <w:tr w:rsidR="00DE7AC2" w:rsidRPr="001C5DDB" w:rsidTr="005C08F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kolejną lokalizację</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F6D0D" w:rsidRDefault="00DE7AC2" w:rsidP="00830AA9">
            <w:pPr>
              <w:spacing w:after="0" w:line="240" w:lineRule="auto"/>
              <w:jc w:val="both"/>
              <w:rPr>
                <w:rFonts w:ascii="Arial" w:hAnsi="Arial" w:cs="Arial"/>
                <w:i/>
                <w:sz w:val="16"/>
                <w:szCs w:val="16"/>
              </w:rPr>
            </w:pPr>
            <w:r w:rsidRPr="00CF6D0D">
              <w:rPr>
                <w:rFonts w:ascii="Arial" w:hAnsi="Arial" w:cs="Arial"/>
                <w:i/>
                <w:sz w:val="16"/>
                <w:szCs w:val="16"/>
              </w:rPr>
              <w:t xml:space="preserve">W przypadku kiedy projekt będzie realizowany na terenie kilku lokalizacji w ramach jednej miejscowości należy multiplikować </w:t>
            </w:r>
            <w:r w:rsidR="00830AA9" w:rsidRPr="00CF6D0D">
              <w:rPr>
                <w:rFonts w:ascii="Arial" w:hAnsi="Arial" w:cs="Arial"/>
                <w:i/>
                <w:sz w:val="16"/>
                <w:szCs w:val="16"/>
              </w:rPr>
              <w:t>sekcje</w:t>
            </w:r>
            <w:r w:rsidRPr="00CF6D0D">
              <w:rPr>
                <w:rFonts w:ascii="Arial" w:hAnsi="Arial" w:cs="Arial"/>
                <w:i/>
                <w:sz w:val="16"/>
                <w:szCs w:val="16"/>
              </w:rPr>
              <w:t xml:space="preserve"> A.4.9.1-A.4.9.5 poprzez zaznaczenie opcji „Dodaj kolejną lokalizację”.</w:t>
            </w:r>
          </w:p>
        </w:tc>
      </w:tr>
      <w:tr w:rsidR="00DE7AC2" w:rsidRPr="001C5DDB" w:rsidTr="005C08F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kolejne miejsce realizacji projektu</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F6D0D" w:rsidRDefault="00DE7AC2" w:rsidP="00830AA9">
            <w:pPr>
              <w:spacing w:after="0" w:line="240" w:lineRule="auto"/>
              <w:jc w:val="both"/>
              <w:rPr>
                <w:rFonts w:ascii="Arial" w:hAnsi="Arial" w:cs="Arial"/>
                <w:i/>
                <w:sz w:val="16"/>
                <w:szCs w:val="16"/>
              </w:rPr>
            </w:pPr>
            <w:r w:rsidRPr="00CF6D0D">
              <w:rPr>
                <w:rFonts w:ascii="Arial" w:hAnsi="Arial" w:cs="Arial"/>
                <w:i/>
                <w:sz w:val="16"/>
                <w:szCs w:val="16"/>
              </w:rPr>
              <w:t xml:space="preserve">W przypadku, kiedy projekt będzie realizowany </w:t>
            </w:r>
            <w:r w:rsidR="00D553CE" w:rsidRPr="00CF6D0D">
              <w:rPr>
                <w:rFonts w:ascii="Arial" w:hAnsi="Arial" w:cs="Arial"/>
                <w:i/>
                <w:sz w:val="16"/>
                <w:szCs w:val="16"/>
              </w:rPr>
              <w:br/>
            </w:r>
            <w:r w:rsidRPr="00CF6D0D">
              <w:rPr>
                <w:rFonts w:ascii="Arial" w:hAnsi="Arial" w:cs="Arial"/>
                <w:i/>
                <w:sz w:val="16"/>
                <w:szCs w:val="16"/>
              </w:rPr>
              <w:t xml:space="preserve">w kilku miejscowościach należy multiplikować </w:t>
            </w:r>
            <w:r w:rsidR="00830AA9" w:rsidRPr="00CF6D0D">
              <w:rPr>
                <w:rFonts w:ascii="Arial" w:hAnsi="Arial" w:cs="Arial"/>
                <w:i/>
                <w:sz w:val="16"/>
                <w:szCs w:val="16"/>
              </w:rPr>
              <w:t>sekcje</w:t>
            </w:r>
            <w:r w:rsidRPr="00CF6D0D">
              <w:rPr>
                <w:rFonts w:ascii="Arial" w:hAnsi="Arial" w:cs="Arial"/>
                <w:i/>
                <w:sz w:val="16"/>
                <w:szCs w:val="16"/>
              </w:rPr>
              <w:t xml:space="preserve"> A.4.3-A.4.9.5 poprzez zaznaczenie opcji „Dodaj kolejne miejsce realizacji projektu”.</w:t>
            </w:r>
          </w:p>
        </w:tc>
      </w:tr>
    </w:tbl>
    <w:p w:rsidR="00641D57" w:rsidRDefault="00641D57"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D0A02" w:rsidRPr="00CD7DDE" w:rsidTr="000E7F0A">
        <w:trPr>
          <w:trHeight w:val="37"/>
        </w:trPr>
        <w:tc>
          <w:tcPr>
            <w:tcW w:w="5000" w:type="pct"/>
            <w:shd w:val="pct10" w:color="auto" w:fill="auto"/>
          </w:tcPr>
          <w:p w:rsidR="008D0A02" w:rsidRPr="00CD7DDE" w:rsidRDefault="008D0A02" w:rsidP="000E7F0A">
            <w:pPr>
              <w:autoSpaceDE w:val="0"/>
              <w:autoSpaceDN w:val="0"/>
              <w:adjustRightInd w:val="0"/>
              <w:spacing w:after="0" w:line="240" w:lineRule="auto"/>
              <w:rPr>
                <w:rFonts w:ascii="Arial" w:hAnsi="Arial" w:cs="Arial"/>
                <w:b/>
                <w:color w:val="000000"/>
                <w:sz w:val="16"/>
                <w:szCs w:val="16"/>
                <w:lang w:eastAsia="pl-PL"/>
              </w:rPr>
            </w:pPr>
            <w:r w:rsidRPr="00CD7DDE">
              <w:rPr>
                <w:rFonts w:ascii="Arial" w:hAnsi="Arial" w:cs="Arial"/>
                <w:b/>
                <w:color w:val="000000"/>
                <w:sz w:val="16"/>
                <w:szCs w:val="16"/>
                <w:lang w:eastAsia="pl-PL"/>
              </w:rPr>
              <w:t>A.5. Czy projekt jest realizowany na terenie Specjalnej Strefy Włączenia?</w:t>
            </w:r>
          </w:p>
        </w:tc>
      </w:tr>
    </w:tbl>
    <w:p w:rsidR="008D0A02" w:rsidRDefault="008D0A02" w:rsidP="008D0A02">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8D0A02" w:rsidTr="000E7F0A">
        <w:tc>
          <w:tcPr>
            <w:tcW w:w="5000" w:type="pct"/>
            <w:shd w:val="clear" w:color="auto" w:fill="FFFFFF" w:themeFill="background1"/>
          </w:tcPr>
          <w:p w:rsidR="008D0A02" w:rsidRPr="002F5F22" w:rsidRDefault="008D0A02" w:rsidP="000E7F0A">
            <w:pPr>
              <w:pStyle w:val="Default"/>
              <w:jc w:val="both"/>
              <w:rPr>
                <w:rFonts w:ascii="Arial" w:hAnsi="Arial" w:cs="Arial"/>
                <w:sz w:val="16"/>
                <w:szCs w:val="16"/>
              </w:rPr>
            </w:pPr>
            <w:r w:rsidRPr="002F5F22">
              <w:rPr>
                <w:rFonts w:ascii="Arial" w:hAnsi="Arial" w:cs="Arial"/>
                <w:i/>
                <w:iCs/>
                <w:sz w:val="16"/>
                <w:szCs w:val="16"/>
              </w:rPr>
              <w:t xml:space="preserve">Specjalna Strefa Włączenia (SSW) to obszary o szczególnie niekorzystnych uwarunkowaniach pod względem dostępności komunikacyjnej, istniejącej infrastruktury publicznej, cechujące się wysokim poziomem bezrobocia i niską atrakcyjnością gospodarczą. </w:t>
            </w:r>
          </w:p>
          <w:p w:rsidR="00D00B10" w:rsidRDefault="008D0A02" w:rsidP="000E7F0A">
            <w:pPr>
              <w:pStyle w:val="Default"/>
              <w:jc w:val="both"/>
              <w:rPr>
                <w:rFonts w:ascii="Arial" w:hAnsi="Arial" w:cs="Arial"/>
                <w:i/>
                <w:iCs/>
                <w:sz w:val="16"/>
                <w:szCs w:val="16"/>
              </w:rPr>
            </w:pPr>
            <w:r w:rsidRPr="007B614A">
              <w:rPr>
                <w:rFonts w:ascii="Arial" w:hAnsi="Arial" w:cs="Arial"/>
                <w:i/>
                <w:iCs/>
                <w:sz w:val="16"/>
                <w:szCs w:val="16"/>
              </w:rPr>
              <w:t xml:space="preserve">SSW została wyznaczona uchwałą Zarządu Województwa Zachodniopomorskiego nr 653/14 z 22 kwietnia 2014 r. </w:t>
            </w:r>
            <w:r w:rsidRPr="007B614A">
              <w:rPr>
                <w:rFonts w:ascii="Arial" w:hAnsi="Arial" w:cs="Arial"/>
                <w:i/>
                <w:iCs/>
                <w:sz w:val="16"/>
                <w:szCs w:val="16"/>
              </w:rPr>
              <w:br/>
              <w:t xml:space="preserve">i zaktualizowana na podstawie uchwał nr 838/15 z dnia 2 czerwca 2015 r., 1497/15 z dnia 7 października 2015 r. oraz  979/16 </w:t>
            </w:r>
            <w:r w:rsidRPr="007B614A">
              <w:rPr>
                <w:rFonts w:ascii="Arial" w:hAnsi="Arial" w:cs="Arial"/>
                <w:i/>
                <w:iCs/>
                <w:sz w:val="16"/>
                <w:szCs w:val="16"/>
              </w:rPr>
              <w:br/>
              <w:t>z dnia 29 czerwca 2016 r.</w:t>
            </w:r>
            <w:r w:rsidRPr="002F5F22">
              <w:rPr>
                <w:rFonts w:ascii="Arial" w:hAnsi="Arial" w:cs="Arial"/>
                <w:i/>
                <w:iCs/>
                <w:sz w:val="16"/>
                <w:szCs w:val="16"/>
              </w:rPr>
              <w:t xml:space="preserve">   </w:t>
            </w:r>
          </w:p>
          <w:p w:rsidR="008D0A02" w:rsidRPr="002F5F22" w:rsidRDefault="00D00B10" w:rsidP="00F877DB">
            <w:pPr>
              <w:pStyle w:val="Default"/>
              <w:rPr>
                <w:rFonts w:ascii="Arial" w:hAnsi="Arial" w:cs="Arial"/>
                <w:i/>
                <w:iCs/>
                <w:sz w:val="16"/>
                <w:szCs w:val="16"/>
              </w:rPr>
            </w:pPr>
            <w:r>
              <w:rPr>
                <w:rFonts w:ascii="Arial" w:hAnsi="Arial" w:cs="Arial"/>
                <w:i/>
                <w:iCs/>
                <w:sz w:val="16"/>
                <w:szCs w:val="16"/>
              </w:rPr>
              <w:t xml:space="preserve">W ramach naboru nr </w:t>
            </w:r>
            <w:r w:rsidRPr="00D00B10">
              <w:rPr>
                <w:rFonts w:ascii="Arial" w:hAnsi="Arial" w:cs="Arial"/>
                <w:i/>
                <w:iCs/>
                <w:sz w:val="16"/>
                <w:szCs w:val="16"/>
              </w:rPr>
              <w:t>RPZP.02.0</w:t>
            </w:r>
            <w:r w:rsidR="007E7B37">
              <w:rPr>
                <w:rFonts w:ascii="Arial" w:hAnsi="Arial" w:cs="Arial"/>
                <w:i/>
                <w:iCs/>
                <w:sz w:val="16"/>
                <w:szCs w:val="16"/>
              </w:rPr>
              <w:t>3</w:t>
            </w:r>
            <w:r w:rsidRPr="00D00B10">
              <w:rPr>
                <w:rFonts w:ascii="Arial" w:hAnsi="Arial" w:cs="Arial"/>
                <w:i/>
                <w:iCs/>
                <w:sz w:val="16"/>
                <w:szCs w:val="16"/>
              </w:rPr>
              <w:t>.00-IZ.00-32-001/16 należy uwzględnić obszar SSW obowiązu</w:t>
            </w:r>
            <w:r>
              <w:rPr>
                <w:rFonts w:ascii="Arial" w:hAnsi="Arial" w:cs="Arial"/>
                <w:i/>
                <w:iCs/>
                <w:sz w:val="16"/>
                <w:szCs w:val="16"/>
              </w:rPr>
              <w:t xml:space="preserve">jący w dniu ogłoszenia </w:t>
            </w:r>
            <w:r w:rsidRPr="00D00B10">
              <w:rPr>
                <w:rFonts w:ascii="Arial" w:hAnsi="Arial" w:cs="Arial"/>
                <w:i/>
                <w:iCs/>
                <w:sz w:val="16"/>
                <w:szCs w:val="16"/>
              </w:rPr>
              <w:t>naboru zgodnie z ww. uchwałami Zarządu Województwa Zachodniopomorskiego oraz nowe gminy dołączone do SSW w wyniku jej aktualizacji, jeżeli aktualizacja ta nastąpi w okre</w:t>
            </w:r>
            <w:r>
              <w:rPr>
                <w:rFonts w:ascii="Arial" w:hAnsi="Arial" w:cs="Arial"/>
                <w:i/>
                <w:iCs/>
                <w:sz w:val="16"/>
                <w:szCs w:val="16"/>
              </w:rPr>
              <w:t xml:space="preserve">sie od dnia ogłoszenia naboru nr </w:t>
            </w:r>
            <w:r w:rsidRPr="00D00B10">
              <w:rPr>
                <w:rFonts w:ascii="Arial" w:hAnsi="Arial" w:cs="Arial"/>
                <w:i/>
                <w:iCs/>
                <w:sz w:val="16"/>
                <w:szCs w:val="16"/>
              </w:rPr>
              <w:t>RPZP.02.0</w:t>
            </w:r>
            <w:r w:rsidR="007E7B37">
              <w:rPr>
                <w:rFonts w:ascii="Arial" w:hAnsi="Arial" w:cs="Arial"/>
                <w:i/>
                <w:iCs/>
                <w:sz w:val="16"/>
                <w:szCs w:val="16"/>
              </w:rPr>
              <w:t>3</w:t>
            </w:r>
            <w:r w:rsidR="00832A2D">
              <w:rPr>
                <w:rFonts w:ascii="Arial" w:hAnsi="Arial" w:cs="Arial"/>
                <w:i/>
                <w:iCs/>
                <w:sz w:val="16"/>
                <w:szCs w:val="16"/>
              </w:rPr>
              <w:t xml:space="preserve"> </w:t>
            </w:r>
            <w:r w:rsidRPr="00D00B10">
              <w:rPr>
                <w:rFonts w:ascii="Arial" w:hAnsi="Arial" w:cs="Arial"/>
                <w:i/>
                <w:iCs/>
                <w:sz w:val="16"/>
                <w:szCs w:val="16"/>
              </w:rPr>
              <w:t>.00-IZ.00-32-001/16</w:t>
            </w:r>
            <w:r>
              <w:rPr>
                <w:rFonts w:ascii="Arial" w:hAnsi="Arial" w:cs="Arial"/>
                <w:i/>
                <w:iCs/>
                <w:sz w:val="16"/>
                <w:szCs w:val="16"/>
              </w:rPr>
              <w:t xml:space="preserve"> </w:t>
            </w:r>
            <w:r w:rsidRPr="00D00B10">
              <w:rPr>
                <w:rFonts w:ascii="Arial" w:hAnsi="Arial" w:cs="Arial"/>
                <w:i/>
                <w:iCs/>
                <w:sz w:val="16"/>
                <w:szCs w:val="16"/>
              </w:rPr>
              <w:t>do dnia złożenia pisemnego wniosku o przyznanie pomocy.</w:t>
            </w:r>
          </w:p>
          <w:p w:rsidR="008D0A02" w:rsidRDefault="008D0A02" w:rsidP="000E7F0A">
            <w:pPr>
              <w:pStyle w:val="Default"/>
              <w:jc w:val="both"/>
              <w:rPr>
                <w:rFonts w:ascii="Arial" w:hAnsi="Arial" w:cs="Arial"/>
                <w:i/>
                <w:iCs/>
                <w:sz w:val="16"/>
                <w:szCs w:val="16"/>
              </w:rPr>
            </w:pPr>
            <w:r w:rsidRPr="008B3314">
              <w:rPr>
                <w:rFonts w:ascii="Arial" w:hAnsi="Arial" w:cs="Arial"/>
                <w:i/>
                <w:iCs/>
                <w:sz w:val="16"/>
                <w:szCs w:val="16"/>
              </w:rPr>
              <w:t xml:space="preserve">Należy zaznaczyć odpowiedź „Tak” w przypadku, gdy projekt o charakterze stacjonarnym realizowany będzie jedynie na terenie </w:t>
            </w:r>
            <w:r>
              <w:rPr>
                <w:rFonts w:ascii="Arial" w:hAnsi="Arial" w:cs="Arial"/>
                <w:i/>
                <w:iCs/>
                <w:sz w:val="16"/>
                <w:szCs w:val="16"/>
              </w:rPr>
              <w:t xml:space="preserve">SSW. </w:t>
            </w:r>
          </w:p>
          <w:p w:rsidR="008D0A02" w:rsidRDefault="008D0A02" w:rsidP="000E7F0A">
            <w:pPr>
              <w:pStyle w:val="Default"/>
              <w:jc w:val="both"/>
              <w:rPr>
                <w:rFonts w:ascii="Arial" w:hAnsi="Arial" w:cs="Arial"/>
                <w:i/>
                <w:iCs/>
                <w:sz w:val="16"/>
                <w:szCs w:val="16"/>
              </w:rPr>
            </w:pPr>
            <w:r w:rsidRPr="008B3314">
              <w:rPr>
                <w:rFonts w:ascii="Arial" w:hAnsi="Arial" w:cs="Arial"/>
                <w:i/>
                <w:iCs/>
                <w:sz w:val="16"/>
                <w:szCs w:val="16"/>
              </w:rPr>
              <w:t xml:space="preserve">Należy zaznaczyć odpowiedź „Nie” w przypadku, gdy projekt o charakterze stacjonarnym nie będzie realizowany na terenie </w:t>
            </w:r>
            <w:r>
              <w:rPr>
                <w:rFonts w:ascii="Arial" w:hAnsi="Arial" w:cs="Arial"/>
                <w:i/>
                <w:iCs/>
                <w:sz w:val="16"/>
                <w:szCs w:val="16"/>
              </w:rPr>
              <w:t>SSW</w:t>
            </w:r>
            <w:r w:rsidRPr="008B3314">
              <w:rPr>
                <w:rFonts w:ascii="Arial" w:hAnsi="Arial" w:cs="Arial"/>
                <w:i/>
                <w:iCs/>
                <w:sz w:val="16"/>
                <w:szCs w:val="16"/>
              </w:rPr>
              <w:t xml:space="preserve"> oraz w przypadku projektów o charakterze niestacjonarnym. </w:t>
            </w:r>
          </w:p>
          <w:p w:rsidR="008D0A02" w:rsidRDefault="008D0A02" w:rsidP="000E7F0A">
            <w:pPr>
              <w:spacing w:after="0" w:line="240" w:lineRule="auto"/>
              <w:jc w:val="both"/>
              <w:rPr>
                <w:rFonts w:ascii="Arial" w:hAnsi="Arial" w:cs="Arial"/>
                <w:sz w:val="16"/>
                <w:szCs w:val="16"/>
              </w:rPr>
            </w:pPr>
            <w:r w:rsidRPr="008B3314">
              <w:rPr>
                <w:rFonts w:ascii="Arial" w:hAnsi="Arial" w:cs="Arial"/>
                <w:i/>
                <w:iCs/>
                <w:sz w:val="16"/>
                <w:szCs w:val="16"/>
              </w:rPr>
              <w:t>Odpowiedź „Częściowo” należy zaznaczyć w przypadku, gdy projekt o charakterze stacjonarnym będzie realizowany w kilku miejscach, przy czym jedynie część z nich z</w:t>
            </w:r>
            <w:r>
              <w:rPr>
                <w:rFonts w:ascii="Arial" w:hAnsi="Arial" w:cs="Arial"/>
                <w:i/>
                <w:iCs/>
                <w:sz w:val="16"/>
                <w:szCs w:val="16"/>
              </w:rPr>
              <w:t xml:space="preserve">najdować się będzie na terenie SSW. W przypadku wybrania opcji „Częściowo” </w:t>
            </w:r>
            <w:r w:rsidRPr="008B3314">
              <w:rPr>
                <w:rFonts w:ascii="Arial" w:hAnsi="Arial" w:cs="Arial"/>
                <w:i/>
                <w:iCs/>
                <w:sz w:val="16"/>
                <w:szCs w:val="16"/>
              </w:rPr>
              <w:t xml:space="preserve">odpowiedź należy uzasadnić. </w:t>
            </w:r>
          </w:p>
        </w:tc>
      </w:tr>
    </w:tbl>
    <w:p w:rsidR="008D0A02" w:rsidRDefault="008D0A02" w:rsidP="008D0A02">
      <w:pPr>
        <w:spacing w:after="0" w:line="240" w:lineRule="auto"/>
        <w:jc w:val="both"/>
        <w:rPr>
          <w:rFonts w:ascii="Arial" w:hAnsi="Arial" w:cs="Arial"/>
          <w:sz w:val="16"/>
          <w:szCs w:val="16"/>
        </w:rPr>
      </w:pPr>
    </w:p>
    <w:p w:rsidR="00CC1CBC" w:rsidRDefault="00CC1CBC" w:rsidP="008D0A02">
      <w:pPr>
        <w:spacing w:after="0" w:line="240" w:lineRule="auto"/>
        <w:jc w:val="both"/>
        <w:rPr>
          <w:rFonts w:ascii="Arial" w:hAnsi="Arial" w:cs="Arial"/>
          <w:sz w:val="16"/>
          <w:szCs w:val="16"/>
        </w:rPr>
      </w:pPr>
    </w:p>
    <w:p w:rsidR="00CC1CBC" w:rsidRDefault="00CC1CBC" w:rsidP="008D0A02">
      <w:pPr>
        <w:spacing w:after="0" w:line="240" w:lineRule="auto"/>
        <w:jc w:val="both"/>
        <w:rPr>
          <w:rFonts w:ascii="Arial" w:hAnsi="Arial" w:cs="Arial"/>
          <w:sz w:val="16"/>
          <w:szCs w:val="16"/>
        </w:rPr>
      </w:pPr>
    </w:p>
    <w:tbl>
      <w:tblPr>
        <w:tblStyle w:val="Tabela-Siatka"/>
        <w:tblW w:w="5000" w:type="pct"/>
        <w:tblLook w:val="04A0"/>
      </w:tblPr>
      <w:tblGrid>
        <w:gridCol w:w="9429"/>
      </w:tblGrid>
      <w:tr w:rsidR="008D0A02" w:rsidTr="000E7F0A">
        <w:tc>
          <w:tcPr>
            <w:tcW w:w="5000" w:type="pct"/>
          </w:tcPr>
          <w:p w:rsidR="008D0A02" w:rsidRDefault="008D0A02" w:rsidP="000E7F0A">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lastRenderedPageBreak/>
              <w:t>Tak</w:t>
            </w:r>
          </w:p>
          <w:p w:rsidR="008D0A02" w:rsidRDefault="008D0A02" w:rsidP="000E7F0A">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Nie</w:t>
            </w:r>
          </w:p>
          <w:p w:rsidR="008D0A02" w:rsidRPr="00641D57" w:rsidRDefault="008D0A02" w:rsidP="000E7F0A">
            <w:pPr>
              <w:pStyle w:val="Akapitzlist"/>
              <w:numPr>
                <w:ilvl w:val="0"/>
                <w:numId w:val="7"/>
              </w:numPr>
              <w:spacing w:after="0" w:line="240" w:lineRule="auto"/>
              <w:rPr>
                <w:rFonts w:ascii="Arial" w:hAnsi="Arial" w:cs="Arial"/>
                <w:sz w:val="16"/>
                <w:szCs w:val="16"/>
              </w:rPr>
            </w:pPr>
            <w:r>
              <w:rPr>
                <w:rFonts w:ascii="Arial" w:hAnsi="Arial" w:cs="Arial"/>
                <w:sz w:val="16"/>
                <w:szCs w:val="16"/>
              </w:rPr>
              <w:t>Częściowo</w:t>
            </w:r>
          </w:p>
        </w:tc>
      </w:tr>
    </w:tbl>
    <w:p w:rsidR="008D0A02" w:rsidRDefault="008D0A02" w:rsidP="008D0A02">
      <w:pPr>
        <w:spacing w:after="0" w:line="240" w:lineRule="auto"/>
        <w:jc w:val="both"/>
        <w:rPr>
          <w:rFonts w:ascii="Arial" w:hAnsi="Arial" w:cs="Arial"/>
          <w:sz w:val="16"/>
          <w:szCs w:val="16"/>
        </w:rPr>
      </w:pPr>
    </w:p>
    <w:tbl>
      <w:tblPr>
        <w:tblStyle w:val="Tabela-Siatka"/>
        <w:tblW w:w="5000" w:type="pct"/>
        <w:tblLook w:val="04A0"/>
      </w:tblPr>
      <w:tblGrid>
        <w:gridCol w:w="1705"/>
        <w:gridCol w:w="7724"/>
      </w:tblGrid>
      <w:tr w:rsidR="008D0A02" w:rsidTr="000E7F0A">
        <w:tc>
          <w:tcPr>
            <w:tcW w:w="904" w:type="pct"/>
          </w:tcPr>
          <w:p w:rsidR="008D0A02" w:rsidRDefault="008D0A02" w:rsidP="000E7F0A">
            <w:pPr>
              <w:spacing w:after="0" w:line="240" w:lineRule="auto"/>
              <w:jc w:val="both"/>
              <w:rPr>
                <w:rFonts w:ascii="Arial" w:hAnsi="Arial" w:cs="Arial"/>
                <w:sz w:val="16"/>
                <w:szCs w:val="16"/>
              </w:rPr>
            </w:pPr>
            <w:r>
              <w:rPr>
                <w:rFonts w:ascii="Arial" w:hAnsi="Arial" w:cs="Arial"/>
                <w:sz w:val="16"/>
                <w:szCs w:val="16"/>
              </w:rPr>
              <w:t>Uzasadnienie</w:t>
            </w:r>
          </w:p>
        </w:tc>
        <w:tc>
          <w:tcPr>
            <w:tcW w:w="4096" w:type="pct"/>
            <w:shd w:val="clear" w:color="auto" w:fill="FFFFFF" w:themeFill="background1"/>
          </w:tcPr>
          <w:p w:rsidR="008D0A02" w:rsidRPr="00641D57" w:rsidRDefault="008D0A02" w:rsidP="000E7F0A">
            <w:pPr>
              <w:spacing w:after="0" w:line="240" w:lineRule="auto"/>
              <w:jc w:val="both"/>
              <w:rPr>
                <w:rFonts w:ascii="Arial" w:hAnsi="Arial" w:cs="Arial"/>
                <w:i/>
                <w:sz w:val="16"/>
                <w:szCs w:val="16"/>
              </w:rPr>
            </w:pPr>
            <w:r w:rsidRPr="00641D57">
              <w:rPr>
                <w:rFonts w:ascii="Arial" w:hAnsi="Arial" w:cs="Arial"/>
                <w:i/>
                <w:sz w:val="16"/>
                <w:szCs w:val="16"/>
              </w:rPr>
              <w:t xml:space="preserve">(maksymalnie </w:t>
            </w:r>
            <w:r w:rsidRPr="007D3C2D">
              <w:rPr>
                <w:rFonts w:ascii="Arial" w:hAnsi="Arial" w:cs="Arial"/>
                <w:i/>
                <w:sz w:val="16"/>
                <w:szCs w:val="16"/>
              </w:rPr>
              <w:t>2000 znaków</w:t>
            </w:r>
            <w:r w:rsidRPr="00641D57">
              <w:rPr>
                <w:rFonts w:ascii="Arial" w:hAnsi="Arial" w:cs="Arial"/>
                <w:i/>
                <w:sz w:val="16"/>
                <w:szCs w:val="16"/>
              </w:rPr>
              <w:t>)</w:t>
            </w:r>
          </w:p>
          <w:p w:rsidR="008D0A02" w:rsidRDefault="008D0A02" w:rsidP="000E7F0A">
            <w:pPr>
              <w:spacing w:after="0" w:line="240" w:lineRule="auto"/>
              <w:jc w:val="both"/>
              <w:rPr>
                <w:rFonts w:ascii="Arial" w:hAnsi="Arial" w:cs="Arial"/>
                <w:sz w:val="16"/>
                <w:szCs w:val="16"/>
              </w:rPr>
            </w:pPr>
            <w:r w:rsidRPr="00E30FB6">
              <w:rPr>
                <w:rFonts w:ascii="Arial" w:hAnsi="Arial" w:cs="Arial"/>
                <w:i/>
                <w:sz w:val="16"/>
                <w:szCs w:val="16"/>
              </w:rPr>
              <w:t>W przypadku zaznaczenia opcji „Częściowo” należy wypełnić niniejsze pole.</w:t>
            </w:r>
          </w:p>
        </w:tc>
      </w:tr>
    </w:tbl>
    <w:p w:rsidR="008D0A02" w:rsidRDefault="008D0A02"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1D57" w:rsidRPr="001C5DDB" w:rsidTr="008367F7">
        <w:trPr>
          <w:trHeight w:val="37"/>
        </w:trPr>
        <w:tc>
          <w:tcPr>
            <w:tcW w:w="5000" w:type="pct"/>
            <w:shd w:val="pct10" w:color="auto" w:fill="auto"/>
          </w:tcPr>
          <w:p w:rsidR="00641D57" w:rsidRPr="00641D57" w:rsidRDefault="00641D57" w:rsidP="00B53CD5">
            <w:pPr>
              <w:autoSpaceDE w:val="0"/>
              <w:autoSpaceDN w:val="0"/>
              <w:adjustRightInd w:val="0"/>
              <w:spacing w:after="0" w:line="240" w:lineRule="auto"/>
              <w:rPr>
                <w:rFonts w:ascii="Arial" w:hAnsi="Arial" w:cs="Arial"/>
                <w:b/>
                <w:bCs/>
                <w:color w:val="000000"/>
                <w:sz w:val="16"/>
                <w:szCs w:val="16"/>
                <w:lang w:eastAsia="pl-PL"/>
              </w:rPr>
            </w:pPr>
            <w:r>
              <w:rPr>
                <w:rFonts w:ascii="Arial" w:hAnsi="Arial" w:cs="Arial"/>
                <w:b/>
                <w:color w:val="000000"/>
                <w:sz w:val="16"/>
                <w:szCs w:val="16"/>
                <w:lang w:eastAsia="pl-PL"/>
              </w:rPr>
              <w:t>A</w:t>
            </w:r>
            <w:r w:rsidR="00B53CD5">
              <w:rPr>
                <w:rFonts w:ascii="Arial" w:hAnsi="Arial" w:cs="Arial"/>
                <w:b/>
                <w:color w:val="000000"/>
                <w:sz w:val="16"/>
                <w:szCs w:val="16"/>
                <w:lang w:eastAsia="pl-PL"/>
              </w:rPr>
              <w:t>.9</w:t>
            </w:r>
            <w:r>
              <w:rPr>
                <w:rFonts w:ascii="Arial" w:hAnsi="Arial" w:cs="Arial"/>
                <w:b/>
                <w:color w:val="000000"/>
                <w:sz w:val="16"/>
                <w:szCs w:val="16"/>
                <w:lang w:eastAsia="pl-PL"/>
              </w:rPr>
              <w:t xml:space="preserve">. </w:t>
            </w:r>
            <w:r w:rsidR="00B53CD5">
              <w:rPr>
                <w:rFonts w:ascii="Arial" w:hAnsi="Arial" w:cs="Arial"/>
                <w:b/>
                <w:bCs/>
                <w:color w:val="000000"/>
                <w:sz w:val="16"/>
                <w:szCs w:val="16"/>
                <w:lang w:eastAsia="pl-PL"/>
              </w:rPr>
              <w:t>Zintegrowane Inwestycje Terytorialne</w:t>
            </w:r>
          </w:p>
        </w:tc>
      </w:tr>
    </w:tbl>
    <w:p w:rsidR="00641D57" w:rsidRDefault="00641D57" w:rsidP="00FA1E9F">
      <w:pPr>
        <w:pStyle w:val="Bezodstpw"/>
        <w:jc w:val="both"/>
        <w:rPr>
          <w:rFonts w:ascii="Arial" w:hAnsi="Arial" w:cs="Arial"/>
          <w:bCs/>
          <w:iCs/>
          <w:sz w:val="16"/>
          <w:szCs w:val="16"/>
        </w:rPr>
      </w:pPr>
    </w:p>
    <w:tbl>
      <w:tblPr>
        <w:tblStyle w:val="Tabela-Siatka"/>
        <w:tblW w:w="5000" w:type="pct"/>
        <w:tblLook w:val="04A0"/>
      </w:tblPr>
      <w:tblGrid>
        <w:gridCol w:w="4682"/>
        <w:gridCol w:w="4747"/>
      </w:tblGrid>
      <w:tr w:rsidR="00D02676" w:rsidTr="007818C5">
        <w:tc>
          <w:tcPr>
            <w:tcW w:w="2483" w:type="pct"/>
            <w:vMerge w:val="restart"/>
            <w:shd w:val="pct10" w:color="auto" w:fill="auto"/>
            <w:vAlign w:val="center"/>
          </w:tcPr>
          <w:p w:rsidR="00D02676" w:rsidRPr="005D6B8A" w:rsidRDefault="00730916" w:rsidP="00221CBD">
            <w:pPr>
              <w:pStyle w:val="Bezodstpw"/>
              <w:rPr>
                <w:rFonts w:ascii="Arial" w:hAnsi="Arial" w:cs="Arial"/>
                <w:b/>
                <w:bCs/>
                <w:iCs/>
                <w:sz w:val="16"/>
                <w:szCs w:val="16"/>
              </w:rPr>
            </w:pPr>
            <w:r>
              <w:rPr>
                <w:rFonts w:ascii="Arial" w:hAnsi="Arial" w:cs="Arial"/>
                <w:b/>
                <w:bCs/>
                <w:iCs/>
                <w:sz w:val="16"/>
                <w:szCs w:val="16"/>
              </w:rPr>
              <w:t>A.9</w:t>
            </w:r>
            <w:r w:rsidR="00D02676" w:rsidRPr="00641D57">
              <w:rPr>
                <w:rFonts w:ascii="Arial" w:hAnsi="Arial" w:cs="Arial"/>
                <w:b/>
                <w:bCs/>
                <w:iCs/>
                <w:sz w:val="16"/>
                <w:szCs w:val="16"/>
              </w:rPr>
              <w:t xml:space="preserve">.1. </w:t>
            </w:r>
            <w:r w:rsidR="005D6B8A" w:rsidRPr="005D6B8A">
              <w:rPr>
                <w:rFonts w:ascii="Arial" w:hAnsi="Arial" w:cs="Arial"/>
                <w:b/>
                <w:bCs/>
                <w:iCs/>
                <w:sz w:val="16"/>
                <w:szCs w:val="16"/>
              </w:rPr>
              <w:t>Czy projekt jest wskazany na liście priorytetow</w:t>
            </w:r>
            <w:r w:rsidR="00221CBD">
              <w:rPr>
                <w:rFonts w:ascii="Arial" w:hAnsi="Arial" w:cs="Arial"/>
                <w:b/>
                <w:bCs/>
                <w:iCs/>
                <w:sz w:val="16"/>
                <w:szCs w:val="16"/>
              </w:rPr>
              <w:t>ej</w:t>
            </w:r>
            <w:r w:rsidR="00DE047C">
              <w:rPr>
                <w:rFonts w:ascii="Arial" w:hAnsi="Arial" w:cs="Arial"/>
                <w:b/>
                <w:bCs/>
                <w:iCs/>
                <w:sz w:val="16"/>
                <w:szCs w:val="16"/>
              </w:rPr>
              <w:t xml:space="preserve"> ZIT</w:t>
            </w:r>
            <w:r w:rsidR="005D6B8A" w:rsidRPr="005D6B8A">
              <w:rPr>
                <w:rFonts w:ascii="Arial" w:hAnsi="Arial" w:cs="Arial"/>
                <w:b/>
                <w:bCs/>
                <w:iCs/>
                <w:sz w:val="16"/>
                <w:szCs w:val="16"/>
              </w:rPr>
              <w:t>?</w:t>
            </w:r>
          </w:p>
        </w:tc>
        <w:tc>
          <w:tcPr>
            <w:tcW w:w="2517" w:type="pct"/>
            <w:tcBorders>
              <w:bottom w:val="single" w:sz="4" w:space="0" w:color="auto"/>
            </w:tcBorders>
            <w:vAlign w:val="center"/>
          </w:tcPr>
          <w:p w:rsidR="00D02676" w:rsidRDefault="00D02676" w:rsidP="0012156E">
            <w:pPr>
              <w:pStyle w:val="Akapitzlist"/>
              <w:numPr>
                <w:ilvl w:val="0"/>
                <w:numId w:val="38"/>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Tak</w:t>
            </w:r>
          </w:p>
          <w:p w:rsidR="00D02676" w:rsidRPr="00641D57" w:rsidRDefault="00D02676" w:rsidP="0012156E">
            <w:pPr>
              <w:pStyle w:val="Akapitzlist"/>
              <w:numPr>
                <w:ilvl w:val="0"/>
                <w:numId w:val="38"/>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Nie</w:t>
            </w:r>
          </w:p>
        </w:tc>
      </w:tr>
      <w:tr w:rsidR="00D02676" w:rsidRPr="00394C3F" w:rsidTr="007818C5">
        <w:trPr>
          <w:trHeight w:val="182"/>
        </w:trPr>
        <w:tc>
          <w:tcPr>
            <w:tcW w:w="2483" w:type="pct"/>
            <w:vMerge/>
            <w:shd w:val="pct10" w:color="auto" w:fill="auto"/>
            <w:vAlign w:val="center"/>
          </w:tcPr>
          <w:p w:rsidR="00D02676" w:rsidRPr="00641D57" w:rsidRDefault="00D02676" w:rsidP="00641D57">
            <w:pPr>
              <w:pStyle w:val="Bezodstpw"/>
              <w:rPr>
                <w:rFonts w:ascii="Arial" w:hAnsi="Arial" w:cs="Arial"/>
                <w:b/>
                <w:bCs/>
                <w:iCs/>
                <w:sz w:val="16"/>
                <w:szCs w:val="16"/>
              </w:rPr>
            </w:pPr>
          </w:p>
        </w:tc>
        <w:tc>
          <w:tcPr>
            <w:tcW w:w="2517" w:type="pct"/>
            <w:shd w:val="clear" w:color="auto" w:fill="auto"/>
            <w:vAlign w:val="center"/>
          </w:tcPr>
          <w:p w:rsidR="00D02676" w:rsidRPr="00394C3F" w:rsidRDefault="00F62308" w:rsidP="009609E0">
            <w:pPr>
              <w:spacing w:after="0" w:line="240" w:lineRule="auto"/>
              <w:jc w:val="both"/>
              <w:rPr>
                <w:rFonts w:ascii="Arial" w:eastAsia="Times New Roman" w:hAnsi="Arial" w:cs="Arial"/>
                <w:bCs/>
                <w:i/>
                <w:iCs/>
                <w:sz w:val="16"/>
                <w:szCs w:val="16"/>
                <w:lang w:eastAsia="pl-PL"/>
              </w:rPr>
            </w:pPr>
            <w:r>
              <w:rPr>
                <w:rFonts w:ascii="Arial" w:eastAsia="Times New Roman" w:hAnsi="Arial" w:cs="Arial"/>
                <w:bCs/>
                <w:i/>
                <w:iCs/>
                <w:sz w:val="16"/>
                <w:szCs w:val="16"/>
                <w:lang w:eastAsia="pl-PL"/>
              </w:rPr>
              <w:t xml:space="preserve">Należy zaznaczyć opcję „Tak” </w:t>
            </w:r>
            <w:r w:rsidR="00673890">
              <w:rPr>
                <w:rFonts w:ascii="Arial" w:eastAsia="Times New Roman" w:hAnsi="Arial" w:cs="Arial"/>
                <w:bCs/>
                <w:i/>
                <w:iCs/>
                <w:sz w:val="16"/>
                <w:szCs w:val="16"/>
                <w:lang w:eastAsia="pl-PL"/>
              </w:rPr>
              <w:t xml:space="preserve">oraz z </w:t>
            </w:r>
            <w:r w:rsidR="00D02676" w:rsidRPr="00394C3F">
              <w:rPr>
                <w:rFonts w:ascii="Arial" w:eastAsia="Times New Roman" w:hAnsi="Arial" w:cs="Arial"/>
                <w:bCs/>
                <w:i/>
                <w:iCs/>
                <w:sz w:val="16"/>
                <w:szCs w:val="16"/>
                <w:lang w:eastAsia="pl-PL"/>
              </w:rPr>
              <w:t>listy rozwijanej</w:t>
            </w:r>
            <w:r w:rsidR="0096502A">
              <w:rPr>
                <w:rFonts w:ascii="Arial" w:eastAsia="Times New Roman" w:hAnsi="Arial" w:cs="Arial"/>
                <w:bCs/>
                <w:i/>
                <w:iCs/>
                <w:sz w:val="16"/>
                <w:szCs w:val="16"/>
                <w:lang w:eastAsia="pl-PL"/>
              </w:rPr>
              <w:t xml:space="preserve"> </w:t>
            </w:r>
            <w:r w:rsidR="00D02676" w:rsidRPr="00394C3F">
              <w:rPr>
                <w:rFonts w:ascii="Arial" w:eastAsia="Times New Roman" w:hAnsi="Arial" w:cs="Arial"/>
                <w:bCs/>
                <w:i/>
                <w:iCs/>
                <w:sz w:val="16"/>
                <w:szCs w:val="16"/>
                <w:lang w:eastAsia="pl-PL"/>
              </w:rPr>
              <w:t>wybrać właściwy</w:t>
            </w:r>
            <w:r w:rsidR="00971CF5">
              <w:rPr>
                <w:rFonts w:ascii="Arial" w:eastAsia="Times New Roman" w:hAnsi="Arial" w:cs="Arial"/>
                <w:bCs/>
                <w:i/>
                <w:iCs/>
                <w:sz w:val="16"/>
                <w:szCs w:val="16"/>
                <w:lang w:eastAsia="pl-PL"/>
              </w:rPr>
              <w:t xml:space="preserve"> ZIT</w:t>
            </w:r>
            <w:r w:rsidR="00D02676" w:rsidRPr="00394C3F">
              <w:rPr>
                <w:rFonts w:ascii="Arial" w:eastAsia="Times New Roman" w:hAnsi="Arial" w:cs="Arial"/>
                <w:bCs/>
                <w:i/>
                <w:iCs/>
                <w:sz w:val="16"/>
                <w:szCs w:val="16"/>
                <w:lang w:eastAsia="pl-PL"/>
              </w:rPr>
              <w:t>.</w:t>
            </w:r>
          </w:p>
        </w:tc>
      </w:tr>
    </w:tbl>
    <w:p w:rsidR="00641D57" w:rsidRPr="00394C3F" w:rsidRDefault="00641D57" w:rsidP="00FA1E9F">
      <w:pPr>
        <w:pStyle w:val="Bezodstpw"/>
        <w:jc w:val="both"/>
        <w:rPr>
          <w:rFonts w:ascii="Arial" w:hAnsi="Arial" w:cs="Arial"/>
          <w:bCs/>
          <w:iCs/>
          <w:sz w:val="16"/>
          <w:szCs w:val="16"/>
        </w:rPr>
      </w:pPr>
    </w:p>
    <w:tbl>
      <w:tblPr>
        <w:tblStyle w:val="Tabela-Siatka"/>
        <w:tblW w:w="5000" w:type="pct"/>
        <w:tblLook w:val="04A0"/>
      </w:tblPr>
      <w:tblGrid>
        <w:gridCol w:w="4654"/>
        <w:gridCol w:w="4775"/>
      </w:tblGrid>
      <w:tr w:rsidR="00D02676" w:rsidRPr="00394C3F" w:rsidTr="007818C5">
        <w:tc>
          <w:tcPr>
            <w:tcW w:w="2468" w:type="pct"/>
            <w:vMerge w:val="restart"/>
            <w:shd w:val="pct10" w:color="auto" w:fill="auto"/>
            <w:vAlign w:val="center"/>
          </w:tcPr>
          <w:p w:rsidR="00D02676" w:rsidRPr="00394C3F" w:rsidRDefault="00D02676" w:rsidP="00FD7086">
            <w:pPr>
              <w:pStyle w:val="Bezodstpw"/>
              <w:rPr>
                <w:rFonts w:ascii="Arial" w:hAnsi="Arial" w:cs="Arial"/>
                <w:b/>
                <w:bCs/>
                <w:iCs/>
                <w:sz w:val="16"/>
                <w:szCs w:val="16"/>
              </w:rPr>
            </w:pPr>
            <w:r w:rsidRPr="00394C3F">
              <w:rPr>
                <w:rFonts w:ascii="Arial" w:hAnsi="Arial" w:cs="Arial"/>
                <w:b/>
                <w:bCs/>
                <w:iCs/>
                <w:sz w:val="16"/>
                <w:szCs w:val="16"/>
              </w:rPr>
              <w:t>A.</w:t>
            </w:r>
            <w:r w:rsidR="00FD7086">
              <w:rPr>
                <w:rFonts w:ascii="Arial" w:hAnsi="Arial" w:cs="Arial"/>
                <w:b/>
                <w:bCs/>
                <w:iCs/>
                <w:sz w:val="16"/>
                <w:szCs w:val="16"/>
              </w:rPr>
              <w:t>9</w:t>
            </w:r>
            <w:r w:rsidRPr="00394C3F">
              <w:rPr>
                <w:rFonts w:ascii="Arial" w:hAnsi="Arial" w:cs="Arial"/>
                <w:b/>
                <w:bCs/>
                <w:iCs/>
                <w:sz w:val="16"/>
                <w:szCs w:val="16"/>
              </w:rPr>
              <w:t>.2. Czy projekt j</w:t>
            </w:r>
            <w:r w:rsidR="00FD7086">
              <w:rPr>
                <w:rFonts w:ascii="Arial" w:hAnsi="Arial" w:cs="Arial"/>
                <w:b/>
                <w:bCs/>
                <w:iCs/>
                <w:sz w:val="16"/>
                <w:szCs w:val="16"/>
              </w:rPr>
              <w:t xml:space="preserve">est komplementarny do założeń określonych w ZIT </w:t>
            </w:r>
            <w:r w:rsidRPr="00394C3F">
              <w:rPr>
                <w:rFonts w:ascii="Arial" w:hAnsi="Arial" w:cs="Arial"/>
                <w:b/>
                <w:bCs/>
                <w:iCs/>
                <w:sz w:val="16"/>
                <w:szCs w:val="16"/>
              </w:rPr>
              <w:t>?</w:t>
            </w:r>
          </w:p>
        </w:tc>
        <w:tc>
          <w:tcPr>
            <w:tcW w:w="2532" w:type="pct"/>
            <w:tcBorders>
              <w:bottom w:val="single" w:sz="4" w:space="0" w:color="auto"/>
            </w:tcBorders>
          </w:tcPr>
          <w:p w:rsidR="00D02676" w:rsidRPr="00394C3F" w:rsidRDefault="00D02676" w:rsidP="0012156E">
            <w:pPr>
              <w:pStyle w:val="Bezodstpw"/>
              <w:numPr>
                <w:ilvl w:val="0"/>
                <w:numId w:val="38"/>
              </w:numPr>
              <w:ind w:left="733"/>
              <w:jc w:val="both"/>
              <w:rPr>
                <w:rFonts w:ascii="Arial" w:hAnsi="Arial" w:cs="Arial"/>
                <w:bCs/>
                <w:iCs/>
                <w:sz w:val="16"/>
                <w:szCs w:val="16"/>
              </w:rPr>
            </w:pPr>
            <w:r w:rsidRPr="00394C3F">
              <w:rPr>
                <w:rFonts w:ascii="Arial" w:hAnsi="Arial" w:cs="Arial"/>
                <w:bCs/>
                <w:iCs/>
                <w:sz w:val="16"/>
                <w:szCs w:val="16"/>
              </w:rPr>
              <w:t>Nie dotyczy</w:t>
            </w:r>
          </w:p>
          <w:p w:rsidR="00D02676" w:rsidRPr="00394C3F" w:rsidRDefault="00D02676" w:rsidP="0012156E">
            <w:pPr>
              <w:pStyle w:val="Bezodstpw"/>
              <w:numPr>
                <w:ilvl w:val="0"/>
                <w:numId w:val="38"/>
              </w:numPr>
              <w:ind w:left="733"/>
              <w:jc w:val="both"/>
              <w:rPr>
                <w:rFonts w:ascii="Arial" w:hAnsi="Arial" w:cs="Arial"/>
                <w:bCs/>
                <w:iCs/>
                <w:sz w:val="16"/>
                <w:szCs w:val="16"/>
              </w:rPr>
            </w:pPr>
            <w:r w:rsidRPr="00394C3F">
              <w:rPr>
                <w:rFonts w:ascii="Arial" w:hAnsi="Arial" w:cs="Arial"/>
                <w:bCs/>
                <w:iCs/>
                <w:sz w:val="16"/>
                <w:szCs w:val="16"/>
              </w:rPr>
              <w:t>Tak</w:t>
            </w:r>
          </w:p>
        </w:tc>
      </w:tr>
      <w:tr w:rsidR="00D02676" w:rsidRPr="00394C3F" w:rsidTr="00394C3F">
        <w:tc>
          <w:tcPr>
            <w:tcW w:w="2468" w:type="pct"/>
            <w:vMerge/>
            <w:shd w:val="pct10" w:color="auto" w:fill="auto"/>
            <w:vAlign w:val="center"/>
          </w:tcPr>
          <w:p w:rsidR="00D02676" w:rsidRPr="00394C3F" w:rsidRDefault="00D02676" w:rsidP="00D02676">
            <w:pPr>
              <w:pStyle w:val="Bezodstpw"/>
              <w:rPr>
                <w:rFonts w:ascii="Arial" w:hAnsi="Arial" w:cs="Arial"/>
                <w:b/>
                <w:bCs/>
                <w:iCs/>
                <w:sz w:val="16"/>
                <w:szCs w:val="16"/>
              </w:rPr>
            </w:pPr>
          </w:p>
        </w:tc>
        <w:tc>
          <w:tcPr>
            <w:tcW w:w="2532" w:type="pct"/>
            <w:tcBorders>
              <w:bottom w:val="single" w:sz="4" w:space="0" w:color="auto"/>
            </w:tcBorders>
            <w:shd w:val="clear" w:color="auto" w:fill="auto"/>
          </w:tcPr>
          <w:p w:rsidR="00D02676" w:rsidRPr="00394C3F" w:rsidRDefault="00673890" w:rsidP="00AE3833">
            <w:pPr>
              <w:pStyle w:val="Bezodstpw"/>
              <w:jc w:val="both"/>
              <w:rPr>
                <w:rFonts w:ascii="Arial" w:hAnsi="Arial" w:cs="Arial"/>
                <w:bCs/>
                <w:iCs/>
                <w:sz w:val="16"/>
                <w:szCs w:val="16"/>
              </w:rPr>
            </w:pPr>
            <w:r>
              <w:rPr>
                <w:rFonts w:ascii="Arial" w:hAnsi="Arial" w:cs="Arial"/>
                <w:bCs/>
                <w:i/>
                <w:iCs/>
                <w:sz w:val="16"/>
                <w:szCs w:val="16"/>
              </w:rPr>
              <w:t xml:space="preserve">Należy zaznaczyć opcję „Tak” oraz z </w:t>
            </w:r>
            <w:r w:rsidR="00D02676" w:rsidRPr="00394C3F">
              <w:rPr>
                <w:rFonts w:ascii="Arial" w:hAnsi="Arial" w:cs="Arial"/>
                <w:bCs/>
                <w:i/>
                <w:iCs/>
                <w:sz w:val="16"/>
                <w:szCs w:val="16"/>
              </w:rPr>
              <w:t>listy rozwijanej</w:t>
            </w:r>
            <w:r w:rsidR="008E7429">
              <w:rPr>
                <w:rFonts w:ascii="Arial" w:hAnsi="Arial" w:cs="Arial"/>
                <w:bCs/>
                <w:i/>
                <w:iCs/>
                <w:sz w:val="16"/>
                <w:szCs w:val="16"/>
              </w:rPr>
              <w:t xml:space="preserve"> należy </w:t>
            </w:r>
            <w:r w:rsidR="00D02676" w:rsidRPr="00394C3F">
              <w:rPr>
                <w:rFonts w:ascii="Arial" w:hAnsi="Arial" w:cs="Arial"/>
                <w:bCs/>
                <w:i/>
                <w:iCs/>
                <w:sz w:val="16"/>
                <w:szCs w:val="16"/>
              </w:rPr>
              <w:t xml:space="preserve"> wybrać właściwy</w:t>
            </w:r>
            <w:r w:rsidR="00AE3833">
              <w:rPr>
                <w:rFonts w:ascii="Arial" w:hAnsi="Arial" w:cs="Arial"/>
                <w:bCs/>
                <w:i/>
                <w:iCs/>
                <w:sz w:val="16"/>
                <w:szCs w:val="16"/>
              </w:rPr>
              <w:t xml:space="preserve"> ZIT</w:t>
            </w:r>
            <w:r w:rsidR="00D02676" w:rsidRPr="00394C3F">
              <w:rPr>
                <w:rFonts w:ascii="Arial" w:hAnsi="Arial" w:cs="Arial"/>
                <w:bCs/>
                <w:i/>
                <w:iCs/>
                <w:sz w:val="16"/>
                <w:szCs w:val="16"/>
              </w:rPr>
              <w:t>.</w:t>
            </w:r>
          </w:p>
        </w:tc>
      </w:tr>
      <w:tr w:rsidR="00D02676" w:rsidTr="00394C3F">
        <w:tc>
          <w:tcPr>
            <w:tcW w:w="2468" w:type="pct"/>
            <w:vAlign w:val="center"/>
          </w:tcPr>
          <w:p w:rsidR="00D02676" w:rsidRPr="00394C3F" w:rsidRDefault="00D02676" w:rsidP="00D02676">
            <w:pPr>
              <w:pStyle w:val="Bezodstpw"/>
              <w:rPr>
                <w:rFonts w:ascii="Arial" w:hAnsi="Arial" w:cs="Arial"/>
                <w:bCs/>
                <w:iCs/>
                <w:sz w:val="16"/>
                <w:szCs w:val="16"/>
              </w:rPr>
            </w:pPr>
            <w:r w:rsidRPr="00394C3F">
              <w:rPr>
                <w:rFonts w:ascii="Arial" w:hAnsi="Arial" w:cs="Arial"/>
                <w:bCs/>
                <w:iCs/>
                <w:sz w:val="16"/>
                <w:szCs w:val="16"/>
              </w:rPr>
              <w:t>Uzasadnienie</w:t>
            </w:r>
          </w:p>
        </w:tc>
        <w:tc>
          <w:tcPr>
            <w:tcW w:w="2532" w:type="pct"/>
            <w:shd w:val="clear" w:color="auto" w:fill="FFFFFF" w:themeFill="background1"/>
          </w:tcPr>
          <w:p w:rsidR="00D02676" w:rsidRPr="00394C3F" w:rsidRDefault="00D02676" w:rsidP="00FA1E9F">
            <w:pPr>
              <w:pStyle w:val="Bezodstpw"/>
              <w:jc w:val="both"/>
              <w:rPr>
                <w:rFonts w:ascii="Arial" w:hAnsi="Arial" w:cs="Arial"/>
                <w:bCs/>
                <w:iCs/>
                <w:sz w:val="16"/>
                <w:szCs w:val="16"/>
              </w:rPr>
            </w:pPr>
            <w:r w:rsidRPr="00394C3F">
              <w:rPr>
                <w:rFonts w:ascii="Arial" w:hAnsi="Arial" w:cs="Arial"/>
                <w:i/>
                <w:sz w:val="16"/>
                <w:szCs w:val="16"/>
              </w:rPr>
              <w:t>(maksymalnie 2000 znaków)</w:t>
            </w:r>
          </w:p>
          <w:p w:rsidR="006554E1" w:rsidRDefault="00394C3F" w:rsidP="00FC20DE">
            <w:pPr>
              <w:pStyle w:val="Bezodstpw"/>
              <w:jc w:val="both"/>
              <w:rPr>
                <w:rFonts w:ascii="Arial" w:hAnsi="Arial" w:cs="Arial"/>
                <w:bCs/>
                <w:i/>
                <w:iCs/>
                <w:sz w:val="16"/>
                <w:szCs w:val="16"/>
              </w:rPr>
            </w:pPr>
            <w:r w:rsidRPr="00394C3F">
              <w:rPr>
                <w:rFonts w:ascii="Arial" w:hAnsi="Arial" w:cs="Arial"/>
                <w:bCs/>
                <w:i/>
                <w:iCs/>
                <w:sz w:val="16"/>
                <w:szCs w:val="16"/>
              </w:rPr>
              <w:t>Należy opisać w jaki</w:t>
            </w:r>
            <w:r w:rsidR="009D015E">
              <w:rPr>
                <w:rFonts w:ascii="Arial" w:hAnsi="Arial" w:cs="Arial"/>
                <w:bCs/>
                <w:i/>
                <w:iCs/>
                <w:sz w:val="16"/>
                <w:szCs w:val="16"/>
              </w:rPr>
              <w:t xml:space="preserve"> sposób przedsięwzięcia ujęte we </w:t>
            </w:r>
            <w:r w:rsidR="009D015E" w:rsidRPr="00FC20DE">
              <w:rPr>
                <w:rFonts w:ascii="Arial" w:hAnsi="Arial" w:cs="Arial"/>
                <w:bCs/>
                <w:i/>
                <w:iCs/>
                <w:sz w:val="16"/>
                <w:szCs w:val="16"/>
              </w:rPr>
              <w:t xml:space="preserve">właściwym ZIT </w:t>
            </w:r>
            <w:r w:rsidR="00FC20DE">
              <w:rPr>
                <w:rFonts w:ascii="Arial" w:hAnsi="Arial" w:cs="Arial"/>
                <w:bCs/>
                <w:i/>
                <w:iCs/>
                <w:sz w:val="16"/>
                <w:szCs w:val="16"/>
              </w:rPr>
              <w:t>przyczynia się do</w:t>
            </w:r>
            <w:r w:rsidR="006554E1">
              <w:rPr>
                <w:rFonts w:ascii="Arial" w:hAnsi="Arial" w:cs="Arial"/>
                <w:bCs/>
                <w:i/>
                <w:iCs/>
                <w:sz w:val="16"/>
                <w:szCs w:val="16"/>
              </w:rPr>
              <w:t>:</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w:t>
            </w:r>
            <w:r w:rsidR="00FC20DE">
              <w:rPr>
                <w:rFonts w:ascii="Arial" w:hAnsi="Arial" w:cs="Arial"/>
                <w:bCs/>
                <w:i/>
                <w:iCs/>
                <w:sz w:val="16"/>
                <w:szCs w:val="16"/>
              </w:rPr>
              <w:t xml:space="preserve"> realizacji adekwatnego celu/działania Strategii ZIT, </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 xml:space="preserve">- </w:t>
            </w:r>
            <w:r w:rsidR="00FC20DE">
              <w:rPr>
                <w:rFonts w:ascii="Arial" w:hAnsi="Arial" w:cs="Arial"/>
                <w:bCs/>
                <w:i/>
                <w:iCs/>
                <w:sz w:val="16"/>
                <w:szCs w:val="16"/>
              </w:rPr>
              <w:t xml:space="preserve">osiągniecia wartości docelowej wskaźnika adekwatnego dla danego typu projektu  i </w:t>
            </w:r>
            <w:r>
              <w:rPr>
                <w:rFonts w:ascii="Arial" w:hAnsi="Arial" w:cs="Arial"/>
                <w:bCs/>
                <w:i/>
                <w:iCs/>
                <w:sz w:val="16"/>
                <w:szCs w:val="16"/>
              </w:rPr>
              <w:t>celu/</w:t>
            </w:r>
            <w:r w:rsidR="00FC20DE">
              <w:rPr>
                <w:rFonts w:ascii="Arial" w:hAnsi="Arial" w:cs="Arial"/>
                <w:bCs/>
                <w:i/>
                <w:iCs/>
                <w:sz w:val="16"/>
                <w:szCs w:val="16"/>
              </w:rPr>
              <w:t>działania Strategii ZIT</w:t>
            </w:r>
            <w:r>
              <w:rPr>
                <w:rFonts w:ascii="Arial" w:hAnsi="Arial" w:cs="Arial"/>
                <w:bCs/>
                <w:i/>
                <w:iCs/>
                <w:sz w:val="16"/>
                <w:szCs w:val="16"/>
              </w:rPr>
              <w:t>,</w:t>
            </w:r>
          </w:p>
          <w:p w:rsidR="00D02676" w:rsidRDefault="006554E1" w:rsidP="009074A5">
            <w:pPr>
              <w:pStyle w:val="Bezodstpw"/>
              <w:jc w:val="both"/>
              <w:rPr>
                <w:rFonts w:ascii="Arial" w:hAnsi="Arial" w:cs="Arial"/>
                <w:bCs/>
                <w:iCs/>
                <w:sz w:val="16"/>
                <w:szCs w:val="16"/>
              </w:rPr>
            </w:pPr>
            <w:r>
              <w:rPr>
                <w:rFonts w:ascii="Arial" w:hAnsi="Arial" w:cs="Arial"/>
                <w:bCs/>
                <w:i/>
                <w:iCs/>
                <w:sz w:val="16"/>
                <w:szCs w:val="16"/>
              </w:rPr>
              <w:t xml:space="preserve">- </w:t>
            </w:r>
            <w:r w:rsidR="00FC20DE">
              <w:rPr>
                <w:rFonts w:ascii="Arial" w:hAnsi="Arial" w:cs="Arial"/>
                <w:bCs/>
                <w:i/>
                <w:iCs/>
                <w:sz w:val="16"/>
                <w:szCs w:val="16"/>
              </w:rPr>
              <w:t>wzmocnienia inte</w:t>
            </w:r>
            <w:r>
              <w:rPr>
                <w:rFonts w:ascii="Arial" w:hAnsi="Arial" w:cs="Arial"/>
                <w:bCs/>
                <w:i/>
                <w:iCs/>
                <w:sz w:val="16"/>
                <w:szCs w:val="16"/>
              </w:rPr>
              <w:t xml:space="preserve">gralności i funkcjonalności </w:t>
            </w:r>
            <w:r w:rsidR="005932CC">
              <w:rPr>
                <w:rFonts w:ascii="Arial" w:hAnsi="Arial" w:cs="Arial"/>
                <w:bCs/>
                <w:i/>
                <w:iCs/>
                <w:sz w:val="16"/>
                <w:szCs w:val="16"/>
              </w:rPr>
              <w:t>KKBOF</w:t>
            </w:r>
            <w:r>
              <w:rPr>
                <w:rFonts w:ascii="Arial" w:hAnsi="Arial" w:cs="Arial"/>
                <w:bCs/>
                <w:i/>
                <w:iCs/>
                <w:sz w:val="16"/>
                <w:szCs w:val="16"/>
              </w:rPr>
              <w:t xml:space="preserve"> – projekt jest zintegrowany/komplementarny z innymi przedsięwzięciami zrealizowanymi, trwającymi lub zaplanowanymi do realizacji w ramach Strategii ZIT.</w:t>
            </w:r>
          </w:p>
        </w:tc>
      </w:tr>
    </w:tbl>
    <w:p w:rsidR="00D02676" w:rsidRDefault="00D02676"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D77B1" w:rsidRPr="001C5DDB" w:rsidTr="002F6E9C">
        <w:trPr>
          <w:trHeight w:val="37"/>
        </w:trPr>
        <w:tc>
          <w:tcPr>
            <w:tcW w:w="5000" w:type="pct"/>
            <w:shd w:val="pct10" w:color="auto" w:fill="auto"/>
          </w:tcPr>
          <w:p w:rsidR="006D77B1" w:rsidRPr="001C5DDB" w:rsidRDefault="006D77B1" w:rsidP="00FA1E9F">
            <w:pPr>
              <w:autoSpaceDE w:val="0"/>
              <w:autoSpaceDN w:val="0"/>
              <w:adjustRightInd w:val="0"/>
              <w:spacing w:after="0" w:line="240" w:lineRule="auto"/>
              <w:jc w:val="both"/>
              <w:rPr>
                <w:rFonts w:ascii="Arial" w:eastAsia="Tahoma,Bold" w:hAnsi="Arial" w:cs="Arial"/>
                <w:b/>
                <w:bCs/>
                <w:sz w:val="16"/>
                <w:szCs w:val="16"/>
              </w:rPr>
            </w:pPr>
            <w:r w:rsidRPr="001C5DDB">
              <w:rPr>
                <w:rFonts w:ascii="Arial" w:hAnsi="Arial" w:cs="Arial"/>
                <w:b/>
                <w:color w:val="000000"/>
                <w:sz w:val="16"/>
                <w:szCs w:val="16"/>
                <w:lang w:eastAsia="pl-PL"/>
              </w:rPr>
              <w:t>A.</w:t>
            </w:r>
            <w:r w:rsidR="004E4105" w:rsidRPr="001C5DDB">
              <w:rPr>
                <w:rFonts w:ascii="Arial" w:hAnsi="Arial" w:cs="Arial"/>
                <w:b/>
                <w:color w:val="000000"/>
                <w:sz w:val="16"/>
                <w:szCs w:val="16"/>
                <w:lang w:eastAsia="pl-PL"/>
              </w:rPr>
              <w:t>12</w:t>
            </w:r>
            <w:r w:rsidRPr="001C5DDB">
              <w:rPr>
                <w:rFonts w:ascii="Arial" w:hAnsi="Arial" w:cs="Arial"/>
                <w:b/>
                <w:color w:val="000000"/>
                <w:sz w:val="16"/>
                <w:szCs w:val="16"/>
                <w:lang w:eastAsia="pl-PL"/>
              </w:rPr>
              <w:t xml:space="preserve">. </w:t>
            </w:r>
            <w:r w:rsidR="00B3358A" w:rsidRPr="001C5DDB">
              <w:rPr>
                <w:rFonts w:ascii="Arial" w:hAnsi="Arial" w:cs="Arial"/>
                <w:b/>
                <w:sz w:val="16"/>
                <w:szCs w:val="16"/>
              </w:rPr>
              <w:t>Pomoc publiczna</w:t>
            </w:r>
          </w:p>
        </w:tc>
      </w:tr>
    </w:tbl>
    <w:p w:rsidR="00600B3C" w:rsidRPr="001C5DDB" w:rsidRDefault="00600B3C" w:rsidP="00FA1E9F">
      <w:pPr>
        <w:spacing w:after="0" w:line="240" w:lineRule="auto"/>
        <w:jc w:val="both"/>
        <w:rPr>
          <w:rFonts w:ascii="Arial" w:hAnsi="Arial" w:cs="Arial"/>
          <w:sz w:val="16"/>
          <w:szCs w:val="16"/>
          <w:lang w:eastAsia="pl-PL"/>
        </w:rPr>
      </w:pPr>
    </w:p>
    <w:tbl>
      <w:tblPr>
        <w:tblStyle w:val="Tabela-Siatka"/>
        <w:tblW w:w="5000" w:type="pct"/>
        <w:tblLook w:val="04A0"/>
      </w:tblPr>
      <w:tblGrid>
        <w:gridCol w:w="4660"/>
        <w:gridCol w:w="4769"/>
      </w:tblGrid>
      <w:tr w:rsidR="00600B3C" w:rsidRPr="001C5DDB" w:rsidTr="007818C5">
        <w:tc>
          <w:tcPr>
            <w:tcW w:w="2471" w:type="pct"/>
            <w:shd w:val="pct10" w:color="auto" w:fill="auto"/>
            <w:vAlign w:val="center"/>
          </w:tcPr>
          <w:p w:rsidR="00600B3C" w:rsidRPr="001C5DDB" w:rsidRDefault="00600B3C" w:rsidP="00083AAA">
            <w:pPr>
              <w:spacing w:after="0" w:line="240" w:lineRule="auto"/>
              <w:rPr>
                <w:rFonts w:ascii="Arial" w:hAnsi="Arial" w:cs="Arial"/>
                <w:sz w:val="16"/>
                <w:szCs w:val="16"/>
                <w:lang w:eastAsia="pl-PL"/>
              </w:rPr>
            </w:pPr>
            <w:r w:rsidRPr="001C5DDB">
              <w:rPr>
                <w:rFonts w:ascii="Arial" w:hAnsi="Arial" w:cs="Arial"/>
                <w:b/>
                <w:sz w:val="16"/>
                <w:szCs w:val="16"/>
              </w:rPr>
              <w:t xml:space="preserve">A.12.1. Czy projekt jest objęty pomocą publiczną i/lub de </w:t>
            </w:r>
            <w:proofErr w:type="spellStart"/>
            <w:r w:rsidRPr="001C5DDB">
              <w:rPr>
                <w:rFonts w:ascii="Arial" w:hAnsi="Arial" w:cs="Arial"/>
                <w:b/>
                <w:sz w:val="16"/>
                <w:szCs w:val="16"/>
              </w:rPr>
              <w:t>minimis</w:t>
            </w:r>
            <w:proofErr w:type="spellEnd"/>
          </w:p>
        </w:tc>
        <w:tc>
          <w:tcPr>
            <w:tcW w:w="2529" w:type="pct"/>
            <w:vAlign w:val="center"/>
          </w:tcPr>
          <w:p w:rsidR="00600B3C" w:rsidRDefault="00600B3C" w:rsidP="0012156E">
            <w:pPr>
              <w:pStyle w:val="Bezodstpw"/>
              <w:numPr>
                <w:ilvl w:val="0"/>
                <w:numId w:val="6"/>
              </w:numPr>
              <w:rPr>
                <w:rFonts w:ascii="Arial" w:hAnsi="Arial" w:cs="Arial"/>
                <w:sz w:val="16"/>
                <w:szCs w:val="16"/>
              </w:rPr>
            </w:pPr>
            <w:r w:rsidRPr="001C5DDB">
              <w:rPr>
                <w:rFonts w:ascii="Arial" w:hAnsi="Arial" w:cs="Arial"/>
                <w:sz w:val="16"/>
                <w:szCs w:val="16"/>
              </w:rPr>
              <w:t>Tak</w:t>
            </w:r>
          </w:p>
          <w:p w:rsidR="006A42EF" w:rsidRPr="001C5DDB" w:rsidRDefault="006A42EF" w:rsidP="0012156E">
            <w:pPr>
              <w:pStyle w:val="Bezodstpw"/>
              <w:numPr>
                <w:ilvl w:val="0"/>
                <w:numId w:val="6"/>
              </w:numPr>
              <w:rPr>
                <w:rFonts w:ascii="Arial" w:hAnsi="Arial" w:cs="Arial"/>
                <w:sz w:val="16"/>
                <w:szCs w:val="16"/>
              </w:rPr>
            </w:pPr>
            <w:r>
              <w:rPr>
                <w:rFonts w:ascii="Arial" w:hAnsi="Arial" w:cs="Arial"/>
                <w:sz w:val="16"/>
                <w:szCs w:val="16"/>
              </w:rPr>
              <w:t>Nie</w:t>
            </w:r>
          </w:p>
        </w:tc>
      </w:tr>
    </w:tbl>
    <w:p w:rsidR="00404BF6" w:rsidRPr="001C5DDB" w:rsidRDefault="00404BF6" w:rsidP="00FA1E9F">
      <w:pPr>
        <w:spacing w:after="0" w:line="240" w:lineRule="auto"/>
        <w:jc w:val="both"/>
        <w:rPr>
          <w:rFonts w:ascii="Arial" w:hAnsi="Arial" w:cs="Arial"/>
          <w:sz w:val="16"/>
          <w:szCs w:val="16"/>
          <w:lang w:eastAsia="pl-PL"/>
        </w:rPr>
      </w:pPr>
    </w:p>
    <w:tbl>
      <w:tblPr>
        <w:tblStyle w:val="Tabela-Siatka"/>
        <w:tblW w:w="5000" w:type="pct"/>
        <w:tblLook w:val="04A0"/>
      </w:tblPr>
      <w:tblGrid>
        <w:gridCol w:w="4660"/>
        <w:gridCol w:w="4769"/>
      </w:tblGrid>
      <w:tr w:rsidR="00600B3C" w:rsidRPr="001C5DDB" w:rsidTr="00394C3F">
        <w:tc>
          <w:tcPr>
            <w:tcW w:w="2471" w:type="pct"/>
            <w:shd w:val="pct10" w:color="auto" w:fill="auto"/>
            <w:vAlign w:val="center"/>
          </w:tcPr>
          <w:p w:rsidR="00600B3C" w:rsidRPr="001C5DDB" w:rsidRDefault="00600B3C" w:rsidP="00083AAA">
            <w:pPr>
              <w:spacing w:after="0" w:line="240" w:lineRule="auto"/>
              <w:rPr>
                <w:rFonts w:ascii="Arial" w:hAnsi="Arial" w:cs="Arial"/>
                <w:sz w:val="16"/>
                <w:szCs w:val="16"/>
                <w:lang w:eastAsia="pl-PL"/>
              </w:rPr>
            </w:pPr>
            <w:r w:rsidRPr="001C5DDB">
              <w:rPr>
                <w:rFonts w:ascii="Arial" w:hAnsi="Arial" w:cs="Arial"/>
                <w:b/>
                <w:sz w:val="16"/>
                <w:szCs w:val="16"/>
              </w:rPr>
              <w:t>A.12.2. Podstawa prawna udzielenia pomocy publicznej</w:t>
            </w:r>
          </w:p>
        </w:tc>
        <w:tc>
          <w:tcPr>
            <w:tcW w:w="2529" w:type="pct"/>
            <w:shd w:val="clear" w:color="auto" w:fill="FFFFFF" w:themeFill="background1"/>
          </w:tcPr>
          <w:p w:rsidR="008B3314" w:rsidRDefault="00FA1FC1" w:rsidP="00FB28DF">
            <w:pPr>
              <w:pStyle w:val="Akapitzlist"/>
              <w:spacing w:after="0" w:line="240" w:lineRule="auto"/>
              <w:ind w:left="18"/>
              <w:jc w:val="both"/>
              <w:rPr>
                <w:rFonts w:ascii="Arial" w:eastAsia="Times New Roman" w:hAnsi="Arial" w:cs="Arial"/>
                <w:i/>
                <w:sz w:val="16"/>
                <w:szCs w:val="16"/>
                <w:lang w:eastAsia="pl-PL"/>
              </w:rPr>
            </w:pPr>
            <w:r>
              <w:rPr>
                <w:rFonts w:ascii="Arial" w:hAnsi="Arial" w:cs="Arial"/>
                <w:i/>
                <w:sz w:val="16"/>
                <w:szCs w:val="16"/>
                <w:lang w:eastAsia="pl-PL"/>
              </w:rPr>
              <w:t>Pomoc w D</w:t>
            </w:r>
            <w:r w:rsidR="008B3314" w:rsidRPr="00394C3F">
              <w:rPr>
                <w:rFonts w:ascii="Arial" w:hAnsi="Arial" w:cs="Arial"/>
                <w:i/>
                <w:sz w:val="16"/>
                <w:szCs w:val="16"/>
                <w:lang w:eastAsia="pl-PL"/>
              </w:rPr>
              <w:t>ziałaniu 2.</w:t>
            </w:r>
            <w:r w:rsidR="00360AB8">
              <w:rPr>
                <w:rFonts w:ascii="Arial" w:hAnsi="Arial" w:cs="Arial"/>
                <w:i/>
                <w:sz w:val="16"/>
                <w:szCs w:val="16"/>
                <w:lang w:eastAsia="pl-PL"/>
              </w:rPr>
              <w:t>3</w:t>
            </w:r>
            <w:r w:rsidR="008B3314" w:rsidRPr="00394C3F">
              <w:rPr>
                <w:rFonts w:ascii="Arial" w:hAnsi="Arial" w:cs="Arial"/>
                <w:i/>
                <w:sz w:val="16"/>
                <w:szCs w:val="16"/>
                <w:lang w:eastAsia="pl-PL"/>
              </w:rPr>
              <w:t xml:space="preserve"> </w:t>
            </w:r>
            <w:r w:rsidR="005E5E2E">
              <w:rPr>
                <w:rFonts w:ascii="Arial" w:hAnsi="Arial" w:cs="Arial"/>
                <w:i/>
                <w:sz w:val="16"/>
                <w:szCs w:val="16"/>
                <w:lang w:eastAsia="pl-PL"/>
              </w:rPr>
              <w:t xml:space="preserve">w ramach </w:t>
            </w:r>
            <w:r>
              <w:rPr>
                <w:rFonts w:ascii="Arial" w:hAnsi="Arial" w:cs="Arial"/>
                <w:i/>
                <w:sz w:val="16"/>
                <w:szCs w:val="16"/>
                <w:lang w:eastAsia="pl-PL"/>
              </w:rPr>
              <w:t>niniejszego</w:t>
            </w:r>
            <w:r w:rsidR="00FB28DF">
              <w:rPr>
                <w:rFonts w:ascii="Arial" w:hAnsi="Arial" w:cs="Arial"/>
                <w:i/>
                <w:sz w:val="16"/>
                <w:szCs w:val="16"/>
                <w:lang w:eastAsia="pl-PL"/>
              </w:rPr>
              <w:t xml:space="preserve"> </w:t>
            </w:r>
            <w:r w:rsidR="00FB28DF" w:rsidRPr="00A321CD">
              <w:rPr>
                <w:rFonts w:ascii="Arial" w:hAnsi="Arial" w:cs="Arial"/>
                <w:i/>
                <w:sz w:val="16"/>
                <w:szCs w:val="16"/>
                <w:lang w:eastAsia="pl-PL"/>
              </w:rPr>
              <w:t>trybu</w:t>
            </w:r>
            <w:r w:rsidRPr="00A321CD">
              <w:rPr>
                <w:rFonts w:ascii="Arial" w:hAnsi="Arial" w:cs="Arial"/>
                <w:i/>
                <w:sz w:val="16"/>
                <w:szCs w:val="16"/>
                <w:lang w:eastAsia="pl-PL"/>
              </w:rPr>
              <w:t xml:space="preserve"> </w:t>
            </w:r>
            <w:r w:rsidR="00FB28DF" w:rsidRPr="00A321CD">
              <w:rPr>
                <w:rFonts w:ascii="Arial" w:hAnsi="Arial" w:cs="Arial"/>
                <w:i/>
                <w:sz w:val="16"/>
                <w:szCs w:val="16"/>
                <w:lang w:eastAsia="pl-PL"/>
              </w:rPr>
              <w:t>pozakonkursowego</w:t>
            </w:r>
            <w:r>
              <w:rPr>
                <w:rFonts w:ascii="Arial" w:hAnsi="Arial" w:cs="Arial"/>
                <w:i/>
                <w:sz w:val="16"/>
                <w:szCs w:val="16"/>
                <w:lang w:eastAsia="pl-PL"/>
              </w:rPr>
              <w:t xml:space="preserve"> </w:t>
            </w:r>
            <w:r w:rsidR="008B3314" w:rsidRPr="00394C3F">
              <w:rPr>
                <w:rFonts w:ascii="Arial" w:hAnsi="Arial" w:cs="Arial"/>
                <w:i/>
                <w:sz w:val="16"/>
                <w:szCs w:val="16"/>
                <w:lang w:eastAsia="pl-PL"/>
              </w:rPr>
              <w:t xml:space="preserve">udzielana jest dla projektów zwiększających świadomość ekologiczną (Typ 3) w oparciu </w:t>
            </w:r>
            <w:r w:rsidR="006C336B">
              <w:rPr>
                <w:rFonts w:ascii="Arial" w:hAnsi="Arial" w:cs="Arial"/>
                <w:i/>
                <w:sz w:val="16"/>
                <w:szCs w:val="16"/>
                <w:lang w:eastAsia="pl-PL"/>
              </w:rPr>
              <w:br/>
            </w:r>
            <w:r w:rsidR="008B3314" w:rsidRPr="00394C3F">
              <w:rPr>
                <w:rFonts w:ascii="Arial" w:hAnsi="Arial" w:cs="Arial"/>
                <w:i/>
                <w:sz w:val="16"/>
                <w:szCs w:val="16"/>
                <w:lang w:eastAsia="pl-PL"/>
              </w:rPr>
              <w:t xml:space="preserve">o  </w:t>
            </w:r>
            <w:r w:rsidR="008B3314" w:rsidRPr="00394C3F">
              <w:rPr>
                <w:rFonts w:ascii="Arial" w:eastAsia="Times New Roman" w:hAnsi="Arial" w:cs="Arial"/>
                <w:i/>
                <w:sz w:val="16"/>
                <w:szCs w:val="16"/>
                <w:lang w:eastAsia="pl-PL"/>
              </w:rPr>
              <w:t>Rozporządzenie Ministra Infrastruktury i Rozwoju z dnia 19 marca 2015 r. w spraw</w:t>
            </w:r>
            <w:r w:rsidR="005E5E2E">
              <w:rPr>
                <w:rFonts w:ascii="Arial" w:eastAsia="Times New Roman" w:hAnsi="Arial" w:cs="Arial"/>
                <w:i/>
                <w:sz w:val="16"/>
                <w:szCs w:val="16"/>
                <w:lang w:eastAsia="pl-PL"/>
              </w:rPr>
              <w:t xml:space="preserve">ie udzielania pomocy de minims </w:t>
            </w:r>
            <w:r w:rsidR="008B3314" w:rsidRPr="00394C3F">
              <w:rPr>
                <w:rFonts w:ascii="Arial" w:eastAsia="Times New Roman" w:hAnsi="Arial" w:cs="Arial"/>
                <w:i/>
                <w:sz w:val="16"/>
                <w:szCs w:val="16"/>
                <w:lang w:eastAsia="pl-PL"/>
              </w:rPr>
              <w:t>w ramach regionalnych programów operacyjnych na lata 2014-2020.</w:t>
            </w:r>
          </w:p>
          <w:p w:rsidR="00FB28DF" w:rsidRPr="00FB28DF" w:rsidRDefault="00FB28DF" w:rsidP="00FB28DF">
            <w:pPr>
              <w:pStyle w:val="Akapitzlist"/>
              <w:spacing w:after="0" w:line="240" w:lineRule="auto"/>
              <w:ind w:left="18"/>
              <w:jc w:val="both"/>
              <w:rPr>
                <w:rFonts w:ascii="Arial" w:eastAsia="Times New Roman" w:hAnsi="Arial" w:cs="Arial"/>
                <w:i/>
                <w:sz w:val="16"/>
                <w:szCs w:val="16"/>
                <w:lang w:eastAsia="pl-PL"/>
              </w:rPr>
            </w:pPr>
          </w:p>
          <w:p w:rsidR="00685E7F" w:rsidRPr="00394C3F" w:rsidRDefault="008B3314" w:rsidP="00685E7F">
            <w:pPr>
              <w:pStyle w:val="Bezodstpw"/>
              <w:jc w:val="both"/>
              <w:rPr>
                <w:rFonts w:ascii="Arial" w:hAnsi="Arial" w:cs="Arial"/>
                <w:i/>
                <w:sz w:val="16"/>
                <w:szCs w:val="16"/>
              </w:rPr>
            </w:pPr>
            <w:r w:rsidRPr="00394C3F">
              <w:rPr>
                <w:rFonts w:ascii="Arial" w:hAnsi="Arial" w:cs="Arial"/>
                <w:i/>
                <w:iCs/>
                <w:sz w:val="16"/>
                <w:szCs w:val="16"/>
              </w:rPr>
              <w:t>W pozostałych typach projektów co do zasady dofinansowaniu podlegają projekty nieobjęte pomocą publiczną</w:t>
            </w:r>
            <w:r w:rsidR="00685E7F" w:rsidRPr="00394C3F">
              <w:rPr>
                <w:rFonts w:ascii="Arial" w:hAnsi="Arial" w:cs="Arial"/>
                <w:i/>
                <w:iCs/>
                <w:sz w:val="16"/>
                <w:szCs w:val="16"/>
              </w:rPr>
              <w:t xml:space="preserve"> (</w:t>
            </w:r>
            <w:r w:rsidR="00685E7F" w:rsidRPr="00394C3F">
              <w:rPr>
                <w:rFonts w:ascii="Arial" w:hAnsi="Arial" w:cs="Arial"/>
                <w:i/>
                <w:sz w:val="16"/>
                <w:szCs w:val="16"/>
              </w:rPr>
              <w:t>dla których wsparcie nie stanowi pomocy publicznej zdefiniowanej na podstawie przesłanek, o których mowa w art. 107 ust. 1 Traktatu o funkcjonowaniu Unii Europejskiej).</w:t>
            </w:r>
          </w:p>
          <w:p w:rsidR="00685E7F" w:rsidRPr="00394C3F" w:rsidRDefault="00685E7F" w:rsidP="00685E7F">
            <w:pPr>
              <w:pStyle w:val="Bezodstpw"/>
              <w:jc w:val="both"/>
              <w:rPr>
                <w:rFonts w:ascii="Arial" w:hAnsi="Arial" w:cs="Arial"/>
                <w:i/>
                <w:sz w:val="16"/>
                <w:szCs w:val="16"/>
              </w:rPr>
            </w:pPr>
            <w:r w:rsidRPr="00394C3F">
              <w:rPr>
                <w:rFonts w:ascii="Arial" w:hAnsi="Arial" w:cs="Arial"/>
                <w:i/>
                <w:sz w:val="16"/>
                <w:szCs w:val="16"/>
              </w:rPr>
              <w:t>Pomocą publiczną jest wszelka pomoc, która łącznie spełnia poniższe przesłanki:</w:t>
            </w:r>
          </w:p>
          <w:p w:rsidR="00685E7F"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występuje transfer zasobów publicznych,</w:t>
            </w:r>
          </w:p>
          <w:p w:rsidR="00685E7F"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transfer zasobów publicznych jest selektywny - uprzywilejowuje określony podmiot lub wytwarzanie określonych dóbr,</w:t>
            </w:r>
          </w:p>
          <w:p w:rsidR="00685E7F"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transfer zasobów publicznych skutkuje przysporzeniem (korzyścią ekonomiczną) na rzecz określonego podmiotu, na warunkach korzystniejszych niż rynkowe,</w:t>
            </w:r>
          </w:p>
          <w:p w:rsidR="00685E7F"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w efekcie transferu zasobów publicznych występuje lub może wystąpić zakłócenie konkurencji,</w:t>
            </w:r>
          </w:p>
          <w:p w:rsidR="008B3314"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wpływa na wymianę handlową między państwami członkowskimi UE.</w:t>
            </w:r>
          </w:p>
        </w:tc>
      </w:tr>
    </w:tbl>
    <w:p w:rsidR="00083AAA" w:rsidRDefault="00083AA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083AAA" w:rsidRPr="009C4F6A" w:rsidTr="007818C5">
        <w:tc>
          <w:tcPr>
            <w:tcW w:w="5000" w:type="pct"/>
            <w:gridSpan w:val="2"/>
            <w:shd w:val="pct10" w:color="auto" w:fill="auto"/>
          </w:tcPr>
          <w:p w:rsidR="00083AAA" w:rsidRPr="00083AAA" w:rsidRDefault="00083AAA" w:rsidP="009C4F6A">
            <w:pPr>
              <w:spacing w:after="0" w:line="240" w:lineRule="auto"/>
              <w:jc w:val="both"/>
              <w:rPr>
                <w:rFonts w:ascii="Arial" w:hAnsi="Arial" w:cs="Arial"/>
                <w:sz w:val="16"/>
                <w:szCs w:val="16"/>
              </w:rPr>
            </w:pPr>
            <w:r w:rsidRPr="00083AAA">
              <w:rPr>
                <w:rFonts w:ascii="Arial" w:hAnsi="Arial" w:cs="Arial"/>
                <w:b/>
                <w:sz w:val="16"/>
                <w:szCs w:val="16"/>
              </w:rPr>
              <w:t>A.12.3. Analiza występowania pomocy publicznej</w:t>
            </w:r>
          </w:p>
        </w:tc>
      </w:tr>
      <w:tr w:rsidR="00083AAA" w:rsidRPr="009C4F6A" w:rsidTr="00083AAA">
        <w:tc>
          <w:tcPr>
            <w:tcW w:w="2471" w:type="pc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1. Występuje transfer zasobów publicznych</w:t>
            </w:r>
          </w:p>
        </w:tc>
        <w:tc>
          <w:tcPr>
            <w:tcW w:w="2529" w:type="pct"/>
            <w:shd w:val="clear" w:color="auto" w:fill="auto"/>
          </w:tcPr>
          <w:p w:rsidR="00083AAA" w:rsidRPr="00083AAA" w:rsidRDefault="00083AAA" w:rsidP="0012156E">
            <w:pPr>
              <w:pStyle w:val="Akapitzlist"/>
              <w:numPr>
                <w:ilvl w:val="1"/>
                <w:numId w:val="49"/>
              </w:numPr>
              <w:spacing w:after="0" w:line="240" w:lineRule="auto"/>
              <w:ind w:left="727"/>
              <w:jc w:val="both"/>
              <w:rPr>
                <w:rFonts w:ascii="Arial" w:hAnsi="Arial" w:cs="Arial"/>
                <w:i/>
                <w:sz w:val="16"/>
                <w:szCs w:val="16"/>
              </w:rPr>
            </w:pPr>
            <w:r>
              <w:rPr>
                <w:rFonts w:ascii="Arial" w:hAnsi="Arial" w:cs="Arial"/>
                <w:sz w:val="16"/>
                <w:szCs w:val="16"/>
              </w:rPr>
              <w:t>Tak</w:t>
            </w:r>
          </w:p>
        </w:tc>
      </w:tr>
      <w:tr w:rsidR="00083AAA" w:rsidRPr="009C4F6A" w:rsidTr="00083AAA">
        <w:tc>
          <w:tcPr>
            <w:tcW w:w="2471" w:type="pc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2. Transfer zasobów publicznych jest selektywny - uprzywilejowuje określony podmiot lub wytwarzanie określonych dóbr</w:t>
            </w:r>
          </w:p>
        </w:tc>
        <w:tc>
          <w:tcPr>
            <w:tcW w:w="2529" w:type="pct"/>
            <w:shd w:val="clear" w:color="auto" w:fill="auto"/>
            <w:vAlign w:val="center"/>
          </w:tcPr>
          <w:p w:rsidR="00083AAA" w:rsidRPr="00083AAA" w:rsidRDefault="00083AAA" w:rsidP="0012156E">
            <w:pPr>
              <w:pStyle w:val="Akapitzlist"/>
              <w:numPr>
                <w:ilvl w:val="1"/>
                <w:numId w:val="49"/>
              </w:numPr>
              <w:spacing w:after="0" w:line="240" w:lineRule="auto"/>
              <w:ind w:left="727"/>
              <w:rPr>
                <w:rFonts w:ascii="Arial" w:hAnsi="Arial" w:cs="Arial"/>
                <w:sz w:val="16"/>
                <w:szCs w:val="16"/>
              </w:rPr>
            </w:pPr>
            <w:r>
              <w:rPr>
                <w:rFonts w:ascii="Arial" w:hAnsi="Arial" w:cs="Arial"/>
                <w:sz w:val="16"/>
                <w:szCs w:val="16"/>
              </w:rPr>
              <w:t>Tak</w:t>
            </w:r>
          </w:p>
        </w:tc>
      </w:tr>
      <w:tr w:rsidR="00083AAA" w:rsidRPr="009C4F6A" w:rsidTr="005C08F8">
        <w:tc>
          <w:tcPr>
            <w:tcW w:w="2471" w:type="pct"/>
            <w:vMerge w:val="restar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3. Transfer zasobów publicznych skutkuje przysporzeniem (korzyścią ekonomiczną) na rzecz określonego podmiotu, na warunkach korzystniejszych niż rynkowe</w:t>
            </w:r>
          </w:p>
        </w:tc>
        <w:tc>
          <w:tcPr>
            <w:tcW w:w="2529" w:type="pct"/>
            <w:tcBorders>
              <w:bottom w:val="single" w:sz="4" w:space="0" w:color="auto"/>
            </w:tcBorders>
            <w:shd w:val="clear" w:color="auto" w:fill="auto"/>
            <w:vAlign w:val="center"/>
          </w:tcPr>
          <w:p w:rsidR="00083AAA" w:rsidRDefault="00083AAA" w:rsidP="0012156E">
            <w:pPr>
              <w:pStyle w:val="Akapitzlist"/>
              <w:numPr>
                <w:ilvl w:val="0"/>
                <w:numId w:val="48"/>
              </w:numPr>
              <w:spacing w:after="0" w:line="240" w:lineRule="auto"/>
              <w:rPr>
                <w:rFonts w:ascii="Arial" w:hAnsi="Arial" w:cs="Arial"/>
                <w:sz w:val="16"/>
                <w:szCs w:val="16"/>
              </w:rPr>
            </w:pPr>
            <w:r>
              <w:rPr>
                <w:rFonts w:ascii="Arial" w:hAnsi="Arial" w:cs="Arial"/>
                <w:sz w:val="16"/>
                <w:szCs w:val="16"/>
              </w:rPr>
              <w:t>Tak</w:t>
            </w:r>
          </w:p>
          <w:p w:rsidR="00083AAA" w:rsidRDefault="00083AAA" w:rsidP="0012156E">
            <w:pPr>
              <w:pStyle w:val="Akapitzlist"/>
              <w:numPr>
                <w:ilvl w:val="0"/>
                <w:numId w:val="48"/>
              </w:numPr>
              <w:spacing w:after="0" w:line="240" w:lineRule="auto"/>
              <w:rPr>
                <w:rFonts w:ascii="Arial" w:hAnsi="Arial" w:cs="Arial"/>
                <w:sz w:val="16"/>
                <w:szCs w:val="16"/>
              </w:rPr>
            </w:pPr>
            <w:r>
              <w:rPr>
                <w:rFonts w:ascii="Arial" w:hAnsi="Arial" w:cs="Arial"/>
                <w:sz w:val="16"/>
                <w:szCs w:val="16"/>
              </w:rPr>
              <w:t>Nie</w:t>
            </w:r>
          </w:p>
        </w:tc>
      </w:tr>
      <w:tr w:rsidR="00083AAA" w:rsidRPr="009C4F6A" w:rsidTr="005C08F8">
        <w:tc>
          <w:tcPr>
            <w:tcW w:w="2471" w:type="pct"/>
            <w:vMerge/>
            <w:shd w:val="clear" w:color="auto" w:fill="auto"/>
            <w:vAlign w:val="center"/>
          </w:tcPr>
          <w:p w:rsidR="00083AAA" w:rsidRPr="00083AAA"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7D1E3E" w:rsidRDefault="00C64503" w:rsidP="00083AAA">
            <w:pPr>
              <w:spacing w:after="0" w:line="240" w:lineRule="auto"/>
              <w:rPr>
                <w:rFonts w:ascii="Arial" w:hAnsi="Arial" w:cs="Arial"/>
                <w:i/>
                <w:sz w:val="16"/>
                <w:szCs w:val="16"/>
              </w:rPr>
            </w:pPr>
            <w:r>
              <w:rPr>
                <w:rFonts w:ascii="Arial" w:hAnsi="Arial" w:cs="Arial"/>
                <w:i/>
                <w:sz w:val="16"/>
                <w:szCs w:val="16"/>
              </w:rPr>
              <w:t>Jeśli wybrano „N</w:t>
            </w:r>
            <w:r w:rsidR="00083AAA" w:rsidRPr="007D1E3E">
              <w:rPr>
                <w:rFonts w:ascii="Arial" w:hAnsi="Arial" w:cs="Arial"/>
                <w:i/>
                <w:sz w:val="16"/>
                <w:szCs w:val="16"/>
              </w:rPr>
              <w:t>ie”, należy uzasadnić</w:t>
            </w:r>
            <w:r w:rsidR="007D1E3E" w:rsidRPr="007D1E3E">
              <w:rPr>
                <w:rFonts w:ascii="Arial" w:hAnsi="Arial" w:cs="Arial"/>
                <w:i/>
                <w:sz w:val="16"/>
                <w:szCs w:val="16"/>
              </w:rPr>
              <w:t>.</w:t>
            </w:r>
          </w:p>
        </w:tc>
      </w:tr>
      <w:tr w:rsidR="00083AAA" w:rsidRPr="009C4F6A" w:rsidTr="005C08F8">
        <w:tc>
          <w:tcPr>
            <w:tcW w:w="2471" w:type="pct"/>
            <w:vMerge w:val="restar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4. W efekcie transferu zasobów publicznych występuje lub może wystąpić zakłócenie konkurencji</w:t>
            </w:r>
          </w:p>
        </w:tc>
        <w:tc>
          <w:tcPr>
            <w:tcW w:w="2529" w:type="pct"/>
            <w:tcBorders>
              <w:bottom w:val="single" w:sz="4" w:space="0" w:color="auto"/>
            </w:tcBorders>
            <w:shd w:val="clear" w:color="auto" w:fill="auto"/>
            <w:vAlign w:val="center"/>
          </w:tcPr>
          <w:p w:rsidR="00083AAA" w:rsidRPr="007D1E3E" w:rsidRDefault="00083AAA" w:rsidP="0012156E">
            <w:pPr>
              <w:pStyle w:val="Akapitzlist"/>
              <w:numPr>
                <w:ilvl w:val="0"/>
                <w:numId w:val="47"/>
              </w:numPr>
              <w:spacing w:after="0" w:line="240" w:lineRule="auto"/>
              <w:rPr>
                <w:rFonts w:ascii="Arial" w:hAnsi="Arial" w:cs="Arial"/>
                <w:sz w:val="16"/>
                <w:szCs w:val="16"/>
              </w:rPr>
            </w:pPr>
            <w:r w:rsidRPr="007D1E3E">
              <w:rPr>
                <w:rFonts w:ascii="Arial" w:hAnsi="Arial" w:cs="Arial"/>
                <w:sz w:val="16"/>
                <w:szCs w:val="16"/>
              </w:rPr>
              <w:t>Tak</w:t>
            </w:r>
          </w:p>
          <w:p w:rsidR="00083AAA" w:rsidRPr="007D1E3E" w:rsidRDefault="00083AAA" w:rsidP="0012156E">
            <w:pPr>
              <w:pStyle w:val="Akapitzlist"/>
              <w:numPr>
                <w:ilvl w:val="0"/>
                <w:numId w:val="47"/>
              </w:numPr>
              <w:spacing w:after="0" w:line="240" w:lineRule="auto"/>
              <w:rPr>
                <w:rFonts w:ascii="Arial" w:hAnsi="Arial" w:cs="Arial"/>
                <w:sz w:val="16"/>
                <w:szCs w:val="16"/>
              </w:rPr>
            </w:pPr>
            <w:r w:rsidRPr="007D1E3E">
              <w:rPr>
                <w:rFonts w:ascii="Arial" w:hAnsi="Arial" w:cs="Arial"/>
                <w:sz w:val="16"/>
                <w:szCs w:val="16"/>
              </w:rPr>
              <w:t>Nie</w:t>
            </w:r>
          </w:p>
        </w:tc>
      </w:tr>
      <w:tr w:rsidR="00083AAA" w:rsidRPr="009C4F6A" w:rsidTr="005C08F8">
        <w:tc>
          <w:tcPr>
            <w:tcW w:w="2471" w:type="pct"/>
            <w:vMerge/>
            <w:shd w:val="clear" w:color="auto" w:fill="auto"/>
            <w:vAlign w:val="center"/>
          </w:tcPr>
          <w:p w:rsidR="00083AAA" w:rsidRPr="00083AAA"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7D1E3E" w:rsidRDefault="00C64503" w:rsidP="008367F7">
            <w:pPr>
              <w:spacing w:after="0" w:line="240" w:lineRule="auto"/>
              <w:rPr>
                <w:rFonts w:ascii="Arial" w:hAnsi="Arial" w:cs="Arial"/>
                <w:i/>
                <w:sz w:val="16"/>
                <w:szCs w:val="16"/>
              </w:rPr>
            </w:pPr>
            <w:r>
              <w:rPr>
                <w:rFonts w:ascii="Arial" w:hAnsi="Arial" w:cs="Arial"/>
                <w:i/>
                <w:sz w:val="16"/>
                <w:szCs w:val="16"/>
              </w:rPr>
              <w:t>Jeśli wybrano „N</w:t>
            </w:r>
            <w:r w:rsidR="00083AAA" w:rsidRPr="007D1E3E">
              <w:rPr>
                <w:rFonts w:ascii="Arial" w:hAnsi="Arial" w:cs="Arial"/>
                <w:i/>
                <w:sz w:val="16"/>
                <w:szCs w:val="16"/>
              </w:rPr>
              <w:t>ie”, należy uzasadnić</w:t>
            </w:r>
            <w:r w:rsidR="007D1E3E" w:rsidRPr="007D1E3E">
              <w:rPr>
                <w:rFonts w:ascii="Arial" w:hAnsi="Arial" w:cs="Arial"/>
                <w:i/>
                <w:sz w:val="16"/>
                <w:szCs w:val="16"/>
              </w:rPr>
              <w:t>.</w:t>
            </w:r>
          </w:p>
        </w:tc>
      </w:tr>
      <w:tr w:rsidR="00083AAA" w:rsidRPr="009C4F6A" w:rsidTr="005C08F8">
        <w:tc>
          <w:tcPr>
            <w:tcW w:w="2471" w:type="pct"/>
            <w:vMerge w:val="restar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5. Czy projekt ma wpływ na wymianę handlową między państwami członkowskimi UE?</w:t>
            </w:r>
          </w:p>
        </w:tc>
        <w:tc>
          <w:tcPr>
            <w:tcW w:w="2529" w:type="pct"/>
            <w:tcBorders>
              <w:bottom w:val="single" w:sz="4" w:space="0" w:color="auto"/>
            </w:tcBorders>
            <w:shd w:val="clear" w:color="auto" w:fill="auto"/>
            <w:vAlign w:val="center"/>
          </w:tcPr>
          <w:p w:rsidR="00083AAA" w:rsidRPr="007D1E3E" w:rsidRDefault="00083AAA" w:rsidP="0012156E">
            <w:pPr>
              <w:pStyle w:val="Akapitzlist"/>
              <w:numPr>
                <w:ilvl w:val="0"/>
                <w:numId w:val="46"/>
              </w:numPr>
              <w:spacing w:after="0" w:line="240" w:lineRule="auto"/>
              <w:rPr>
                <w:rFonts w:ascii="Arial" w:hAnsi="Arial" w:cs="Arial"/>
                <w:sz w:val="16"/>
                <w:szCs w:val="16"/>
              </w:rPr>
            </w:pPr>
            <w:r w:rsidRPr="007D1E3E">
              <w:rPr>
                <w:rFonts w:ascii="Arial" w:hAnsi="Arial" w:cs="Arial"/>
                <w:sz w:val="16"/>
                <w:szCs w:val="16"/>
              </w:rPr>
              <w:t>Tak</w:t>
            </w:r>
          </w:p>
          <w:p w:rsidR="00083AAA" w:rsidRPr="007D1E3E" w:rsidRDefault="00083AAA" w:rsidP="0012156E">
            <w:pPr>
              <w:pStyle w:val="Akapitzlist"/>
              <w:numPr>
                <w:ilvl w:val="0"/>
                <w:numId w:val="46"/>
              </w:numPr>
              <w:spacing w:after="0" w:line="240" w:lineRule="auto"/>
              <w:rPr>
                <w:rFonts w:ascii="Arial" w:hAnsi="Arial" w:cs="Arial"/>
                <w:sz w:val="16"/>
                <w:szCs w:val="16"/>
              </w:rPr>
            </w:pPr>
            <w:r w:rsidRPr="007D1E3E">
              <w:rPr>
                <w:rFonts w:ascii="Arial" w:hAnsi="Arial" w:cs="Arial"/>
                <w:sz w:val="16"/>
                <w:szCs w:val="16"/>
              </w:rPr>
              <w:t>Nie</w:t>
            </w:r>
          </w:p>
        </w:tc>
      </w:tr>
      <w:tr w:rsidR="00083AAA" w:rsidRPr="009C4F6A" w:rsidTr="005C08F8">
        <w:tc>
          <w:tcPr>
            <w:tcW w:w="2471" w:type="pct"/>
            <w:vMerge/>
            <w:shd w:val="clear" w:color="auto" w:fill="auto"/>
          </w:tcPr>
          <w:p w:rsidR="00083AAA" w:rsidRPr="00083AAA" w:rsidRDefault="00083AAA" w:rsidP="009C4F6A">
            <w:pPr>
              <w:spacing w:after="0" w:line="240" w:lineRule="auto"/>
              <w:jc w:val="both"/>
              <w:rPr>
                <w:rFonts w:ascii="Arial" w:hAnsi="Arial" w:cs="Arial"/>
                <w:sz w:val="16"/>
                <w:szCs w:val="16"/>
              </w:rPr>
            </w:pPr>
          </w:p>
        </w:tc>
        <w:tc>
          <w:tcPr>
            <w:tcW w:w="2529" w:type="pct"/>
            <w:shd w:val="clear" w:color="auto" w:fill="auto"/>
            <w:vAlign w:val="center"/>
          </w:tcPr>
          <w:p w:rsidR="00083AAA" w:rsidRPr="007D1E3E" w:rsidRDefault="00C64503" w:rsidP="008367F7">
            <w:pPr>
              <w:spacing w:after="0" w:line="240" w:lineRule="auto"/>
              <w:rPr>
                <w:rFonts w:ascii="Arial" w:hAnsi="Arial" w:cs="Arial"/>
                <w:i/>
                <w:sz w:val="16"/>
                <w:szCs w:val="16"/>
              </w:rPr>
            </w:pPr>
            <w:r>
              <w:rPr>
                <w:rFonts w:ascii="Arial" w:hAnsi="Arial" w:cs="Arial"/>
                <w:i/>
                <w:sz w:val="16"/>
                <w:szCs w:val="16"/>
              </w:rPr>
              <w:t>Jeśli wybrano „N</w:t>
            </w:r>
            <w:r w:rsidR="00083AAA" w:rsidRPr="007D1E3E">
              <w:rPr>
                <w:rFonts w:ascii="Arial" w:hAnsi="Arial" w:cs="Arial"/>
                <w:i/>
                <w:sz w:val="16"/>
                <w:szCs w:val="16"/>
              </w:rPr>
              <w:t>ie”, należy uzasadnić</w:t>
            </w:r>
            <w:r w:rsidR="007D1E3E" w:rsidRPr="007D1E3E">
              <w:rPr>
                <w:rFonts w:ascii="Arial" w:hAnsi="Arial" w:cs="Arial"/>
                <w:i/>
                <w:sz w:val="16"/>
                <w:szCs w:val="16"/>
              </w:rPr>
              <w:t>.</w:t>
            </w:r>
          </w:p>
        </w:tc>
      </w:tr>
    </w:tbl>
    <w:p w:rsidR="009C4F6A" w:rsidRPr="001C5DDB" w:rsidRDefault="009C4F6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42752" w:rsidRPr="001C5DDB" w:rsidTr="002F6E9C">
        <w:tc>
          <w:tcPr>
            <w:tcW w:w="5000" w:type="pct"/>
            <w:shd w:val="pct25" w:color="auto" w:fill="auto"/>
          </w:tcPr>
          <w:p w:rsidR="00D42752" w:rsidRPr="001C5DDB" w:rsidRDefault="00D42752" w:rsidP="00626177">
            <w:pPr>
              <w:pStyle w:val="Nagwek1"/>
              <w:jc w:val="left"/>
            </w:pPr>
            <w:bookmarkStart w:id="6" w:name="_Toc453673608"/>
            <w:r w:rsidRPr="00626177">
              <w:rPr>
                <w:sz w:val="16"/>
              </w:rPr>
              <w:t xml:space="preserve">B. Informacje o </w:t>
            </w:r>
            <w:r w:rsidR="00E14872" w:rsidRPr="00626177">
              <w:rPr>
                <w:sz w:val="16"/>
              </w:rPr>
              <w:t>w</w:t>
            </w:r>
            <w:r w:rsidRPr="00626177">
              <w:rPr>
                <w:sz w:val="16"/>
              </w:rPr>
              <w:t>nioskodawcy</w:t>
            </w:r>
            <w:bookmarkEnd w:id="6"/>
          </w:p>
        </w:tc>
      </w:tr>
    </w:tbl>
    <w:p w:rsidR="0035197E" w:rsidRPr="001C5DDB" w:rsidRDefault="0035197E" w:rsidP="00FA1E9F">
      <w:pPr>
        <w:pStyle w:val="Bezodstpw"/>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2F6E9C">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B.1. </w:t>
            </w:r>
            <w:r w:rsidR="00910422" w:rsidRPr="001C5DDB">
              <w:rPr>
                <w:rFonts w:ascii="Arial" w:hAnsi="Arial" w:cs="Arial"/>
                <w:b/>
                <w:color w:val="000000"/>
                <w:sz w:val="16"/>
                <w:szCs w:val="16"/>
                <w:lang w:eastAsia="pl-PL"/>
              </w:rPr>
              <w:t>Dane podstawowe</w:t>
            </w:r>
            <w:r w:rsidRPr="001C5DDB">
              <w:rPr>
                <w:rFonts w:ascii="Arial" w:hAnsi="Arial" w:cs="Arial"/>
                <w:b/>
                <w:color w:val="000000"/>
                <w:sz w:val="16"/>
                <w:szCs w:val="16"/>
                <w:lang w:eastAsia="pl-PL"/>
              </w:rPr>
              <w:t xml:space="preserve">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4C7C44" w:rsidRPr="001C5DDB" w:rsidRDefault="004C7C44"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1C5DDB" w:rsidTr="007818C5">
        <w:tc>
          <w:tcPr>
            <w:tcW w:w="2471" w:type="pct"/>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B.1.1. Kraj</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kraj</w:t>
            </w:r>
            <w:r w:rsidR="001B1D95" w:rsidRPr="007D1E3E">
              <w:rPr>
                <w:rFonts w:ascii="Arial" w:hAnsi="Arial" w:cs="Arial"/>
                <w:i/>
                <w:color w:val="000000"/>
                <w:sz w:val="16"/>
                <w:szCs w:val="16"/>
              </w:rPr>
              <w:t>.</w:t>
            </w:r>
          </w:p>
        </w:tc>
      </w:tr>
      <w:tr w:rsidR="001B1D95" w:rsidRPr="001C5DDB" w:rsidTr="007D1E3E">
        <w:tc>
          <w:tcPr>
            <w:tcW w:w="2471" w:type="pct"/>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B.1.2. NIP</w:t>
            </w:r>
          </w:p>
        </w:tc>
        <w:tc>
          <w:tcPr>
            <w:tcW w:w="2529" w:type="pct"/>
            <w:tcBorders>
              <w:bottom w:val="single" w:sz="4" w:space="0" w:color="auto"/>
            </w:tcBorders>
            <w:shd w:val="clear" w:color="auto" w:fill="auto"/>
          </w:tcPr>
          <w:p w:rsidR="001B1D95" w:rsidRPr="007D1E3E" w:rsidRDefault="001B1D95"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Identyfikacji Podatkowej</w:t>
            </w:r>
            <w:r w:rsidR="00971C2F" w:rsidRPr="007D1E3E">
              <w:rPr>
                <w:rFonts w:ascii="Arial" w:hAnsi="Arial" w:cs="Arial"/>
                <w:i/>
                <w:color w:val="000000"/>
                <w:sz w:val="16"/>
                <w:szCs w:val="16"/>
              </w:rPr>
              <w:t xml:space="preserve"> (NIP)</w:t>
            </w:r>
            <w:r w:rsidRPr="007D1E3E">
              <w:rPr>
                <w:rFonts w:ascii="Arial" w:hAnsi="Arial" w:cs="Arial"/>
                <w:i/>
                <w:color w:val="000000"/>
                <w:sz w:val="16"/>
                <w:szCs w:val="16"/>
              </w:rPr>
              <w:t xml:space="preserve"> </w:t>
            </w:r>
            <w:r w:rsidR="00E14872" w:rsidRPr="007D1E3E">
              <w:rPr>
                <w:rFonts w:ascii="Arial" w:hAnsi="Arial" w:cs="Arial"/>
                <w:i/>
                <w:color w:val="000000"/>
                <w:sz w:val="16"/>
                <w:szCs w:val="16"/>
              </w:rPr>
              <w:t>w</w:t>
            </w:r>
            <w:r w:rsidRPr="007D1E3E">
              <w:rPr>
                <w:rFonts w:ascii="Arial" w:hAnsi="Arial" w:cs="Arial"/>
                <w:i/>
                <w:color w:val="000000"/>
                <w:sz w:val="16"/>
                <w:szCs w:val="16"/>
              </w:rPr>
              <w:t xml:space="preserve">nioskodawcy w formacie 10 cyfrowym, nie stosując myślników, spacji i innych znaków pomiędzy cyframi. </w:t>
            </w:r>
          </w:p>
          <w:p w:rsidR="001B1D95" w:rsidRPr="007D1E3E" w:rsidRDefault="001B1D95" w:rsidP="00FA1E9F">
            <w:pPr>
              <w:pStyle w:val="Bezodstpw"/>
              <w:jc w:val="both"/>
              <w:rPr>
                <w:rFonts w:ascii="Arial" w:hAnsi="Arial" w:cs="Arial"/>
                <w:i/>
                <w:color w:val="000000"/>
                <w:sz w:val="16"/>
                <w:szCs w:val="16"/>
              </w:rPr>
            </w:pPr>
            <w:r w:rsidRPr="007D1E3E">
              <w:rPr>
                <w:rFonts w:ascii="Arial" w:hAnsi="Arial" w:cs="Arial"/>
                <w:i/>
                <w:color w:val="000000"/>
                <w:sz w:val="16"/>
                <w:szCs w:val="16"/>
              </w:rPr>
              <w:t>W przypadku</w:t>
            </w:r>
            <w:r w:rsidR="00CC40B5" w:rsidRPr="007D1E3E">
              <w:rPr>
                <w:rFonts w:ascii="Arial" w:hAnsi="Arial" w:cs="Arial"/>
                <w:i/>
                <w:color w:val="000000"/>
                <w:sz w:val="16"/>
                <w:szCs w:val="16"/>
              </w:rPr>
              <w:t>,</w:t>
            </w:r>
            <w:r w:rsidRPr="007D1E3E">
              <w:rPr>
                <w:rFonts w:ascii="Arial" w:hAnsi="Arial" w:cs="Arial"/>
                <w:i/>
                <w:color w:val="000000"/>
                <w:sz w:val="16"/>
                <w:szCs w:val="16"/>
              </w:rPr>
              <w:t xml:space="preserve"> gdy </w:t>
            </w:r>
            <w:r w:rsidR="00E14872" w:rsidRPr="007D1E3E">
              <w:rPr>
                <w:rFonts w:ascii="Arial" w:hAnsi="Arial" w:cs="Arial"/>
                <w:i/>
                <w:color w:val="000000"/>
                <w:sz w:val="16"/>
                <w:szCs w:val="16"/>
              </w:rPr>
              <w:t>w</w:t>
            </w:r>
            <w:r w:rsidRPr="007D1E3E">
              <w:rPr>
                <w:rFonts w:ascii="Arial" w:hAnsi="Arial" w:cs="Arial"/>
                <w:i/>
                <w:color w:val="000000"/>
                <w:sz w:val="16"/>
                <w:szCs w:val="16"/>
              </w:rPr>
              <w:t xml:space="preserve">nioskodawca nie posiada polskiego numeru NIP należy wpisać odpowiedni numer identyfikacji podatkowej, właściwy dla </w:t>
            </w:r>
            <w:r w:rsidR="00E14872" w:rsidRPr="007D1E3E">
              <w:rPr>
                <w:rFonts w:ascii="Arial" w:hAnsi="Arial" w:cs="Arial"/>
                <w:i/>
                <w:color w:val="000000"/>
                <w:sz w:val="16"/>
                <w:szCs w:val="16"/>
              </w:rPr>
              <w:t>w</w:t>
            </w:r>
            <w:r w:rsidRPr="007D1E3E">
              <w:rPr>
                <w:rFonts w:ascii="Arial" w:hAnsi="Arial" w:cs="Arial"/>
                <w:i/>
                <w:color w:val="000000"/>
                <w:sz w:val="16"/>
                <w:szCs w:val="16"/>
              </w:rPr>
              <w:t xml:space="preserve">nioskodawcy. Po prawidłowym wprowadzeniu </w:t>
            </w:r>
            <w:r w:rsidR="00971C2F" w:rsidRPr="007D1E3E">
              <w:rPr>
                <w:rFonts w:ascii="Arial" w:hAnsi="Arial" w:cs="Arial"/>
                <w:i/>
                <w:color w:val="000000"/>
                <w:sz w:val="16"/>
                <w:szCs w:val="16"/>
              </w:rPr>
              <w:t>NIP</w:t>
            </w:r>
            <w:r w:rsidRPr="007D1E3E">
              <w:rPr>
                <w:rFonts w:ascii="Arial" w:hAnsi="Arial" w:cs="Arial"/>
                <w:i/>
                <w:color w:val="000000"/>
                <w:sz w:val="16"/>
                <w:szCs w:val="16"/>
              </w:rPr>
              <w:t xml:space="preserve"> i jego odnalezieniu w bazie, pozostałe pola (Województwo, Powiat, Gmina, Miej</w:t>
            </w:r>
            <w:r w:rsidR="004567EB" w:rsidRPr="007D1E3E">
              <w:rPr>
                <w:rFonts w:ascii="Arial" w:hAnsi="Arial" w:cs="Arial"/>
                <w:i/>
                <w:color w:val="000000"/>
                <w:sz w:val="16"/>
                <w:szCs w:val="16"/>
              </w:rPr>
              <w:t xml:space="preserve">scowość, Ulica) uzupełniają się </w:t>
            </w:r>
            <w:r w:rsidRPr="007D1E3E">
              <w:rPr>
                <w:rFonts w:ascii="Arial" w:hAnsi="Arial" w:cs="Arial"/>
                <w:i/>
                <w:color w:val="000000"/>
                <w:sz w:val="16"/>
                <w:szCs w:val="16"/>
              </w:rPr>
              <w:t>automatycznie (poprzez zaznaczenie opcji „Pobierz dane”) Możliwa jest edycja ww. pól.</w:t>
            </w:r>
          </w:p>
          <w:p w:rsidR="001B1D95" w:rsidRPr="007D1E3E" w:rsidRDefault="001B1D95" w:rsidP="00FA1E9F">
            <w:pPr>
              <w:pStyle w:val="Bezodstpw"/>
              <w:jc w:val="both"/>
              <w:rPr>
                <w:rFonts w:ascii="Arial" w:hAnsi="Arial" w:cs="Arial"/>
                <w:i/>
                <w:color w:val="000000"/>
                <w:sz w:val="16"/>
                <w:szCs w:val="16"/>
              </w:rPr>
            </w:pPr>
            <w:r w:rsidRPr="007D1E3E">
              <w:rPr>
                <w:rFonts w:ascii="Arial" w:hAnsi="Arial" w:cs="Arial"/>
                <w:i/>
                <w:color w:val="000000"/>
                <w:sz w:val="16"/>
                <w:szCs w:val="16"/>
              </w:rPr>
              <w:t>W przypadku, gdy dane w bazie nie zostaną odnalezione, należy własnoręcznie wypełnić pola B.1.3-B.1.4.</w:t>
            </w:r>
          </w:p>
        </w:tc>
      </w:tr>
      <w:tr w:rsidR="001B1D95" w:rsidRPr="001C5DDB" w:rsidTr="007D1E3E">
        <w:tc>
          <w:tcPr>
            <w:tcW w:w="2471" w:type="pct"/>
            <w:tcBorders>
              <w:bottom w:val="single" w:sz="4" w:space="0" w:color="auto"/>
            </w:tcBorders>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 xml:space="preserve">B.1.3. Nazwa </w:t>
            </w:r>
            <w:r w:rsidR="003E1BE7">
              <w:rPr>
                <w:rFonts w:ascii="Arial" w:hAnsi="Arial" w:cs="Arial"/>
                <w:b/>
                <w:sz w:val="16"/>
                <w:szCs w:val="16"/>
              </w:rPr>
              <w:t>w</w:t>
            </w:r>
            <w:r w:rsidRPr="001C5DDB">
              <w:rPr>
                <w:rFonts w:ascii="Arial" w:hAnsi="Arial" w:cs="Arial"/>
                <w:b/>
                <w:sz w:val="16"/>
                <w:szCs w:val="16"/>
              </w:rPr>
              <w:t>nioskodawcy</w:t>
            </w:r>
          </w:p>
        </w:tc>
        <w:tc>
          <w:tcPr>
            <w:tcW w:w="2529" w:type="pct"/>
            <w:shd w:val="clear" w:color="auto" w:fill="FFFFFF" w:themeFill="background1"/>
          </w:tcPr>
          <w:p w:rsidR="001B1D95" w:rsidRPr="001C5DDB" w:rsidRDefault="001D2DC6" w:rsidP="00A3406D">
            <w:pPr>
              <w:pStyle w:val="Bezodstpw"/>
              <w:jc w:val="both"/>
              <w:rPr>
                <w:rFonts w:ascii="Arial" w:hAnsi="Arial" w:cs="Arial"/>
                <w:b/>
                <w:sz w:val="16"/>
                <w:szCs w:val="16"/>
              </w:rPr>
            </w:pPr>
            <w:r w:rsidRPr="001C5DDB">
              <w:rPr>
                <w:rFonts w:ascii="Arial" w:hAnsi="Arial" w:cs="Arial"/>
                <w:i/>
                <w:color w:val="000000"/>
                <w:sz w:val="16"/>
                <w:szCs w:val="16"/>
              </w:rPr>
              <w:t>N</w:t>
            </w:r>
            <w:r w:rsidR="001B1D95" w:rsidRPr="001C5DDB">
              <w:rPr>
                <w:rFonts w:ascii="Arial" w:hAnsi="Arial" w:cs="Arial"/>
                <w:i/>
                <w:color w:val="000000"/>
                <w:sz w:val="16"/>
                <w:szCs w:val="16"/>
              </w:rPr>
              <w:t>ależy</w:t>
            </w:r>
            <w:r w:rsidRPr="001C5DDB">
              <w:rPr>
                <w:rFonts w:ascii="Arial" w:hAnsi="Arial" w:cs="Arial"/>
                <w:i/>
                <w:color w:val="000000"/>
                <w:sz w:val="16"/>
                <w:szCs w:val="16"/>
              </w:rPr>
              <w:t xml:space="preserve"> </w:t>
            </w:r>
            <w:r w:rsidR="001B1D95" w:rsidRPr="001C5DDB">
              <w:rPr>
                <w:rFonts w:ascii="Arial" w:hAnsi="Arial" w:cs="Arial"/>
                <w:i/>
                <w:color w:val="000000"/>
                <w:sz w:val="16"/>
                <w:szCs w:val="16"/>
              </w:rPr>
              <w:t xml:space="preserve">wpisać pełną nazwę </w:t>
            </w:r>
            <w:r w:rsidR="00E14872">
              <w:rPr>
                <w:rFonts w:ascii="Arial" w:hAnsi="Arial" w:cs="Arial"/>
                <w:i/>
                <w:color w:val="000000"/>
                <w:sz w:val="16"/>
                <w:szCs w:val="16"/>
              </w:rPr>
              <w:t>w</w:t>
            </w:r>
            <w:r w:rsidR="001B1D95" w:rsidRPr="001C5DDB">
              <w:rPr>
                <w:rFonts w:ascii="Arial" w:hAnsi="Arial" w:cs="Arial"/>
                <w:i/>
                <w:color w:val="000000"/>
                <w:sz w:val="16"/>
                <w:szCs w:val="16"/>
              </w:rPr>
              <w:t>nioskodawcy</w:t>
            </w:r>
            <w:r w:rsidR="00382806">
              <w:rPr>
                <w:rFonts w:ascii="Arial" w:hAnsi="Arial" w:cs="Arial"/>
                <w:i/>
                <w:color w:val="000000"/>
                <w:sz w:val="16"/>
                <w:szCs w:val="16"/>
              </w:rPr>
              <w:t xml:space="preserve"> </w:t>
            </w:r>
            <w:r w:rsidR="00A3406D">
              <w:rPr>
                <w:rFonts w:ascii="Arial" w:hAnsi="Arial" w:cs="Arial"/>
                <w:i/>
                <w:color w:val="000000"/>
                <w:sz w:val="16"/>
                <w:szCs w:val="16"/>
              </w:rPr>
              <w:t>(zgodnie z KRS, CEIDG bądź z innym dokumentem określającym status prawny w przypadku podmiotów nieujętych w Krajowym Rejestrze Sądowym. W przypadku spółki cywilnej należy wpisać nazwę spółki cywilnej.</w:t>
            </w:r>
            <w:r w:rsidR="00A3406D" w:rsidRPr="001C5DDB">
              <w:rPr>
                <w:rFonts w:ascii="Arial" w:hAnsi="Arial" w:cs="Arial"/>
                <w:i/>
                <w:color w:val="000000"/>
                <w:sz w:val="16"/>
                <w:szCs w:val="16"/>
              </w:rPr>
              <w:t xml:space="preserve"> </w:t>
            </w:r>
          </w:p>
        </w:tc>
      </w:tr>
      <w:tr w:rsidR="001B1D95" w:rsidRPr="001C5DDB" w:rsidTr="007818C5">
        <w:tc>
          <w:tcPr>
            <w:tcW w:w="2471" w:type="pct"/>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 xml:space="preserve">B.1.4. Siedziba </w:t>
            </w:r>
            <w:r w:rsidR="003E1BE7">
              <w:rPr>
                <w:rFonts w:ascii="Arial" w:hAnsi="Arial" w:cs="Arial"/>
                <w:b/>
                <w:sz w:val="16"/>
                <w:szCs w:val="16"/>
              </w:rPr>
              <w:t>w</w:t>
            </w:r>
            <w:r w:rsidRPr="001C5DDB">
              <w:rPr>
                <w:rFonts w:ascii="Arial" w:hAnsi="Arial" w:cs="Arial"/>
                <w:b/>
                <w:sz w:val="16"/>
                <w:szCs w:val="16"/>
              </w:rPr>
              <w:t>nioskodawcy</w:t>
            </w:r>
          </w:p>
        </w:tc>
        <w:tc>
          <w:tcPr>
            <w:tcW w:w="2529" w:type="pct"/>
            <w:tcBorders>
              <w:bottom w:val="single" w:sz="4" w:space="0" w:color="auto"/>
            </w:tcBorders>
          </w:tcPr>
          <w:p w:rsidR="001B1D95" w:rsidRPr="001C5DDB" w:rsidRDefault="001B1D95" w:rsidP="00FA1E9F">
            <w:pPr>
              <w:spacing w:after="0" w:line="240" w:lineRule="auto"/>
              <w:jc w:val="both"/>
              <w:rPr>
                <w:rFonts w:ascii="Arial" w:hAnsi="Arial" w:cs="Arial"/>
                <w:b/>
                <w:sz w:val="16"/>
                <w:szCs w:val="16"/>
              </w:rPr>
            </w:pP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Województwo</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województwo</w:t>
            </w:r>
            <w:r w:rsidR="001B1D95" w:rsidRPr="007D1E3E">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Powiat</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powiat.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Gmina</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gminę.</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Miejscowość</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miejscowość.</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Kod pocztowy</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kod pocztowy.</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Ulica</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ulicę</w:t>
            </w:r>
            <w:r w:rsidR="004567EB" w:rsidRPr="007D1E3E">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Nr budynku</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budynku</w:t>
            </w:r>
            <w:r w:rsidR="001B1D95" w:rsidRPr="007D1E3E">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Nr lokalu</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lokalu.</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Telefon</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telefonu.</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Fax</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faxu.</w:t>
            </w:r>
            <w:r w:rsidR="00224A33" w:rsidRPr="007D1E3E">
              <w:rPr>
                <w:rFonts w:ascii="Arial" w:hAnsi="Arial" w:cs="Arial"/>
                <w:i/>
                <w:color w:val="000000"/>
                <w:sz w:val="16"/>
                <w:szCs w:val="16"/>
              </w:rPr>
              <w:t xml:space="preserve"> W sytuacji, gdy wnioskodawca nie dysponuje numerem faxu, należy wpisać: </w:t>
            </w:r>
            <w:r w:rsidR="004D14A0">
              <w:rPr>
                <w:rFonts w:ascii="Arial" w:hAnsi="Arial" w:cs="Arial"/>
                <w:i/>
                <w:color w:val="000000"/>
                <w:sz w:val="16"/>
                <w:szCs w:val="16"/>
              </w:rPr>
              <w:t>„N</w:t>
            </w:r>
            <w:r w:rsidR="00224A33" w:rsidRPr="007D1E3E">
              <w:rPr>
                <w:rFonts w:ascii="Arial" w:hAnsi="Arial" w:cs="Arial"/>
                <w:i/>
                <w:color w:val="000000"/>
                <w:sz w:val="16"/>
                <w:szCs w:val="16"/>
              </w:rPr>
              <w:t>ie dotyczy</w:t>
            </w:r>
            <w:r w:rsidR="004D14A0">
              <w:rPr>
                <w:rFonts w:ascii="Arial" w:hAnsi="Arial" w:cs="Arial"/>
                <w:i/>
                <w:color w:val="000000"/>
                <w:sz w:val="16"/>
                <w:szCs w:val="16"/>
              </w:rPr>
              <w:t>”</w:t>
            </w:r>
            <w:r w:rsidR="00224A33" w:rsidRPr="007D1E3E">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E-mail</w:t>
            </w:r>
          </w:p>
        </w:tc>
        <w:tc>
          <w:tcPr>
            <w:tcW w:w="2529" w:type="pct"/>
            <w:shd w:val="clear" w:color="auto" w:fill="auto"/>
          </w:tcPr>
          <w:p w:rsidR="001B1D95" w:rsidRPr="007D1E3E" w:rsidRDefault="00195214" w:rsidP="00224A33">
            <w:pPr>
              <w:pStyle w:val="Bezodstpw"/>
              <w:jc w:val="both"/>
              <w:rPr>
                <w:rFonts w:ascii="Arial" w:hAnsi="Arial" w:cs="Arial"/>
                <w:i/>
                <w:color w:val="000000"/>
                <w:sz w:val="16"/>
                <w:szCs w:val="16"/>
              </w:rPr>
            </w:pPr>
            <w:r w:rsidRPr="007D1E3E">
              <w:rPr>
                <w:rFonts w:ascii="Arial" w:hAnsi="Arial" w:cs="Arial"/>
                <w:i/>
                <w:color w:val="000000"/>
                <w:sz w:val="16"/>
                <w:szCs w:val="16"/>
              </w:rPr>
              <w:t>Należy wpisać e-mail.</w:t>
            </w:r>
            <w:r w:rsidR="00224A33" w:rsidRPr="007D1E3E">
              <w:rPr>
                <w:rFonts w:ascii="Arial" w:hAnsi="Arial" w:cs="Arial"/>
                <w:i/>
                <w:color w:val="000000"/>
                <w:sz w:val="16"/>
                <w:szCs w:val="16"/>
              </w:rPr>
              <w:t xml:space="preserve"> </w:t>
            </w:r>
          </w:p>
        </w:tc>
      </w:tr>
      <w:tr w:rsidR="001B1D95" w:rsidRPr="001C5DDB" w:rsidTr="007818C5">
        <w:tc>
          <w:tcPr>
            <w:tcW w:w="2471" w:type="pct"/>
            <w:tcBorders>
              <w:bottom w:val="single" w:sz="4" w:space="0" w:color="auto"/>
            </w:tcBorders>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Adres strony internetowej www</w:t>
            </w:r>
          </w:p>
        </w:tc>
        <w:tc>
          <w:tcPr>
            <w:tcW w:w="2529" w:type="pct"/>
            <w:shd w:val="clear" w:color="auto" w:fill="auto"/>
          </w:tcPr>
          <w:p w:rsidR="001B1D95" w:rsidRPr="007D1E3E" w:rsidRDefault="00195214" w:rsidP="00224A33">
            <w:pPr>
              <w:pStyle w:val="Bezodstpw"/>
              <w:jc w:val="both"/>
              <w:rPr>
                <w:rFonts w:ascii="Arial" w:hAnsi="Arial" w:cs="Arial"/>
                <w:i/>
                <w:color w:val="000000"/>
                <w:sz w:val="16"/>
                <w:szCs w:val="16"/>
              </w:rPr>
            </w:pPr>
            <w:r w:rsidRPr="007D1E3E">
              <w:rPr>
                <w:rFonts w:ascii="Arial" w:hAnsi="Arial" w:cs="Arial"/>
                <w:i/>
                <w:color w:val="000000"/>
                <w:sz w:val="16"/>
                <w:szCs w:val="16"/>
              </w:rPr>
              <w:t xml:space="preserve">Należy wpisać adres strony </w:t>
            </w:r>
            <w:r w:rsidR="008C321B" w:rsidRPr="007D1E3E">
              <w:rPr>
                <w:rFonts w:ascii="Arial" w:hAnsi="Arial" w:cs="Arial"/>
                <w:i/>
                <w:color w:val="000000"/>
                <w:sz w:val="16"/>
                <w:szCs w:val="16"/>
              </w:rPr>
              <w:t>internetowej</w:t>
            </w:r>
            <w:r w:rsidRPr="007D1E3E">
              <w:rPr>
                <w:rFonts w:ascii="Arial" w:hAnsi="Arial" w:cs="Arial"/>
                <w:i/>
                <w:color w:val="000000"/>
                <w:sz w:val="16"/>
                <w:szCs w:val="16"/>
              </w:rPr>
              <w:t xml:space="preserve"> www.</w:t>
            </w:r>
            <w:r w:rsidR="00224A33" w:rsidRPr="007D1E3E">
              <w:rPr>
                <w:rFonts w:ascii="Arial" w:hAnsi="Arial" w:cs="Arial"/>
                <w:i/>
                <w:color w:val="000000"/>
                <w:sz w:val="16"/>
                <w:szCs w:val="16"/>
              </w:rPr>
              <w:t xml:space="preserve"> W sytuacji, </w:t>
            </w:r>
            <w:r w:rsidR="00807C19" w:rsidRPr="007D1E3E">
              <w:rPr>
                <w:rFonts w:ascii="Arial" w:hAnsi="Arial" w:cs="Arial"/>
                <w:i/>
                <w:color w:val="000000"/>
                <w:sz w:val="16"/>
                <w:szCs w:val="16"/>
              </w:rPr>
              <w:br/>
            </w:r>
            <w:r w:rsidR="00224A33" w:rsidRPr="007D1E3E">
              <w:rPr>
                <w:rFonts w:ascii="Arial" w:hAnsi="Arial" w:cs="Arial"/>
                <w:i/>
                <w:color w:val="000000"/>
                <w:sz w:val="16"/>
                <w:szCs w:val="16"/>
              </w:rPr>
              <w:t>gdy wnioskodawca nie dysponuje adresem strony in</w:t>
            </w:r>
            <w:r w:rsidR="004D14A0">
              <w:rPr>
                <w:rFonts w:ascii="Arial" w:hAnsi="Arial" w:cs="Arial"/>
                <w:i/>
                <w:color w:val="000000"/>
                <w:sz w:val="16"/>
                <w:szCs w:val="16"/>
              </w:rPr>
              <w:t>ternetowej www, należy wpisać: „N</w:t>
            </w:r>
            <w:r w:rsidR="00224A33" w:rsidRPr="007D1E3E">
              <w:rPr>
                <w:rFonts w:ascii="Arial" w:hAnsi="Arial" w:cs="Arial"/>
                <w:i/>
                <w:color w:val="000000"/>
                <w:sz w:val="16"/>
                <w:szCs w:val="16"/>
              </w:rPr>
              <w:t>ie dotyczy</w:t>
            </w:r>
            <w:r w:rsidR="004D14A0">
              <w:rPr>
                <w:rFonts w:ascii="Arial" w:hAnsi="Arial" w:cs="Arial"/>
                <w:i/>
                <w:color w:val="000000"/>
                <w:sz w:val="16"/>
                <w:szCs w:val="16"/>
              </w:rPr>
              <w:t>”</w:t>
            </w:r>
            <w:r w:rsidR="00224A33" w:rsidRPr="007D1E3E">
              <w:rPr>
                <w:rFonts w:ascii="Arial" w:hAnsi="Arial" w:cs="Arial"/>
                <w:i/>
                <w:color w:val="000000"/>
                <w:sz w:val="16"/>
                <w:szCs w:val="16"/>
              </w:rPr>
              <w:t>.</w:t>
            </w:r>
          </w:p>
        </w:tc>
      </w:tr>
      <w:tr w:rsidR="001B1D95" w:rsidRPr="001C5DDB" w:rsidTr="007818C5">
        <w:tc>
          <w:tcPr>
            <w:tcW w:w="2471" w:type="pct"/>
            <w:tcBorders>
              <w:bottom w:val="single" w:sz="4" w:space="0" w:color="auto"/>
            </w:tcBorders>
            <w:shd w:val="pct10" w:color="auto" w:fill="auto"/>
            <w:vAlign w:val="center"/>
          </w:tcPr>
          <w:p w:rsidR="001B1D95" w:rsidRPr="001C5DDB" w:rsidRDefault="001B1D95" w:rsidP="00FA1E9F">
            <w:pPr>
              <w:spacing w:after="0" w:line="240" w:lineRule="auto"/>
              <w:jc w:val="both"/>
              <w:rPr>
                <w:rFonts w:ascii="Arial" w:hAnsi="Arial" w:cs="Arial"/>
                <w:sz w:val="16"/>
                <w:szCs w:val="16"/>
              </w:rPr>
            </w:pPr>
            <w:r w:rsidRPr="001C5DDB">
              <w:rPr>
                <w:rFonts w:ascii="Arial" w:hAnsi="Arial" w:cs="Arial"/>
                <w:b/>
                <w:sz w:val="16"/>
                <w:szCs w:val="16"/>
              </w:rPr>
              <w:t xml:space="preserve">B.1.5. Adres do korespondencji </w:t>
            </w:r>
            <w:r w:rsidR="003E1BE7">
              <w:rPr>
                <w:rFonts w:ascii="Arial" w:hAnsi="Arial" w:cs="Arial"/>
                <w:b/>
                <w:sz w:val="16"/>
                <w:szCs w:val="16"/>
              </w:rPr>
              <w:t>w</w:t>
            </w:r>
            <w:r w:rsidRPr="001C5DDB">
              <w:rPr>
                <w:rFonts w:ascii="Arial" w:hAnsi="Arial" w:cs="Arial"/>
                <w:b/>
                <w:sz w:val="16"/>
                <w:szCs w:val="16"/>
              </w:rPr>
              <w:t>nioskodawcy</w:t>
            </w:r>
          </w:p>
        </w:tc>
        <w:tc>
          <w:tcPr>
            <w:tcW w:w="2529" w:type="pct"/>
            <w:tcBorders>
              <w:bottom w:val="single" w:sz="4" w:space="0" w:color="auto"/>
            </w:tcBorders>
            <w:vAlign w:val="center"/>
          </w:tcPr>
          <w:p w:rsidR="001B1D95" w:rsidRPr="001C5DDB" w:rsidRDefault="001B1D95" w:rsidP="0012156E">
            <w:pPr>
              <w:pStyle w:val="Akapitzlist"/>
              <w:numPr>
                <w:ilvl w:val="0"/>
                <w:numId w:val="45"/>
              </w:numPr>
              <w:spacing w:after="0" w:line="240" w:lineRule="auto"/>
              <w:rPr>
                <w:rFonts w:ascii="Arial" w:hAnsi="Arial" w:cs="Arial"/>
                <w:i/>
                <w:sz w:val="16"/>
                <w:szCs w:val="16"/>
                <w:lang w:eastAsia="pl-PL"/>
              </w:rPr>
            </w:pPr>
            <w:r w:rsidRPr="001C5DDB">
              <w:rPr>
                <w:rFonts w:ascii="Arial" w:hAnsi="Arial" w:cs="Arial"/>
                <w:sz w:val="16"/>
                <w:szCs w:val="16"/>
              </w:rPr>
              <w:t>Jak wyżej</w:t>
            </w:r>
          </w:p>
        </w:tc>
      </w:tr>
      <w:tr w:rsidR="006A42EF" w:rsidRPr="001C5DDB" w:rsidTr="005C08F8">
        <w:tc>
          <w:tcPr>
            <w:tcW w:w="5000" w:type="pct"/>
            <w:gridSpan w:val="2"/>
            <w:shd w:val="clear" w:color="auto" w:fill="auto"/>
            <w:vAlign w:val="center"/>
          </w:tcPr>
          <w:p w:rsidR="006A42EF" w:rsidRPr="007D1E3E" w:rsidRDefault="006A42EF" w:rsidP="001F2FA1">
            <w:pPr>
              <w:spacing w:after="0" w:line="240" w:lineRule="auto"/>
              <w:jc w:val="both"/>
              <w:rPr>
                <w:rFonts w:ascii="Arial" w:hAnsi="Arial" w:cs="Arial"/>
                <w:i/>
                <w:sz w:val="16"/>
                <w:szCs w:val="16"/>
              </w:rPr>
            </w:pPr>
            <w:r w:rsidRPr="007D1E3E">
              <w:rPr>
                <w:rFonts w:ascii="Arial" w:hAnsi="Arial" w:cs="Arial"/>
                <w:i/>
                <w:sz w:val="16"/>
                <w:szCs w:val="16"/>
              </w:rPr>
              <w:t>W przypadk</w:t>
            </w:r>
            <w:r w:rsidR="00913C69" w:rsidRPr="007D1E3E">
              <w:rPr>
                <w:rFonts w:ascii="Arial" w:hAnsi="Arial" w:cs="Arial"/>
                <w:i/>
                <w:sz w:val="16"/>
                <w:szCs w:val="16"/>
              </w:rPr>
              <w:t>u, gdy adres do korespondencji w</w:t>
            </w:r>
            <w:r w:rsidRPr="007D1E3E">
              <w:rPr>
                <w:rFonts w:ascii="Arial" w:hAnsi="Arial" w:cs="Arial"/>
                <w:i/>
                <w:sz w:val="16"/>
                <w:szCs w:val="16"/>
              </w:rPr>
              <w:t>nioskodawcy j</w:t>
            </w:r>
            <w:r w:rsidR="00913C69" w:rsidRPr="007D1E3E">
              <w:rPr>
                <w:rFonts w:ascii="Arial" w:hAnsi="Arial" w:cs="Arial"/>
                <w:i/>
                <w:sz w:val="16"/>
                <w:szCs w:val="16"/>
              </w:rPr>
              <w:t>est tożsamy z adresem siedziby w</w:t>
            </w:r>
            <w:r w:rsidRPr="007D1E3E">
              <w:rPr>
                <w:rFonts w:ascii="Arial" w:hAnsi="Arial" w:cs="Arial"/>
                <w:i/>
                <w:sz w:val="16"/>
                <w:szCs w:val="16"/>
              </w:rPr>
              <w:t>nioskodawcy należy zaznaczyć opcję „Jak wyżej”. Jeżeli adresy te nie są tożsame</w:t>
            </w:r>
            <w:r w:rsidR="001F2FA1" w:rsidRPr="007D1E3E">
              <w:rPr>
                <w:rFonts w:ascii="Arial" w:hAnsi="Arial" w:cs="Arial"/>
                <w:i/>
                <w:sz w:val="16"/>
                <w:szCs w:val="16"/>
              </w:rPr>
              <w:t>,</w:t>
            </w:r>
            <w:r w:rsidRPr="007D1E3E">
              <w:rPr>
                <w:rFonts w:ascii="Arial" w:hAnsi="Arial" w:cs="Arial"/>
                <w:i/>
                <w:sz w:val="16"/>
                <w:szCs w:val="16"/>
              </w:rPr>
              <w:t xml:space="preserve"> należy wypełnić pola poniżej.</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Kraj</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kraj.</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Województwo</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województwo.</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Powiat</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powiat.</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Gmina</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gminę.</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Miejscowość</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miejscowość.</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Kod pocztowy</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kod pocztowy.</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Ulica</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ulicę.</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Nr budynku</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budynku.</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Nr lokalu</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lokalu.</w:t>
            </w:r>
          </w:p>
        </w:tc>
      </w:tr>
    </w:tbl>
    <w:p w:rsidR="00071039" w:rsidRPr="001C5DDB" w:rsidRDefault="000710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B.2. Typ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0C4D7F" w:rsidRPr="001C5DDB" w:rsidRDefault="000C4D7F"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7D1E3E" w:rsidTr="005C08F8">
        <w:trPr>
          <w:trHeight w:val="315"/>
        </w:trPr>
        <w:tc>
          <w:tcPr>
            <w:tcW w:w="2471" w:type="pct"/>
            <w:vAlign w:val="center"/>
          </w:tcPr>
          <w:p w:rsidR="001B1D95" w:rsidRPr="007D1E3E" w:rsidRDefault="001B1D95" w:rsidP="00C63530">
            <w:pPr>
              <w:pStyle w:val="Bezodstpw"/>
              <w:rPr>
                <w:rFonts w:ascii="Arial" w:hAnsi="Arial" w:cs="Arial"/>
                <w:sz w:val="16"/>
                <w:szCs w:val="16"/>
              </w:rPr>
            </w:pPr>
            <w:r w:rsidRPr="007D1E3E">
              <w:rPr>
                <w:rFonts w:ascii="Arial" w:hAnsi="Arial" w:cs="Arial"/>
                <w:color w:val="000000"/>
                <w:sz w:val="16"/>
                <w:szCs w:val="16"/>
              </w:rPr>
              <w:t xml:space="preserve">Typ </w:t>
            </w:r>
            <w:r w:rsidR="00E14872" w:rsidRPr="007D1E3E">
              <w:rPr>
                <w:rFonts w:ascii="Arial" w:hAnsi="Arial" w:cs="Arial"/>
                <w:color w:val="000000"/>
                <w:sz w:val="16"/>
                <w:szCs w:val="16"/>
              </w:rPr>
              <w:t>w</w:t>
            </w:r>
            <w:r w:rsidRPr="007D1E3E">
              <w:rPr>
                <w:rFonts w:ascii="Arial" w:hAnsi="Arial" w:cs="Arial"/>
                <w:color w:val="000000"/>
                <w:sz w:val="16"/>
                <w:szCs w:val="16"/>
              </w:rPr>
              <w:t>nioskodawcy</w:t>
            </w:r>
          </w:p>
        </w:tc>
        <w:tc>
          <w:tcPr>
            <w:tcW w:w="2529" w:type="pct"/>
            <w:shd w:val="clear" w:color="auto" w:fill="auto"/>
          </w:tcPr>
          <w:p w:rsidR="001B1D95" w:rsidRPr="007D1E3E" w:rsidRDefault="00195214" w:rsidP="00FA1E9F">
            <w:pPr>
              <w:spacing w:after="0" w:line="240" w:lineRule="auto"/>
              <w:jc w:val="both"/>
              <w:rPr>
                <w:rFonts w:ascii="Arial" w:hAnsi="Arial" w:cs="Arial"/>
                <w:sz w:val="16"/>
                <w:szCs w:val="16"/>
              </w:rPr>
            </w:pPr>
            <w:r w:rsidRPr="007D1E3E">
              <w:rPr>
                <w:rFonts w:ascii="Arial" w:hAnsi="Arial" w:cs="Arial"/>
                <w:i/>
                <w:sz w:val="16"/>
                <w:szCs w:val="16"/>
              </w:rPr>
              <w:t xml:space="preserve">Z listy rozwijanej należy wybrać </w:t>
            </w:r>
            <w:r w:rsidR="001B1D95" w:rsidRPr="007D1E3E">
              <w:rPr>
                <w:rFonts w:ascii="Arial" w:hAnsi="Arial" w:cs="Arial"/>
                <w:i/>
                <w:sz w:val="16"/>
                <w:szCs w:val="16"/>
              </w:rPr>
              <w:t>o</w:t>
            </w:r>
            <w:r w:rsidR="000F1FD1" w:rsidRPr="007D1E3E">
              <w:rPr>
                <w:rFonts w:ascii="Arial" w:hAnsi="Arial" w:cs="Arial"/>
                <w:i/>
                <w:sz w:val="16"/>
                <w:szCs w:val="16"/>
              </w:rPr>
              <w:t xml:space="preserve">pcję właściwą dla </w:t>
            </w:r>
            <w:r w:rsidR="00E14872" w:rsidRPr="007D1E3E">
              <w:rPr>
                <w:rFonts w:ascii="Arial" w:hAnsi="Arial" w:cs="Arial"/>
                <w:i/>
                <w:sz w:val="16"/>
                <w:szCs w:val="16"/>
              </w:rPr>
              <w:t>w</w:t>
            </w:r>
            <w:r w:rsidR="000F1FD1" w:rsidRPr="007D1E3E">
              <w:rPr>
                <w:rFonts w:ascii="Arial" w:hAnsi="Arial" w:cs="Arial"/>
                <w:i/>
                <w:sz w:val="16"/>
                <w:szCs w:val="16"/>
              </w:rPr>
              <w:t>nioskodawcy.</w:t>
            </w:r>
          </w:p>
        </w:tc>
      </w:tr>
    </w:tbl>
    <w:p w:rsidR="000C4D7F" w:rsidRPr="007D1E3E" w:rsidRDefault="000C4D7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7D1E3E" w:rsidTr="004D7F89">
        <w:trPr>
          <w:trHeight w:val="37"/>
        </w:trPr>
        <w:tc>
          <w:tcPr>
            <w:tcW w:w="5000" w:type="pct"/>
            <w:shd w:val="pct10" w:color="auto" w:fill="auto"/>
          </w:tcPr>
          <w:p w:rsidR="00D42752" w:rsidRPr="007D1E3E" w:rsidRDefault="00D42752" w:rsidP="00FA1E9F">
            <w:pPr>
              <w:autoSpaceDE w:val="0"/>
              <w:autoSpaceDN w:val="0"/>
              <w:adjustRightInd w:val="0"/>
              <w:spacing w:after="0" w:line="240" w:lineRule="auto"/>
              <w:rPr>
                <w:rFonts w:ascii="Arial" w:hAnsi="Arial" w:cs="Arial"/>
                <w:color w:val="000000"/>
                <w:sz w:val="16"/>
                <w:szCs w:val="16"/>
                <w:lang w:eastAsia="pl-PL"/>
              </w:rPr>
            </w:pPr>
            <w:r w:rsidRPr="007D1E3E">
              <w:rPr>
                <w:rFonts w:ascii="Arial" w:hAnsi="Arial" w:cs="Arial"/>
                <w:b/>
                <w:color w:val="000000"/>
                <w:sz w:val="16"/>
                <w:szCs w:val="16"/>
                <w:lang w:eastAsia="pl-PL"/>
              </w:rPr>
              <w:t>B.3. Forma własności</w:t>
            </w:r>
          </w:p>
        </w:tc>
      </w:tr>
    </w:tbl>
    <w:p w:rsidR="000C4D7F" w:rsidRPr="007D1E3E"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B1D95" w:rsidRPr="007D1E3E" w:rsidTr="005C08F8">
        <w:trPr>
          <w:trHeight w:val="345"/>
        </w:trPr>
        <w:tc>
          <w:tcPr>
            <w:tcW w:w="2471" w:type="pct"/>
            <w:vAlign w:val="center"/>
          </w:tcPr>
          <w:p w:rsidR="001B1D95" w:rsidRPr="007D1E3E" w:rsidRDefault="001B1D95" w:rsidP="00C63530">
            <w:pPr>
              <w:pStyle w:val="Bezodstpw"/>
              <w:rPr>
                <w:rFonts w:ascii="Arial" w:hAnsi="Arial" w:cs="Arial"/>
                <w:sz w:val="16"/>
                <w:szCs w:val="16"/>
              </w:rPr>
            </w:pPr>
            <w:r w:rsidRPr="007D1E3E">
              <w:rPr>
                <w:rFonts w:ascii="Arial" w:hAnsi="Arial" w:cs="Arial"/>
                <w:color w:val="000000"/>
                <w:sz w:val="16"/>
                <w:szCs w:val="16"/>
              </w:rPr>
              <w:t>Forma własności</w:t>
            </w:r>
          </w:p>
        </w:tc>
        <w:tc>
          <w:tcPr>
            <w:tcW w:w="2529" w:type="pct"/>
            <w:shd w:val="clear" w:color="auto" w:fill="auto"/>
          </w:tcPr>
          <w:p w:rsidR="001B1D95" w:rsidRPr="007D1E3E" w:rsidRDefault="000F1FD1" w:rsidP="00FA1E9F">
            <w:pPr>
              <w:spacing w:after="0" w:line="240" w:lineRule="auto"/>
              <w:jc w:val="both"/>
              <w:rPr>
                <w:rFonts w:ascii="Arial" w:hAnsi="Arial" w:cs="Arial"/>
                <w:i/>
                <w:sz w:val="16"/>
                <w:szCs w:val="16"/>
              </w:rPr>
            </w:pPr>
            <w:r w:rsidRPr="007D1E3E">
              <w:rPr>
                <w:rFonts w:ascii="Arial" w:hAnsi="Arial" w:cs="Arial"/>
                <w:i/>
                <w:sz w:val="16"/>
                <w:szCs w:val="16"/>
              </w:rPr>
              <w:t xml:space="preserve">Z listy rozwijanej należy wybrać </w:t>
            </w:r>
            <w:r w:rsidR="001D2DC6" w:rsidRPr="007D1E3E">
              <w:rPr>
                <w:rFonts w:ascii="Arial" w:hAnsi="Arial" w:cs="Arial"/>
                <w:i/>
                <w:sz w:val="16"/>
                <w:szCs w:val="16"/>
              </w:rPr>
              <w:t xml:space="preserve">odpowiednią formę własności </w:t>
            </w:r>
            <w:r w:rsidR="00E14872" w:rsidRPr="007D1E3E">
              <w:rPr>
                <w:rFonts w:ascii="Arial" w:hAnsi="Arial" w:cs="Arial"/>
                <w:i/>
                <w:sz w:val="16"/>
                <w:szCs w:val="16"/>
              </w:rPr>
              <w:t>w</w:t>
            </w:r>
            <w:r w:rsidR="001D2DC6" w:rsidRPr="007D1E3E">
              <w:rPr>
                <w:rFonts w:ascii="Arial" w:hAnsi="Arial" w:cs="Arial"/>
                <w:i/>
                <w:sz w:val="16"/>
                <w:szCs w:val="16"/>
              </w:rPr>
              <w:t xml:space="preserve">nioskodawcy. </w:t>
            </w:r>
          </w:p>
        </w:tc>
      </w:tr>
    </w:tbl>
    <w:p w:rsidR="001B1D95" w:rsidRPr="007D1E3E" w:rsidRDefault="001B1D9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7D1E3E" w:rsidTr="004D7F89">
        <w:trPr>
          <w:trHeight w:val="37"/>
        </w:trPr>
        <w:tc>
          <w:tcPr>
            <w:tcW w:w="5000" w:type="pct"/>
            <w:shd w:val="pct10" w:color="auto" w:fill="auto"/>
          </w:tcPr>
          <w:p w:rsidR="00D42752" w:rsidRPr="007D1E3E" w:rsidRDefault="00D42752" w:rsidP="00FA1E9F">
            <w:pPr>
              <w:autoSpaceDE w:val="0"/>
              <w:autoSpaceDN w:val="0"/>
              <w:adjustRightInd w:val="0"/>
              <w:spacing w:after="0" w:line="240" w:lineRule="auto"/>
              <w:rPr>
                <w:rFonts w:ascii="Arial" w:hAnsi="Arial" w:cs="Arial"/>
                <w:color w:val="000000"/>
                <w:sz w:val="16"/>
                <w:szCs w:val="16"/>
                <w:lang w:eastAsia="pl-PL"/>
              </w:rPr>
            </w:pPr>
            <w:r w:rsidRPr="007D1E3E">
              <w:rPr>
                <w:rFonts w:ascii="Arial" w:hAnsi="Arial" w:cs="Arial"/>
                <w:b/>
                <w:color w:val="000000"/>
                <w:sz w:val="16"/>
                <w:szCs w:val="16"/>
                <w:lang w:eastAsia="pl-PL"/>
              </w:rPr>
              <w:t>B.4. Forma prawna</w:t>
            </w:r>
          </w:p>
        </w:tc>
      </w:tr>
    </w:tbl>
    <w:p w:rsidR="000C4D7F" w:rsidRPr="007D1E3E"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5C08F8">
        <w:trPr>
          <w:trHeight w:val="386"/>
        </w:trPr>
        <w:tc>
          <w:tcPr>
            <w:tcW w:w="2471" w:type="pct"/>
            <w:vAlign w:val="center"/>
          </w:tcPr>
          <w:p w:rsidR="001D2DC6" w:rsidRPr="007D1E3E" w:rsidRDefault="001D2DC6" w:rsidP="00C63530">
            <w:pPr>
              <w:pStyle w:val="Bezodstpw"/>
              <w:rPr>
                <w:rFonts w:ascii="Arial" w:hAnsi="Arial" w:cs="Arial"/>
                <w:sz w:val="16"/>
                <w:szCs w:val="16"/>
              </w:rPr>
            </w:pPr>
            <w:r w:rsidRPr="007D1E3E">
              <w:rPr>
                <w:rFonts w:ascii="Arial" w:hAnsi="Arial" w:cs="Arial"/>
                <w:color w:val="000000"/>
                <w:sz w:val="16"/>
                <w:szCs w:val="16"/>
              </w:rPr>
              <w:t>Forma prawna</w:t>
            </w:r>
          </w:p>
        </w:tc>
        <w:tc>
          <w:tcPr>
            <w:tcW w:w="2529" w:type="pct"/>
            <w:shd w:val="clear" w:color="auto" w:fill="auto"/>
          </w:tcPr>
          <w:p w:rsidR="001D2DC6" w:rsidRPr="007D1E3E" w:rsidRDefault="000F1FD1" w:rsidP="00FA1E9F">
            <w:pPr>
              <w:spacing w:after="0" w:line="240" w:lineRule="auto"/>
              <w:jc w:val="both"/>
              <w:rPr>
                <w:rFonts w:ascii="Arial" w:hAnsi="Arial" w:cs="Arial"/>
                <w:i/>
                <w:sz w:val="16"/>
                <w:szCs w:val="16"/>
              </w:rPr>
            </w:pPr>
            <w:r w:rsidRPr="007D1E3E">
              <w:rPr>
                <w:rFonts w:ascii="Arial" w:hAnsi="Arial" w:cs="Arial"/>
                <w:i/>
                <w:sz w:val="16"/>
                <w:szCs w:val="16"/>
              </w:rPr>
              <w:t xml:space="preserve">Z listy rozwijanej należy wybrać </w:t>
            </w:r>
            <w:r w:rsidR="001D2DC6" w:rsidRPr="007D1E3E">
              <w:rPr>
                <w:rFonts w:ascii="Arial" w:hAnsi="Arial" w:cs="Arial"/>
                <w:i/>
                <w:sz w:val="16"/>
                <w:szCs w:val="16"/>
              </w:rPr>
              <w:t xml:space="preserve">odpowiednią formę prawną </w:t>
            </w:r>
            <w:r w:rsidR="00E14872" w:rsidRPr="007D1E3E">
              <w:rPr>
                <w:rFonts w:ascii="Arial" w:hAnsi="Arial" w:cs="Arial"/>
                <w:i/>
                <w:sz w:val="16"/>
                <w:szCs w:val="16"/>
              </w:rPr>
              <w:t>w</w:t>
            </w:r>
            <w:r w:rsidR="001D2DC6" w:rsidRPr="007D1E3E">
              <w:rPr>
                <w:rFonts w:ascii="Arial" w:hAnsi="Arial" w:cs="Arial"/>
                <w:i/>
                <w:sz w:val="16"/>
                <w:szCs w:val="16"/>
              </w:rPr>
              <w:t xml:space="preserve">nioskodawcy. </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lastRenderedPageBreak/>
              <w:t>B.5. Forma ewidencji księgowej</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7C38CD">
        <w:trPr>
          <w:trHeight w:val="133"/>
        </w:trPr>
        <w:tc>
          <w:tcPr>
            <w:tcW w:w="2471" w:type="pct"/>
            <w:vAlign w:val="center"/>
          </w:tcPr>
          <w:p w:rsidR="001D2DC6" w:rsidRPr="00C63530" w:rsidRDefault="001D2DC6" w:rsidP="00C63530">
            <w:pPr>
              <w:pStyle w:val="Bezodstpw"/>
              <w:rPr>
                <w:rFonts w:ascii="Arial" w:hAnsi="Arial" w:cs="Arial"/>
                <w:sz w:val="16"/>
                <w:szCs w:val="16"/>
              </w:rPr>
            </w:pPr>
            <w:r w:rsidRPr="00C63530">
              <w:rPr>
                <w:rFonts w:ascii="Arial" w:hAnsi="Arial" w:cs="Arial"/>
                <w:color w:val="000000"/>
                <w:sz w:val="16"/>
                <w:szCs w:val="16"/>
              </w:rPr>
              <w:t>Forma ewidencji księgowej</w:t>
            </w:r>
          </w:p>
        </w:tc>
        <w:tc>
          <w:tcPr>
            <w:tcW w:w="2529" w:type="pct"/>
            <w:shd w:val="clear" w:color="auto" w:fill="auto"/>
          </w:tcPr>
          <w:p w:rsidR="000956EB" w:rsidRDefault="000F1FD1" w:rsidP="000956EB">
            <w:pPr>
              <w:spacing w:after="0" w:line="240" w:lineRule="auto"/>
              <w:jc w:val="both"/>
              <w:rPr>
                <w:rFonts w:ascii="Arial" w:hAnsi="Arial" w:cs="Arial"/>
                <w:i/>
                <w:sz w:val="16"/>
                <w:szCs w:val="16"/>
              </w:rPr>
            </w:pPr>
            <w:r w:rsidRPr="00491F5F">
              <w:rPr>
                <w:rFonts w:ascii="Arial" w:hAnsi="Arial" w:cs="Arial"/>
                <w:i/>
                <w:sz w:val="16"/>
                <w:szCs w:val="16"/>
              </w:rPr>
              <w:t xml:space="preserve">Z listy rozwijanej należy wybrać </w:t>
            </w:r>
            <w:r w:rsidR="001D2DC6" w:rsidRPr="00491F5F">
              <w:rPr>
                <w:rFonts w:ascii="Arial" w:hAnsi="Arial" w:cs="Arial"/>
                <w:i/>
                <w:sz w:val="16"/>
                <w:szCs w:val="16"/>
              </w:rPr>
              <w:t xml:space="preserve">właściwy dla </w:t>
            </w:r>
            <w:r w:rsidR="00E14872" w:rsidRPr="00491F5F">
              <w:rPr>
                <w:rFonts w:ascii="Arial" w:hAnsi="Arial" w:cs="Arial"/>
                <w:i/>
                <w:sz w:val="16"/>
                <w:szCs w:val="16"/>
              </w:rPr>
              <w:t>w</w:t>
            </w:r>
            <w:r w:rsidR="001D2DC6" w:rsidRPr="00491F5F">
              <w:rPr>
                <w:rFonts w:ascii="Arial" w:hAnsi="Arial" w:cs="Arial"/>
                <w:i/>
                <w:sz w:val="16"/>
                <w:szCs w:val="16"/>
              </w:rPr>
              <w:t xml:space="preserve">nioskodawcy rodzaj </w:t>
            </w:r>
            <w:r w:rsidR="006A42EF" w:rsidRPr="00491F5F">
              <w:rPr>
                <w:rFonts w:ascii="Arial" w:hAnsi="Arial" w:cs="Arial"/>
                <w:i/>
                <w:sz w:val="16"/>
                <w:szCs w:val="16"/>
              </w:rPr>
              <w:t>p</w:t>
            </w:r>
            <w:r w:rsidR="000956EB">
              <w:rPr>
                <w:rFonts w:ascii="Arial" w:hAnsi="Arial" w:cs="Arial"/>
                <w:i/>
                <w:sz w:val="16"/>
                <w:szCs w:val="16"/>
              </w:rPr>
              <w:t>rowadzonej ewidencji księgowej, tj.:</w:t>
            </w:r>
          </w:p>
          <w:p w:rsidR="000956EB" w:rsidRDefault="000956EB" w:rsidP="00FD1EE5">
            <w:pPr>
              <w:pStyle w:val="Akapitzlist"/>
              <w:numPr>
                <w:ilvl w:val="0"/>
                <w:numId w:val="81"/>
              </w:numPr>
              <w:spacing w:after="0" w:line="240" w:lineRule="auto"/>
              <w:jc w:val="both"/>
              <w:rPr>
                <w:rFonts w:ascii="Arial" w:hAnsi="Arial" w:cs="Arial"/>
                <w:i/>
                <w:sz w:val="16"/>
                <w:szCs w:val="16"/>
              </w:rPr>
            </w:pPr>
            <w:r>
              <w:rPr>
                <w:rFonts w:ascii="Arial" w:hAnsi="Arial" w:cs="Arial"/>
                <w:i/>
                <w:sz w:val="16"/>
                <w:szCs w:val="16"/>
              </w:rPr>
              <w:t>Pełna księgowość</w:t>
            </w:r>
          </w:p>
          <w:p w:rsidR="000956EB" w:rsidRDefault="000956EB" w:rsidP="00FD1EE5">
            <w:pPr>
              <w:pStyle w:val="Akapitzlist"/>
              <w:numPr>
                <w:ilvl w:val="0"/>
                <w:numId w:val="81"/>
              </w:numPr>
              <w:spacing w:after="0" w:line="240" w:lineRule="auto"/>
              <w:jc w:val="both"/>
              <w:rPr>
                <w:rFonts w:ascii="Arial" w:hAnsi="Arial" w:cs="Arial"/>
                <w:i/>
                <w:sz w:val="16"/>
                <w:szCs w:val="16"/>
              </w:rPr>
            </w:pPr>
            <w:r>
              <w:rPr>
                <w:rFonts w:ascii="Arial" w:hAnsi="Arial" w:cs="Arial"/>
                <w:i/>
                <w:sz w:val="16"/>
                <w:szCs w:val="16"/>
              </w:rPr>
              <w:t>Ewidencja przychodów dla potrzeb karty podatkowej</w:t>
            </w:r>
          </w:p>
          <w:p w:rsidR="000956EB" w:rsidRPr="00D70C9C" w:rsidRDefault="000956EB" w:rsidP="00FD1EE5">
            <w:pPr>
              <w:pStyle w:val="Akapitzlist"/>
              <w:numPr>
                <w:ilvl w:val="0"/>
                <w:numId w:val="81"/>
              </w:numPr>
              <w:spacing w:after="0" w:line="240" w:lineRule="auto"/>
              <w:jc w:val="both"/>
              <w:rPr>
                <w:rFonts w:ascii="Arial" w:hAnsi="Arial" w:cs="Arial"/>
                <w:i/>
                <w:sz w:val="16"/>
                <w:szCs w:val="16"/>
              </w:rPr>
            </w:pPr>
            <w:r>
              <w:rPr>
                <w:rFonts w:ascii="Arial" w:hAnsi="Arial" w:cs="Arial"/>
                <w:i/>
                <w:sz w:val="16"/>
                <w:szCs w:val="16"/>
              </w:rPr>
              <w:t xml:space="preserve">Ewidencja przychodów dla potrzeb </w:t>
            </w:r>
            <w:r w:rsidRPr="00D70C9C">
              <w:rPr>
                <w:rFonts w:ascii="Arial" w:hAnsi="Arial" w:cs="Arial"/>
                <w:i/>
                <w:sz w:val="16"/>
                <w:szCs w:val="16"/>
              </w:rPr>
              <w:t>ryczałtu od przychodów ewidencjonowanych</w:t>
            </w:r>
          </w:p>
          <w:p w:rsidR="000956EB" w:rsidRDefault="000956EB" w:rsidP="00FD1EE5">
            <w:pPr>
              <w:pStyle w:val="Akapitzlist"/>
              <w:numPr>
                <w:ilvl w:val="0"/>
                <w:numId w:val="81"/>
              </w:numPr>
              <w:spacing w:after="0" w:line="240" w:lineRule="auto"/>
              <w:jc w:val="both"/>
              <w:rPr>
                <w:rFonts w:ascii="Arial" w:hAnsi="Arial" w:cs="Arial"/>
                <w:i/>
                <w:sz w:val="16"/>
                <w:szCs w:val="16"/>
              </w:rPr>
            </w:pPr>
            <w:r>
              <w:rPr>
                <w:rFonts w:ascii="Arial" w:hAnsi="Arial" w:cs="Arial"/>
                <w:i/>
                <w:sz w:val="16"/>
                <w:szCs w:val="16"/>
              </w:rPr>
              <w:t>Podatkowa księga przychodów i rozchodów</w:t>
            </w:r>
          </w:p>
          <w:p w:rsidR="006A42EF" w:rsidRPr="007C0572" w:rsidRDefault="000956EB" w:rsidP="00FD1EE5">
            <w:pPr>
              <w:pStyle w:val="Akapitzlist"/>
              <w:numPr>
                <w:ilvl w:val="0"/>
                <w:numId w:val="81"/>
              </w:numPr>
              <w:spacing w:after="0" w:line="240" w:lineRule="auto"/>
              <w:jc w:val="both"/>
              <w:rPr>
                <w:rFonts w:ascii="Arial" w:hAnsi="Arial" w:cs="Arial"/>
                <w:i/>
                <w:sz w:val="16"/>
                <w:szCs w:val="16"/>
              </w:rPr>
            </w:pPr>
            <w:r>
              <w:rPr>
                <w:rFonts w:ascii="Arial" w:hAnsi="Arial" w:cs="Arial"/>
                <w:i/>
                <w:sz w:val="16"/>
                <w:szCs w:val="16"/>
              </w:rPr>
              <w:t>Inne.</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074B4B">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B.6. Osoba/y uprawniona/e do reprezentowania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D3C2D" w:rsidRDefault="007D3C2D" w:rsidP="00FA1E9F">
      <w:pPr>
        <w:pStyle w:val="Bezodstpw"/>
        <w:rPr>
          <w:rFonts w:ascii="Arial" w:hAnsi="Arial" w:cs="Arial"/>
          <w:sz w:val="16"/>
          <w:szCs w:val="16"/>
        </w:rPr>
      </w:pPr>
    </w:p>
    <w:tbl>
      <w:tblPr>
        <w:tblStyle w:val="Tabela-Siatka"/>
        <w:tblW w:w="5000" w:type="pct"/>
        <w:tblLook w:val="04A0"/>
      </w:tblPr>
      <w:tblGrid>
        <w:gridCol w:w="9429"/>
      </w:tblGrid>
      <w:tr w:rsidR="007D3C2D" w:rsidTr="007D3C2D">
        <w:tc>
          <w:tcPr>
            <w:tcW w:w="9353" w:type="dxa"/>
          </w:tcPr>
          <w:p w:rsidR="007D3C2D" w:rsidRDefault="00F911B0" w:rsidP="007D3C2D">
            <w:pPr>
              <w:pStyle w:val="Bezodstpw"/>
              <w:rPr>
                <w:rFonts w:ascii="Arial" w:hAnsi="Arial" w:cs="Arial"/>
                <w:i/>
                <w:sz w:val="16"/>
                <w:szCs w:val="16"/>
              </w:rPr>
            </w:pPr>
            <w:r>
              <w:rPr>
                <w:rFonts w:ascii="Arial" w:hAnsi="Arial" w:cs="Arial"/>
                <w:i/>
                <w:sz w:val="16"/>
                <w:szCs w:val="16"/>
              </w:rPr>
              <w:t>Należy wpisać imię</w:t>
            </w:r>
            <w:r w:rsidR="007D3C2D">
              <w:rPr>
                <w:rFonts w:ascii="Arial" w:hAnsi="Arial" w:cs="Arial"/>
                <w:i/>
                <w:sz w:val="16"/>
                <w:szCs w:val="16"/>
              </w:rPr>
              <w:t xml:space="preserve"> i nazwisko osoby uprawnionej do reprezentowania wnioskodawcy oraz jej stanowisko służbowe.</w:t>
            </w:r>
          </w:p>
          <w:p w:rsidR="007D3C2D" w:rsidRDefault="007D3C2D" w:rsidP="007D3C2D">
            <w:pPr>
              <w:pStyle w:val="Bezodstpw"/>
              <w:rPr>
                <w:rFonts w:ascii="Arial" w:hAnsi="Arial" w:cs="Arial"/>
                <w:i/>
                <w:sz w:val="16"/>
                <w:szCs w:val="16"/>
              </w:rPr>
            </w:pPr>
          </w:p>
          <w:p w:rsidR="00CE64FA" w:rsidRDefault="007D3C2D" w:rsidP="00CE64FA">
            <w:pPr>
              <w:pStyle w:val="Bezodstpw"/>
              <w:jc w:val="both"/>
              <w:rPr>
                <w:rFonts w:ascii="Arial" w:hAnsi="Arial" w:cs="Arial"/>
                <w:i/>
                <w:sz w:val="16"/>
                <w:szCs w:val="16"/>
              </w:rPr>
            </w:pPr>
            <w:r w:rsidRPr="007D3C2D">
              <w:rPr>
                <w:rFonts w:ascii="Arial" w:hAnsi="Arial" w:cs="Arial"/>
                <w:i/>
                <w:sz w:val="16"/>
                <w:szCs w:val="16"/>
              </w:rPr>
              <w:t xml:space="preserve">Rubryki tej sekcji można multiplikować (poprzez zaznaczenie opcji „Dodaj nową osobę”) w przypadku, gdy więcej niż jedna osoba jest upoważniona do reprezentowania wnioskodawcy. Podana liczba osób, jak również ich stanowiska, powinny być zgodne </w:t>
            </w:r>
            <w:r w:rsidR="00CE64FA">
              <w:rPr>
                <w:rFonts w:ascii="Arial" w:hAnsi="Arial" w:cs="Arial"/>
                <w:i/>
                <w:sz w:val="16"/>
                <w:szCs w:val="16"/>
              </w:rPr>
              <w:br/>
            </w:r>
            <w:r w:rsidRPr="007D3C2D">
              <w:rPr>
                <w:rFonts w:ascii="Arial" w:hAnsi="Arial" w:cs="Arial"/>
                <w:i/>
                <w:sz w:val="16"/>
                <w:szCs w:val="16"/>
              </w:rPr>
              <w:t>z</w:t>
            </w:r>
            <w:r w:rsidR="007C0572">
              <w:rPr>
                <w:rFonts w:ascii="Arial" w:hAnsi="Arial" w:cs="Arial"/>
                <w:i/>
                <w:sz w:val="16"/>
                <w:szCs w:val="16"/>
              </w:rPr>
              <w:t xml:space="preserve"> dokumentami rejestrowymi lub statutem albo z </w:t>
            </w:r>
            <w:r w:rsidRPr="007D3C2D">
              <w:rPr>
                <w:rFonts w:ascii="Arial" w:hAnsi="Arial" w:cs="Arial"/>
                <w:i/>
                <w:sz w:val="16"/>
                <w:szCs w:val="16"/>
              </w:rPr>
              <w:t xml:space="preserve"> zasadami  reprezentacji dla danego wnioskodawcy (np. regulacje ustawowe). </w:t>
            </w:r>
          </w:p>
          <w:p w:rsidR="007D3C2D" w:rsidRDefault="007D3C2D" w:rsidP="00CE64FA">
            <w:pPr>
              <w:pStyle w:val="Bezodstpw"/>
              <w:jc w:val="both"/>
              <w:rPr>
                <w:rFonts w:ascii="Arial" w:hAnsi="Arial" w:cs="Arial"/>
                <w:sz w:val="16"/>
                <w:szCs w:val="16"/>
              </w:rPr>
            </w:pPr>
            <w:r w:rsidRPr="007D3C2D">
              <w:rPr>
                <w:rFonts w:ascii="Arial" w:hAnsi="Arial" w:cs="Arial"/>
                <w:i/>
                <w:sz w:val="16"/>
                <w:szCs w:val="16"/>
              </w:rPr>
              <w:t>We wskazanym polu można wskazać dane osoby upoważnionej na podstawie stosownego pełnomocnictwa. Wówczas udzielone pełnomocnictwo stanowić będzie niezbędny załącznik do wniosku o dofinansowanie.</w:t>
            </w:r>
          </w:p>
        </w:tc>
      </w:tr>
    </w:tbl>
    <w:p w:rsidR="002D0FC2" w:rsidRPr="001C5DDB" w:rsidRDefault="002D0FC2"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4D7F89">
        <w:tc>
          <w:tcPr>
            <w:tcW w:w="2471" w:type="pct"/>
            <w:vAlign w:val="center"/>
          </w:tcPr>
          <w:p w:rsidR="001D2DC6" w:rsidRPr="001C5DDB" w:rsidRDefault="001D2DC6" w:rsidP="00FA1E9F">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6F7E51" w:rsidRDefault="000F1FD1">
            <w:pPr>
              <w:pStyle w:val="Bezodstpw"/>
              <w:jc w:val="both"/>
              <w:rPr>
                <w:rFonts w:ascii="Arial" w:hAnsi="Arial" w:cs="Arial"/>
                <w:i/>
                <w:color w:val="000000"/>
                <w:sz w:val="16"/>
                <w:szCs w:val="16"/>
                <w:lang w:eastAsia="en-US"/>
              </w:rPr>
            </w:pPr>
            <w:r w:rsidRPr="001C5DDB">
              <w:rPr>
                <w:rFonts w:ascii="Arial" w:hAnsi="Arial" w:cs="Arial"/>
                <w:i/>
                <w:color w:val="000000"/>
                <w:sz w:val="16"/>
                <w:szCs w:val="16"/>
              </w:rPr>
              <w:t xml:space="preserve">Należy wpisać imię i nazwisko osoby uprawnionej do reprezentowania </w:t>
            </w:r>
            <w:r w:rsidR="00E14872">
              <w:rPr>
                <w:rFonts w:ascii="Arial" w:hAnsi="Arial" w:cs="Arial"/>
                <w:i/>
                <w:color w:val="000000"/>
                <w:sz w:val="16"/>
                <w:szCs w:val="16"/>
              </w:rPr>
              <w:t>w</w:t>
            </w:r>
            <w:r w:rsidRPr="001C5DDB">
              <w:rPr>
                <w:rFonts w:ascii="Arial" w:hAnsi="Arial" w:cs="Arial"/>
                <w:i/>
                <w:color w:val="000000"/>
                <w:sz w:val="16"/>
                <w:szCs w:val="16"/>
              </w:rPr>
              <w:t>nioskodawcy</w:t>
            </w:r>
            <w:r w:rsidR="001D2DC6" w:rsidRPr="001C5DDB">
              <w:rPr>
                <w:rFonts w:ascii="Arial" w:hAnsi="Arial" w:cs="Arial"/>
                <w:i/>
                <w:color w:val="000000"/>
                <w:sz w:val="16"/>
                <w:szCs w:val="16"/>
              </w:rPr>
              <w:t>.</w:t>
            </w:r>
          </w:p>
        </w:tc>
      </w:tr>
      <w:tr w:rsidR="001D2DC6" w:rsidRPr="001C5DDB" w:rsidTr="004D7F89">
        <w:tc>
          <w:tcPr>
            <w:tcW w:w="2471" w:type="pct"/>
            <w:vAlign w:val="center"/>
          </w:tcPr>
          <w:p w:rsidR="001D2DC6" w:rsidRPr="001C5DDB" w:rsidRDefault="001D2DC6" w:rsidP="00FA1E9F">
            <w:pPr>
              <w:pStyle w:val="Bezodstpw"/>
              <w:rPr>
                <w:rFonts w:ascii="Arial" w:hAnsi="Arial" w:cs="Arial"/>
                <w:color w:val="000000"/>
                <w:sz w:val="16"/>
                <w:szCs w:val="16"/>
              </w:rPr>
            </w:pPr>
            <w:r w:rsidRPr="001C5DDB">
              <w:rPr>
                <w:rFonts w:ascii="Arial" w:hAnsi="Arial" w:cs="Arial"/>
                <w:color w:val="000000"/>
                <w:sz w:val="16"/>
                <w:szCs w:val="16"/>
              </w:rPr>
              <w:t xml:space="preserve">Stanowisko służbowe osoby </w:t>
            </w:r>
            <w:r w:rsidR="00913C69">
              <w:rPr>
                <w:rFonts w:ascii="Arial" w:hAnsi="Arial" w:cs="Arial"/>
                <w:color w:val="000000"/>
                <w:sz w:val="16"/>
                <w:szCs w:val="16"/>
              </w:rPr>
              <w:t>uprawnionej do reprezentowania w</w:t>
            </w:r>
            <w:r w:rsidRPr="001C5DDB">
              <w:rPr>
                <w:rFonts w:ascii="Arial" w:hAnsi="Arial" w:cs="Arial"/>
                <w:color w:val="000000"/>
                <w:sz w:val="16"/>
                <w:szCs w:val="16"/>
              </w:rPr>
              <w:t xml:space="preserve">nioskodawcy </w:t>
            </w:r>
          </w:p>
        </w:tc>
        <w:tc>
          <w:tcPr>
            <w:tcW w:w="2529" w:type="pct"/>
            <w:vAlign w:val="center"/>
          </w:tcPr>
          <w:p w:rsidR="006F7E51" w:rsidRDefault="000F1FD1">
            <w:pPr>
              <w:pStyle w:val="Bezodstpw"/>
              <w:jc w:val="both"/>
              <w:rPr>
                <w:rFonts w:ascii="Arial" w:hAnsi="Arial" w:cs="Arial"/>
                <w:i/>
                <w:color w:val="000000"/>
                <w:sz w:val="16"/>
                <w:szCs w:val="16"/>
                <w:lang w:eastAsia="en-US"/>
              </w:rPr>
            </w:pPr>
            <w:r w:rsidRPr="001C5DDB">
              <w:rPr>
                <w:rFonts w:ascii="Arial" w:hAnsi="Arial" w:cs="Arial"/>
                <w:i/>
                <w:color w:val="000000"/>
                <w:sz w:val="16"/>
                <w:szCs w:val="16"/>
              </w:rPr>
              <w:t xml:space="preserve">Należy wpisać stanowisko służbowe osoby uprawnionej do reprezentowania </w:t>
            </w:r>
            <w:r w:rsidR="00E14872">
              <w:rPr>
                <w:rFonts w:ascii="Arial" w:hAnsi="Arial" w:cs="Arial"/>
                <w:i/>
                <w:color w:val="000000"/>
                <w:sz w:val="16"/>
                <w:szCs w:val="16"/>
              </w:rPr>
              <w:t>w</w:t>
            </w:r>
            <w:r w:rsidRPr="001C5DDB">
              <w:rPr>
                <w:rFonts w:ascii="Arial" w:hAnsi="Arial" w:cs="Arial"/>
                <w:i/>
                <w:color w:val="000000"/>
                <w:sz w:val="16"/>
                <w:szCs w:val="16"/>
              </w:rPr>
              <w:t>nioskodawcy.</w:t>
            </w:r>
          </w:p>
        </w:tc>
      </w:tr>
    </w:tbl>
    <w:p w:rsidR="00E07B6C" w:rsidRPr="001C5DDB" w:rsidRDefault="00E07B6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B.7. Osoba/y do kontaktów roboczych w sprawie projektu</w:t>
            </w:r>
          </w:p>
        </w:tc>
      </w:tr>
    </w:tbl>
    <w:p w:rsidR="001F5D3D" w:rsidRPr="001C5DDB" w:rsidRDefault="001F5D3D" w:rsidP="00FA1E9F">
      <w:pPr>
        <w:pStyle w:val="Bezodstpw"/>
        <w:jc w:val="both"/>
        <w:rPr>
          <w:rFonts w:ascii="Arial" w:hAnsi="Arial" w:cs="Arial"/>
          <w:sz w:val="16"/>
          <w:szCs w:val="16"/>
        </w:rPr>
      </w:pPr>
    </w:p>
    <w:tbl>
      <w:tblPr>
        <w:tblStyle w:val="Tabela-Siatka"/>
        <w:tblW w:w="5000" w:type="pct"/>
        <w:tblLook w:val="04A0"/>
      </w:tblPr>
      <w:tblGrid>
        <w:gridCol w:w="9429"/>
      </w:tblGrid>
      <w:tr w:rsidR="001D2DC6" w:rsidRPr="001C5DDB" w:rsidTr="005C08F8">
        <w:tc>
          <w:tcPr>
            <w:tcW w:w="5000" w:type="pct"/>
            <w:shd w:val="clear" w:color="auto" w:fill="auto"/>
          </w:tcPr>
          <w:p w:rsidR="001D2DC6" w:rsidRPr="007D3C2D" w:rsidRDefault="001D2DC6" w:rsidP="00FA1E9F">
            <w:pPr>
              <w:spacing w:after="0" w:line="240" w:lineRule="auto"/>
              <w:jc w:val="both"/>
              <w:rPr>
                <w:rFonts w:ascii="Arial" w:hAnsi="Arial" w:cs="Arial"/>
                <w:i/>
                <w:sz w:val="16"/>
                <w:szCs w:val="16"/>
              </w:rPr>
            </w:pPr>
            <w:r w:rsidRPr="007D3C2D">
              <w:rPr>
                <w:rFonts w:ascii="Arial" w:hAnsi="Arial" w:cs="Arial"/>
                <w:i/>
                <w:sz w:val="16"/>
                <w:szCs w:val="16"/>
              </w:rPr>
              <w:t>Należy wpisać imię i nazwisko osoby właściwej do kontaktu w sprawach bieżących związanych z przygotowaniem i realizacją projektu. Powinna to być osoba dysponująca pełną wiedzą na temat projektu, zarówno w kwestiach związanych z samym wnioskiem o dofinansowanie jak i późniejszą realizacją projektu.</w:t>
            </w:r>
          </w:p>
          <w:p w:rsidR="00C90C50" w:rsidRPr="007D3C2D" w:rsidRDefault="00C90C50" w:rsidP="00FA1E9F">
            <w:pPr>
              <w:spacing w:after="0" w:line="240" w:lineRule="auto"/>
              <w:jc w:val="both"/>
              <w:rPr>
                <w:rFonts w:ascii="Arial" w:hAnsi="Arial" w:cs="Arial"/>
                <w:i/>
                <w:sz w:val="16"/>
                <w:szCs w:val="16"/>
              </w:rPr>
            </w:pPr>
          </w:p>
          <w:p w:rsidR="001D2DC6" w:rsidRPr="001C5DDB" w:rsidRDefault="001D2DC6" w:rsidP="006A42EF">
            <w:pPr>
              <w:spacing w:after="0" w:line="240" w:lineRule="auto"/>
              <w:jc w:val="both"/>
              <w:rPr>
                <w:rFonts w:ascii="Arial" w:hAnsi="Arial" w:cs="Arial"/>
                <w:i/>
                <w:sz w:val="16"/>
                <w:szCs w:val="16"/>
              </w:rPr>
            </w:pPr>
            <w:r w:rsidRPr="007D3C2D">
              <w:rPr>
                <w:rFonts w:ascii="Arial" w:hAnsi="Arial" w:cs="Arial"/>
                <w:i/>
                <w:sz w:val="16"/>
                <w:szCs w:val="16"/>
              </w:rPr>
              <w:t xml:space="preserve">Rubryki </w:t>
            </w:r>
            <w:r w:rsidR="006A42EF" w:rsidRPr="007D3C2D">
              <w:rPr>
                <w:rFonts w:ascii="Arial" w:hAnsi="Arial" w:cs="Arial"/>
                <w:i/>
                <w:sz w:val="16"/>
                <w:szCs w:val="16"/>
              </w:rPr>
              <w:t>tej sekcji</w:t>
            </w:r>
            <w:r w:rsidRPr="007D3C2D">
              <w:rPr>
                <w:rFonts w:ascii="Arial" w:hAnsi="Arial" w:cs="Arial"/>
                <w:i/>
                <w:sz w:val="16"/>
                <w:szCs w:val="16"/>
              </w:rPr>
              <w:t xml:space="preserve"> można multiplikować (poprzez zaznaczenie opcji „Dodaj nową osobę”)</w:t>
            </w:r>
            <w:r w:rsidR="00C63530" w:rsidRPr="007D3C2D">
              <w:rPr>
                <w:rFonts w:ascii="Arial" w:hAnsi="Arial" w:cs="Arial"/>
                <w:i/>
                <w:sz w:val="16"/>
                <w:szCs w:val="16"/>
              </w:rPr>
              <w:t xml:space="preserve"> </w:t>
            </w:r>
            <w:r w:rsidRPr="007D3C2D">
              <w:rPr>
                <w:rFonts w:ascii="Arial" w:hAnsi="Arial" w:cs="Arial"/>
                <w:i/>
                <w:sz w:val="16"/>
                <w:szCs w:val="16"/>
              </w:rPr>
              <w:t xml:space="preserve">w przypadku, gdy więcej niż jedna osoba jest wyznaczona przez </w:t>
            </w:r>
            <w:r w:rsidR="00E14872" w:rsidRPr="007D3C2D">
              <w:rPr>
                <w:rFonts w:ascii="Arial" w:hAnsi="Arial" w:cs="Arial"/>
                <w:i/>
                <w:sz w:val="16"/>
                <w:szCs w:val="16"/>
              </w:rPr>
              <w:t>w</w:t>
            </w:r>
            <w:r w:rsidRPr="007D3C2D">
              <w:rPr>
                <w:rFonts w:ascii="Arial" w:hAnsi="Arial" w:cs="Arial"/>
                <w:i/>
                <w:sz w:val="16"/>
                <w:szCs w:val="16"/>
              </w:rPr>
              <w:t>nioskodawcę do kontaktów roboczych.</w:t>
            </w:r>
          </w:p>
        </w:tc>
      </w:tr>
    </w:tbl>
    <w:p w:rsidR="001D2DC6" w:rsidRPr="001C5DD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imię i nazwisko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Telefon</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telefonu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Fax</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faxu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E-mail</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e-mail osoby uprawnionej do kontaktów roboczych w sprawie projektu.</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921F8" w:rsidRPr="001C5DDB" w:rsidTr="0038258A">
        <w:trPr>
          <w:trHeight w:val="37"/>
        </w:trPr>
        <w:tc>
          <w:tcPr>
            <w:tcW w:w="5000" w:type="pct"/>
            <w:shd w:val="pct10" w:color="auto" w:fill="auto"/>
          </w:tcPr>
          <w:p w:rsidR="004921F8" w:rsidRPr="001C5DDB" w:rsidRDefault="004921F8" w:rsidP="00FA1E9F">
            <w:pPr>
              <w:pStyle w:val="Bezodstpw"/>
              <w:jc w:val="both"/>
              <w:rPr>
                <w:rFonts w:ascii="Arial" w:hAnsi="Arial" w:cs="Arial"/>
                <w:sz w:val="16"/>
                <w:szCs w:val="16"/>
              </w:rPr>
            </w:pPr>
            <w:r w:rsidRPr="001C5DDB">
              <w:rPr>
                <w:rFonts w:ascii="Arial" w:hAnsi="Arial" w:cs="Arial"/>
                <w:b/>
                <w:sz w:val="16"/>
                <w:szCs w:val="16"/>
              </w:rPr>
              <w:t xml:space="preserve">B.9. Potencjał i doświadczenie </w:t>
            </w:r>
            <w:r w:rsidR="00E14872">
              <w:rPr>
                <w:rFonts w:ascii="Arial" w:hAnsi="Arial" w:cs="Arial"/>
                <w:b/>
                <w:sz w:val="16"/>
                <w:szCs w:val="16"/>
              </w:rPr>
              <w:t>w</w:t>
            </w:r>
            <w:r w:rsidRPr="001C5DDB">
              <w:rPr>
                <w:rFonts w:ascii="Arial" w:hAnsi="Arial" w:cs="Arial"/>
                <w:b/>
                <w:sz w:val="16"/>
                <w:szCs w:val="16"/>
              </w:rPr>
              <w:t>nioskodawcy</w:t>
            </w:r>
          </w:p>
        </w:tc>
      </w:tr>
    </w:tbl>
    <w:p w:rsidR="0061582A" w:rsidRPr="001C5DDB" w:rsidRDefault="0061582A" w:rsidP="00FA1E9F">
      <w:pPr>
        <w:pStyle w:val="Bezodstpw"/>
        <w:jc w:val="both"/>
        <w:rPr>
          <w:rFonts w:ascii="Arial" w:hAnsi="Arial" w:cs="Arial"/>
          <w:sz w:val="16"/>
          <w:szCs w:val="16"/>
        </w:rPr>
      </w:pPr>
    </w:p>
    <w:tbl>
      <w:tblPr>
        <w:tblStyle w:val="Tabela-Siatka"/>
        <w:tblW w:w="5000" w:type="pct"/>
        <w:tblLook w:val="04A0"/>
      </w:tblPr>
      <w:tblGrid>
        <w:gridCol w:w="9429"/>
      </w:tblGrid>
      <w:tr w:rsidR="0061582A" w:rsidRPr="001C5DDB" w:rsidTr="0038258A">
        <w:tc>
          <w:tcPr>
            <w:tcW w:w="5000" w:type="pct"/>
          </w:tcPr>
          <w:p w:rsidR="00100BC8" w:rsidRPr="007C5353" w:rsidRDefault="005C08F8" w:rsidP="00FA1E9F">
            <w:pPr>
              <w:spacing w:after="0" w:line="240" w:lineRule="auto"/>
              <w:jc w:val="both"/>
              <w:rPr>
                <w:rFonts w:ascii="Arial" w:hAnsi="Arial" w:cs="Arial"/>
                <w:i/>
                <w:sz w:val="16"/>
                <w:szCs w:val="16"/>
              </w:rPr>
            </w:pPr>
            <w:r w:rsidRPr="007C5353">
              <w:rPr>
                <w:rFonts w:ascii="Arial" w:hAnsi="Arial" w:cs="Arial"/>
                <w:i/>
                <w:sz w:val="16"/>
                <w:szCs w:val="16"/>
              </w:rPr>
              <w:t>(maksymalnie 7</w:t>
            </w:r>
            <w:r w:rsidR="00100BC8" w:rsidRPr="007C5353">
              <w:rPr>
                <w:rFonts w:ascii="Arial" w:hAnsi="Arial" w:cs="Arial"/>
                <w:i/>
                <w:sz w:val="16"/>
                <w:szCs w:val="16"/>
              </w:rPr>
              <w:t>000 znaków)</w:t>
            </w:r>
          </w:p>
          <w:p w:rsidR="00685E7F" w:rsidRPr="005C08F8" w:rsidRDefault="0061582A" w:rsidP="00685E7F">
            <w:pPr>
              <w:spacing w:after="0" w:line="240" w:lineRule="auto"/>
              <w:jc w:val="both"/>
              <w:rPr>
                <w:rFonts w:ascii="Arial" w:hAnsi="Arial" w:cs="Arial"/>
                <w:i/>
                <w:sz w:val="16"/>
                <w:szCs w:val="16"/>
                <w:highlight w:val="yellow"/>
              </w:rPr>
            </w:pPr>
            <w:r w:rsidRPr="007C5353">
              <w:rPr>
                <w:rFonts w:ascii="Arial" w:hAnsi="Arial" w:cs="Arial"/>
                <w:i/>
                <w:sz w:val="16"/>
                <w:szCs w:val="16"/>
              </w:rPr>
              <w:t>Nal</w:t>
            </w:r>
            <w:r w:rsidR="00C37A77" w:rsidRPr="007C5353">
              <w:rPr>
                <w:rFonts w:ascii="Arial" w:hAnsi="Arial" w:cs="Arial"/>
                <w:i/>
                <w:sz w:val="16"/>
                <w:szCs w:val="16"/>
              </w:rPr>
              <w:t>eży wskazać zrealizowane przez w</w:t>
            </w:r>
            <w:r w:rsidRPr="007C5353">
              <w:rPr>
                <w:rFonts w:ascii="Arial" w:hAnsi="Arial" w:cs="Arial"/>
                <w:i/>
                <w:sz w:val="16"/>
                <w:szCs w:val="16"/>
              </w:rPr>
              <w:t>nioskodawcę przedsię</w:t>
            </w:r>
            <w:r w:rsidR="00807C19" w:rsidRPr="007C5353">
              <w:rPr>
                <w:rFonts w:ascii="Arial" w:hAnsi="Arial" w:cs="Arial"/>
                <w:i/>
                <w:sz w:val="16"/>
                <w:szCs w:val="16"/>
              </w:rPr>
              <w:t xml:space="preserve">wzięcia o podobnym charakterze </w:t>
            </w:r>
            <w:r w:rsidRPr="007C5353">
              <w:rPr>
                <w:rFonts w:ascii="Arial" w:hAnsi="Arial" w:cs="Arial"/>
                <w:i/>
                <w:sz w:val="16"/>
                <w:szCs w:val="16"/>
              </w:rPr>
              <w:t>do inwestycji będącej przedmiotem proj</w:t>
            </w:r>
            <w:r w:rsidR="00F70588" w:rsidRPr="007C5353">
              <w:rPr>
                <w:rFonts w:ascii="Arial" w:hAnsi="Arial" w:cs="Arial"/>
                <w:i/>
                <w:sz w:val="16"/>
                <w:szCs w:val="16"/>
              </w:rPr>
              <w:t>ektu.</w:t>
            </w:r>
          </w:p>
        </w:tc>
      </w:tr>
    </w:tbl>
    <w:p w:rsidR="0061582A" w:rsidRDefault="0061582A"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8367F7" w:rsidTr="007D3C2D">
        <w:tc>
          <w:tcPr>
            <w:tcW w:w="2519" w:type="pct"/>
            <w:tcBorders>
              <w:bottom w:val="single" w:sz="4" w:space="0" w:color="auto"/>
            </w:tcBorders>
            <w:shd w:val="pct10" w:color="auto" w:fill="auto"/>
          </w:tcPr>
          <w:p w:rsidR="008367F7" w:rsidRPr="008367F7" w:rsidRDefault="008367F7" w:rsidP="00FA1E9F">
            <w:pPr>
              <w:pStyle w:val="Bezodstpw"/>
              <w:jc w:val="both"/>
              <w:rPr>
                <w:rFonts w:ascii="Arial" w:hAnsi="Arial" w:cs="Arial"/>
                <w:b/>
                <w:sz w:val="16"/>
                <w:szCs w:val="16"/>
              </w:rPr>
            </w:pPr>
            <w:r w:rsidRPr="008367F7">
              <w:rPr>
                <w:rFonts w:ascii="Arial" w:hAnsi="Arial" w:cs="Arial"/>
                <w:b/>
                <w:sz w:val="16"/>
                <w:szCs w:val="16"/>
              </w:rPr>
              <w:t>B.9.1. Czy Beneficjent otrzymał dofinansowanie na realizację projektu/ów w ramach RPO WZ 2014-2020?</w:t>
            </w:r>
          </w:p>
        </w:tc>
        <w:tc>
          <w:tcPr>
            <w:tcW w:w="2481" w:type="pct"/>
            <w:tcBorders>
              <w:bottom w:val="single" w:sz="4" w:space="0" w:color="auto"/>
            </w:tcBorders>
          </w:tcPr>
          <w:p w:rsidR="008367F7" w:rsidRDefault="008367F7" w:rsidP="0012156E">
            <w:pPr>
              <w:pStyle w:val="Bezodstpw"/>
              <w:numPr>
                <w:ilvl w:val="0"/>
                <w:numId w:val="39"/>
              </w:numPr>
              <w:jc w:val="both"/>
              <w:rPr>
                <w:rFonts w:ascii="Arial" w:hAnsi="Arial" w:cs="Arial"/>
                <w:sz w:val="16"/>
                <w:szCs w:val="16"/>
              </w:rPr>
            </w:pPr>
            <w:r>
              <w:rPr>
                <w:rFonts w:ascii="Arial" w:hAnsi="Arial" w:cs="Arial"/>
                <w:sz w:val="16"/>
                <w:szCs w:val="16"/>
              </w:rPr>
              <w:t>Tak</w:t>
            </w:r>
          </w:p>
          <w:p w:rsidR="008367F7" w:rsidRDefault="008367F7" w:rsidP="0012156E">
            <w:pPr>
              <w:pStyle w:val="Bezodstpw"/>
              <w:numPr>
                <w:ilvl w:val="0"/>
                <w:numId w:val="39"/>
              </w:numPr>
              <w:jc w:val="both"/>
              <w:rPr>
                <w:rFonts w:ascii="Arial" w:hAnsi="Arial" w:cs="Arial"/>
                <w:sz w:val="16"/>
                <w:szCs w:val="16"/>
              </w:rPr>
            </w:pPr>
            <w:r>
              <w:rPr>
                <w:rFonts w:ascii="Arial" w:hAnsi="Arial" w:cs="Arial"/>
                <w:sz w:val="16"/>
                <w:szCs w:val="16"/>
              </w:rPr>
              <w:t>Nie</w:t>
            </w:r>
          </w:p>
        </w:tc>
      </w:tr>
      <w:tr w:rsidR="00CE64FA" w:rsidTr="00CE64FA">
        <w:tc>
          <w:tcPr>
            <w:tcW w:w="5000" w:type="pct"/>
            <w:gridSpan w:val="2"/>
            <w:shd w:val="clear" w:color="auto" w:fill="auto"/>
          </w:tcPr>
          <w:p w:rsidR="00CE64FA" w:rsidRPr="00BC2A95" w:rsidRDefault="00CE64FA" w:rsidP="00CE64FA">
            <w:pPr>
              <w:pStyle w:val="Bezodstpw"/>
              <w:jc w:val="both"/>
              <w:rPr>
                <w:rFonts w:ascii="Arial" w:hAnsi="Arial" w:cs="Arial"/>
                <w:i/>
                <w:sz w:val="16"/>
                <w:szCs w:val="16"/>
              </w:rPr>
            </w:pPr>
            <w:r w:rsidRPr="00BC2A95">
              <w:rPr>
                <w:rFonts w:ascii="Arial" w:hAnsi="Arial" w:cs="Arial"/>
                <w:i/>
                <w:sz w:val="16"/>
                <w:szCs w:val="16"/>
              </w:rPr>
              <w:t xml:space="preserve">W przypadku jeżeli </w:t>
            </w:r>
            <w:r>
              <w:rPr>
                <w:rFonts w:ascii="Arial" w:hAnsi="Arial" w:cs="Arial"/>
                <w:i/>
                <w:sz w:val="16"/>
                <w:szCs w:val="16"/>
              </w:rPr>
              <w:t>w</w:t>
            </w:r>
            <w:r w:rsidRPr="00BC2A95">
              <w:rPr>
                <w:rFonts w:ascii="Arial" w:hAnsi="Arial" w:cs="Arial"/>
                <w:i/>
                <w:sz w:val="16"/>
                <w:szCs w:val="16"/>
              </w:rPr>
              <w:t xml:space="preserve">nioskodawca nie otrzymał dofinansowania na realizację innego/innych projektów w ramach RPO WZ 2014-2020, należy zaznaczyć opcję „Nie”. </w:t>
            </w:r>
          </w:p>
          <w:p w:rsidR="00CE64FA" w:rsidRPr="00BC2A95" w:rsidRDefault="00CE64FA" w:rsidP="00CE64FA">
            <w:pPr>
              <w:pStyle w:val="Bezodstpw"/>
              <w:jc w:val="both"/>
              <w:rPr>
                <w:rFonts w:ascii="Arial" w:hAnsi="Arial" w:cs="Arial"/>
                <w:i/>
                <w:sz w:val="16"/>
                <w:szCs w:val="16"/>
              </w:rPr>
            </w:pPr>
          </w:p>
          <w:p w:rsidR="00CE64FA" w:rsidRPr="00267063" w:rsidRDefault="00CE64FA" w:rsidP="00CE64FA">
            <w:pPr>
              <w:pStyle w:val="Bezodstpw"/>
              <w:ind w:left="-72"/>
              <w:jc w:val="both"/>
              <w:rPr>
                <w:rFonts w:ascii="Arial" w:hAnsi="Arial" w:cs="Arial"/>
                <w:i/>
                <w:sz w:val="16"/>
                <w:szCs w:val="16"/>
              </w:rPr>
            </w:pPr>
            <w:r w:rsidRPr="00BC2A95">
              <w:rPr>
                <w:rFonts w:ascii="Arial" w:hAnsi="Arial" w:cs="Arial"/>
                <w:i/>
                <w:sz w:val="16"/>
                <w:szCs w:val="16"/>
              </w:rPr>
              <w:t xml:space="preserve">Natomiast w sytuacji, gdy </w:t>
            </w:r>
            <w:r>
              <w:rPr>
                <w:rFonts w:ascii="Arial" w:hAnsi="Arial" w:cs="Arial"/>
                <w:i/>
                <w:sz w:val="16"/>
                <w:szCs w:val="16"/>
              </w:rPr>
              <w:t>w</w:t>
            </w:r>
            <w:r w:rsidRPr="00BC2A95">
              <w:rPr>
                <w:rFonts w:ascii="Arial" w:hAnsi="Arial" w:cs="Arial"/>
                <w:i/>
                <w:sz w:val="16"/>
                <w:szCs w:val="16"/>
              </w:rPr>
              <w:t xml:space="preserve">nioskodawca otrzymał dofinansowanie na realizację </w:t>
            </w:r>
            <w:r>
              <w:rPr>
                <w:rFonts w:ascii="Arial" w:hAnsi="Arial" w:cs="Arial"/>
                <w:i/>
                <w:sz w:val="16"/>
                <w:szCs w:val="16"/>
              </w:rPr>
              <w:t>innego/innych</w:t>
            </w:r>
            <w:r w:rsidRPr="00BC2A95">
              <w:rPr>
                <w:rFonts w:ascii="Arial" w:hAnsi="Arial" w:cs="Arial"/>
                <w:i/>
                <w:sz w:val="16"/>
                <w:szCs w:val="16"/>
              </w:rPr>
              <w:t xml:space="preserve"> p</w:t>
            </w:r>
            <w:r>
              <w:rPr>
                <w:rFonts w:ascii="Arial" w:hAnsi="Arial" w:cs="Arial"/>
                <w:i/>
                <w:sz w:val="16"/>
                <w:szCs w:val="16"/>
              </w:rPr>
              <w:t>rojektów</w:t>
            </w:r>
            <w:r w:rsidRPr="00BC2A95">
              <w:rPr>
                <w:rFonts w:ascii="Arial" w:hAnsi="Arial" w:cs="Arial"/>
                <w:i/>
                <w:sz w:val="16"/>
                <w:szCs w:val="16"/>
              </w:rPr>
              <w:t xml:space="preserve">, należy zaznaczyć opcję „Tak” oraz </w:t>
            </w:r>
            <w:r>
              <w:rPr>
                <w:rFonts w:ascii="Arial" w:hAnsi="Arial" w:cs="Arial"/>
                <w:i/>
                <w:sz w:val="16"/>
                <w:szCs w:val="16"/>
              </w:rPr>
              <w:t>wypełnić poniższe pola</w:t>
            </w:r>
            <w:r w:rsidR="00AB0D67">
              <w:rPr>
                <w:rFonts w:ascii="Arial" w:hAnsi="Arial" w:cs="Arial"/>
                <w:i/>
                <w:sz w:val="16"/>
                <w:szCs w:val="16"/>
              </w:rPr>
              <w:t xml:space="preserve"> (dane można multiplikować wykorzystując opcję „Dodaj kolejny projekt”).</w:t>
            </w:r>
          </w:p>
        </w:tc>
      </w:tr>
      <w:tr w:rsidR="008367F7" w:rsidTr="007D3C2D">
        <w:tc>
          <w:tcPr>
            <w:tcW w:w="2519" w:type="pct"/>
            <w:shd w:val="clear" w:color="auto" w:fill="auto"/>
          </w:tcPr>
          <w:p w:rsidR="008367F7" w:rsidRPr="00EC3541" w:rsidRDefault="00EC3541" w:rsidP="00FA1E9F">
            <w:pPr>
              <w:pStyle w:val="Bezodstpw"/>
              <w:jc w:val="both"/>
              <w:rPr>
                <w:rFonts w:ascii="Arial" w:hAnsi="Arial" w:cs="Arial"/>
                <w:sz w:val="16"/>
                <w:szCs w:val="16"/>
              </w:rPr>
            </w:pPr>
            <w:r w:rsidRPr="00EC3541">
              <w:rPr>
                <w:rFonts w:ascii="Arial" w:hAnsi="Arial" w:cs="Arial"/>
                <w:sz w:val="16"/>
                <w:szCs w:val="16"/>
              </w:rPr>
              <w:t>Tytuł projektu</w:t>
            </w:r>
            <w:r w:rsidR="002D34FB" w:rsidRPr="00EC3541">
              <w:rPr>
                <w:rFonts w:ascii="Arial" w:hAnsi="Arial" w:cs="Arial"/>
                <w:sz w:val="16"/>
                <w:szCs w:val="16"/>
              </w:rPr>
              <w:t xml:space="preserve"> </w:t>
            </w:r>
            <w:r w:rsidR="002D34FB">
              <w:rPr>
                <w:rFonts w:ascii="Arial" w:hAnsi="Arial" w:cs="Arial"/>
                <w:sz w:val="16"/>
                <w:szCs w:val="16"/>
              </w:rPr>
              <w:t xml:space="preserve">i </w:t>
            </w:r>
            <w:r w:rsidR="002D34FB" w:rsidRPr="00EC3541">
              <w:rPr>
                <w:rFonts w:ascii="Arial" w:hAnsi="Arial" w:cs="Arial"/>
                <w:sz w:val="16"/>
                <w:szCs w:val="16"/>
              </w:rPr>
              <w:t>Nr projektu/umowy o dofinansowanie</w:t>
            </w:r>
          </w:p>
        </w:tc>
        <w:tc>
          <w:tcPr>
            <w:tcW w:w="2481" w:type="pct"/>
            <w:shd w:val="clear" w:color="auto" w:fill="auto"/>
          </w:tcPr>
          <w:p w:rsidR="008367F7" w:rsidRPr="00685E7F" w:rsidRDefault="00685E7F" w:rsidP="00685E7F">
            <w:pPr>
              <w:pStyle w:val="Bezodstpw"/>
              <w:ind w:left="-72"/>
              <w:jc w:val="both"/>
              <w:rPr>
                <w:rFonts w:ascii="Arial" w:hAnsi="Arial" w:cs="Arial"/>
                <w:i/>
                <w:sz w:val="16"/>
                <w:szCs w:val="16"/>
              </w:rPr>
            </w:pPr>
            <w:r w:rsidRPr="00267063">
              <w:rPr>
                <w:rFonts w:ascii="Arial" w:hAnsi="Arial" w:cs="Arial"/>
                <w:i/>
                <w:sz w:val="16"/>
                <w:szCs w:val="16"/>
              </w:rPr>
              <w:t xml:space="preserve">Należy wpisać tytuł projektu </w:t>
            </w:r>
            <w:r w:rsidR="002D34FB">
              <w:rPr>
                <w:rFonts w:ascii="Arial" w:hAnsi="Arial" w:cs="Arial"/>
                <w:i/>
                <w:sz w:val="16"/>
                <w:szCs w:val="16"/>
              </w:rPr>
              <w:t>oraz n</w:t>
            </w:r>
            <w:r w:rsidR="002D34FB" w:rsidRPr="00267063">
              <w:rPr>
                <w:rFonts w:ascii="Arial" w:hAnsi="Arial" w:cs="Arial"/>
                <w:i/>
                <w:sz w:val="16"/>
                <w:szCs w:val="16"/>
              </w:rPr>
              <w:t>r projektu/</w:t>
            </w:r>
            <w:r w:rsidR="002D34FB">
              <w:rPr>
                <w:rFonts w:ascii="Arial" w:hAnsi="Arial" w:cs="Arial"/>
                <w:i/>
                <w:sz w:val="16"/>
                <w:szCs w:val="16"/>
              </w:rPr>
              <w:t xml:space="preserve">umowy </w:t>
            </w:r>
            <w:r w:rsidR="00CE64FA">
              <w:rPr>
                <w:rFonts w:ascii="Arial" w:hAnsi="Arial" w:cs="Arial"/>
                <w:i/>
                <w:sz w:val="16"/>
                <w:szCs w:val="16"/>
              </w:rPr>
              <w:br/>
            </w:r>
            <w:r w:rsidR="002D34FB">
              <w:rPr>
                <w:rFonts w:ascii="Arial" w:hAnsi="Arial" w:cs="Arial"/>
                <w:i/>
                <w:sz w:val="16"/>
                <w:szCs w:val="16"/>
              </w:rPr>
              <w:t>o dofinansowanie,</w:t>
            </w:r>
            <w:r w:rsidR="002D34FB" w:rsidRPr="00267063">
              <w:rPr>
                <w:rFonts w:ascii="Arial" w:hAnsi="Arial" w:cs="Arial"/>
                <w:i/>
                <w:sz w:val="16"/>
                <w:szCs w:val="16"/>
              </w:rPr>
              <w:t xml:space="preserve"> </w:t>
            </w:r>
            <w:r w:rsidRPr="00267063">
              <w:rPr>
                <w:rFonts w:ascii="Arial" w:hAnsi="Arial" w:cs="Arial"/>
                <w:i/>
                <w:sz w:val="16"/>
                <w:szCs w:val="16"/>
              </w:rPr>
              <w:t>na który Beneficjent otrzymał dofinansowanie w ramach RPO WZ 2014-2020.</w:t>
            </w:r>
          </w:p>
        </w:tc>
      </w:tr>
      <w:tr w:rsidR="008367F7" w:rsidTr="007D3C2D">
        <w:tc>
          <w:tcPr>
            <w:tcW w:w="2519" w:type="pct"/>
            <w:shd w:val="clear" w:color="auto" w:fill="auto"/>
          </w:tcPr>
          <w:p w:rsidR="008367F7" w:rsidRPr="00EC3541" w:rsidRDefault="00EC3541" w:rsidP="00FA1E9F">
            <w:pPr>
              <w:pStyle w:val="Bezodstpw"/>
              <w:jc w:val="both"/>
              <w:rPr>
                <w:rFonts w:ascii="Arial" w:hAnsi="Arial" w:cs="Arial"/>
                <w:sz w:val="16"/>
                <w:szCs w:val="16"/>
              </w:rPr>
            </w:pPr>
            <w:r w:rsidRPr="00EC3541">
              <w:rPr>
                <w:rFonts w:ascii="Arial" w:hAnsi="Arial" w:cs="Arial"/>
                <w:sz w:val="16"/>
                <w:szCs w:val="16"/>
              </w:rPr>
              <w:t>Działanie</w:t>
            </w:r>
          </w:p>
        </w:tc>
        <w:tc>
          <w:tcPr>
            <w:tcW w:w="2481" w:type="pct"/>
            <w:shd w:val="clear" w:color="auto" w:fill="auto"/>
          </w:tcPr>
          <w:p w:rsidR="008367F7" w:rsidRPr="00EC3541" w:rsidRDefault="00685E7F" w:rsidP="00685E7F">
            <w:pPr>
              <w:pStyle w:val="Bezodstpw"/>
              <w:ind w:left="-72"/>
              <w:jc w:val="both"/>
              <w:rPr>
                <w:rFonts w:ascii="Arial" w:hAnsi="Arial" w:cs="Arial"/>
                <w:sz w:val="16"/>
                <w:szCs w:val="16"/>
                <w:highlight w:val="yellow"/>
              </w:rPr>
            </w:pPr>
            <w:r w:rsidRPr="00267063">
              <w:rPr>
                <w:rFonts w:ascii="Arial" w:hAnsi="Arial" w:cs="Arial"/>
                <w:i/>
                <w:sz w:val="16"/>
                <w:szCs w:val="16"/>
              </w:rPr>
              <w:t>Należy dokonać wyboru z listy rozwijanej.</w:t>
            </w:r>
          </w:p>
        </w:tc>
      </w:tr>
    </w:tbl>
    <w:p w:rsidR="008367F7" w:rsidRDefault="008367F7"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C3541" w:rsidRPr="001C5DDB" w:rsidTr="00EC3541">
        <w:trPr>
          <w:trHeight w:val="37"/>
        </w:trPr>
        <w:tc>
          <w:tcPr>
            <w:tcW w:w="5000" w:type="pct"/>
            <w:shd w:val="pct10" w:color="auto" w:fill="auto"/>
          </w:tcPr>
          <w:p w:rsidR="00EC3541" w:rsidRPr="00EC3541" w:rsidRDefault="00EC3541" w:rsidP="00EC3541">
            <w:pPr>
              <w:pStyle w:val="Bezodstpw"/>
              <w:jc w:val="both"/>
              <w:rPr>
                <w:rFonts w:ascii="Arial" w:hAnsi="Arial" w:cs="Arial"/>
                <w:b/>
                <w:bCs/>
                <w:sz w:val="16"/>
                <w:szCs w:val="16"/>
              </w:rPr>
            </w:pPr>
            <w:r>
              <w:rPr>
                <w:rFonts w:ascii="Arial" w:hAnsi="Arial" w:cs="Arial"/>
                <w:b/>
                <w:sz w:val="16"/>
                <w:szCs w:val="16"/>
              </w:rPr>
              <w:t>B.10</w:t>
            </w:r>
            <w:r w:rsidRPr="001C5DDB">
              <w:rPr>
                <w:rFonts w:ascii="Arial" w:hAnsi="Arial" w:cs="Arial"/>
                <w:b/>
                <w:sz w:val="16"/>
                <w:szCs w:val="16"/>
              </w:rPr>
              <w:t xml:space="preserve">. </w:t>
            </w:r>
            <w:r w:rsidR="00913C69">
              <w:rPr>
                <w:rFonts w:ascii="Arial" w:hAnsi="Arial" w:cs="Arial"/>
                <w:b/>
                <w:bCs/>
                <w:sz w:val="16"/>
                <w:szCs w:val="16"/>
              </w:rPr>
              <w:t>Czy W</w:t>
            </w:r>
            <w:r w:rsidRPr="00EC3541">
              <w:rPr>
                <w:rFonts w:ascii="Arial" w:hAnsi="Arial" w:cs="Arial"/>
                <w:b/>
                <w:bCs/>
                <w:sz w:val="16"/>
                <w:szCs w:val="16"/>
              </w:rPr>
              <w:t xml:space="preserve">nioskodawca ubiega się w ramach aktualnych naborów do RPO WZ 2014-2020 o dofinansowanie innego projektu? </w:t>
            </w:r>
          </w:p>
        </w:tc>
      </w:tr>
      <w:tr w:rsidR="00AB0D67" w:rsidRPr="001C5DDB" w:rsidTr="00AB0D67">
        <w:trPr>
          <w:trHeight w:val="37"/>
        </w:trPr>
        <w:tc>
          <w:tcPr>
            <w:tcW w:w="5000" w:type="pct"/>
            <w:shd w:val="clear" w:color="auto" w:fill="FFFFFF" w:themeFill="background1"/>
          </w:tcPr>
          <w:p w:rsidR="00AB0D67" w:rsidRDefault="00AB0D67" w:rsidP="00AB0D67">
            <w:pPr>
              <w:spacing w:after="0" w:line="240" w:lineRule="auto"/>
              <w:jc w:val="both"/>
              <w:rPr>
                <w:rFonts w:ascii="Arial" w:hAnsi="Arial" w:cs="Arial"/>
                <w:i/>
                <w:sz w:val="16"/>
                <w:szCs w:val="16"/>
              </w:rPr>
            </w:pPr>
            <w:r w:rsidRPr="00E54755">
              <w:rPr>
                <w:rFonts w:ascii="Arial" w:hAnsi="Arial" w:cs="Arial"/>
                <w:i/>
                <w:sz w:val="16"/>
                <w:szCs w:val="16"/>
              </w:rPr>
              <w:t>Jeżeli wnioskodawca nie ubiega się o dofinansowanie innego/innych projektów w ramach aktualnych naborów do RPO WZ 2014-2020</w:t>
            </w:r>
            <w:r>
              <w:rPr>
                <w:rFonts w:ascii="Arial" w:hAnsi="Arial" w:cs="Arial"/>
                <w:i/>
                <w:sz w:val="16"/>
                <w:szCs w:val="16"/>
              </w:rPr>
              <w:t>, należy zaznaczyć opcję „Nie”.</w:t>
            </w:r>
          </w:p>
          <w:p w:rsidR="00AB0D67" w:rsidRDefault="00AB0D67" w:rsidP="00AB0D67">
            <w:pPr>
              <w:spacing w:after="0" w:line="240" w:lineRule="auto"/>
              <w:jc w:val="both"/>
              <w:rPr>
                <w:rFonts w:ascii="Arial" w:hAnsi="Arial" w:cs="Arial"/>
                <w:i/>
                <w:sz w:val="16"/>
                <w:szCs w:val="16"/>
              </w:rPr>
            </w:pPr>
          </w:p>
          <w:p w:rsidR="00AB0D67" w:rsidRDefault="00AB0D67" w:rsidP="00AB0D67">
            <w:pPr>
              <w:pStyle w:val="Bezodstpw"/>
              <w:jc w:val="both"/>
              <w:rPr>
                <w:rFonts w:ascii="Arial" w:hAnsi="Arial" w:cs="Arial"/>
                <w:b/>
                <w:sz w:val="16"/>
                <w:szCs w:val="16"/>
              </w:rPr>
            </w:pPr>
            <w:r w:rsidRPr="00E54755">
              <w:rPr>
                <w:rFonts w:ascii="Arial" w:hAnsi="Arial" w:cs="Arial"/>
                <w:i/>
                <w:sz w:val="16"/>
                <w:szCs w:val="16"/>
              </w:rPr>
              <w:t>Natomiast w sytuacji, gdy wnioskodawca ubiega się o dofinansowanie innego/</w:t>
            </w:r>
            <w:proofErr w:type="spellStart"/>
            <w:r w:rsidRPr="00E54755">
              <w:rPr>
                <w:rFonts w:ascii="Arial" w:hAnsi="Arial" w:cs="Arial"/>
                <w:i/>
                <w:sz w:val="16"/>
                <w:szCs w:val="16"/>
              </w:rPr>
              <w:t>ych</w:t>
            </w:r>
            <w:proofErr w:type="spellEnd"/>
            <w:r w:rsidRPr="00E54755">
              <w:rPr>
                <w:rFonts w:ascii="Arial" w:hAnsi="Arial" w:cs="Arial"/>
                <w:i/>
                <w:sz w:val="16"/>
                <w:szCs w:val="16"/>
              </w:rPr>
              <w:t xml:space="preserve"> projektów, należy zaznaczyć opcję „Tak” oraz </w:t>
            </w:r>
            <w:r>
              <w:rPr>
                <w:rFonts w:ascii="Arial" w:hAnsi="Arial" w:cs="Arial"/>
                <w:i/>
                <w:sz w:val="16"/>
                <w:szCs w:val="16"/>
              </w:rPr>
              <w:t>wypełnić poniższe pola (dane można multiplikować wykorzystując opcję „Dodaj kolejny projekt”).</w:t>
            </w:r>
          </w:p>
        </w:tc>
      </w:tr>
    </w:tbl>
    <w:p w:rsidR="00EC3541" w:rsidRDefault="00EC3541"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EC3541" w:rsidRPr="00EC3541" w:rsidTr="007D3C2D">
        <w:tc>
          <w:tcPr>
            <w:tcW w:w="2519" w:type="pct"/>
            <w:shd w:val="pct10" w:color="auto" w:fill="auto"/>
          </w:tcPr>
          <w:p w:rsidR="00EC3541" w:rsidRPr="00EC3541" w:rsidRDefault="00EC3541" w:rsidP="00807C19">
            <w:pPr>
              <w:pStyle w:val="Bezodstpw"/>
              <w:jc w:val="both"/>
              <w:rPr>
                <w:rFonts w:ascii="Arial" w:hAnsi="Arial" w:cs="Arial"/>
                <w:b/>
                <w:bCs/>
                <w:sz w:val="16"/>
                <w:szCs w:val="16"/>
              </w:rPr>
            </w:pPr>
            <w:r w:rsidRPr="00EC3541">
              <w:rPr>
                <w:rFonts w:ascii="Arial" w:hAnsi="Arial" w:cs="Arial"/>
                <w:b/>
                <w:bCs/>
                <w:sz w:val="16"/>
                <w:szCs w:val="16"/>
              </w:rPr>
              <w:t xml:space="preserve">Czy Wnioskodawca ubiega się w ramach aktualnych </w:t>
            </w:r>
            <w:r w:rsidRPr="00EC3541">
              <w:rPr>
                <w:rFonts w:ascii="Arial" w:hAnsi="Arial" w:cs="Arial"/>
                <w:b/>
                <w:bCs/>
                <w:sz w:val="16"/>
                <w:szCs w:val="16"/>
              </w:rPr>
              <w:lastRenderedPageBreak/>
              <w:t xml:space="preserve">naborów do RPO WZ 2014-2020 o dofinansowanie innego projektu? </w:t>
            </w:r>
          </w:p>
        </w:tc>
        <w:tc>
          <w:tcPr>
            <w:tcW w:w="2481" w:type="pct"/>
            <w:tcBorders>
              <w:bottom w:val="single" w:sz="4" w:space="0" w:color="auto"/>
            </w:tcBorders>
            <w:vAlign w:val="center"/>
          </w:tcPr>
          <w:p w:rsidR="00EC3541" w:rsidRPr="00EC3541" w:rsidRDefault="00EC3541" w:rsidP="0012156E">
            <w:pPr>
              <w:pStyle w:val="Bezodstpw"/>
              <w:numPr>
                <w:ilvl w:val="0"/>
                <w:numId w:val="39"/>
              </w:numPr>
              <w:rPr>
                <w:rFonts w:ascii="Arial" w:hAnsi="Arial" w:cs="Arial"/>
                <w:sz w:val="16"/>
                <w:szCs w:val="16"/>
              </w:rPr>
            </w:pPr>
            <w:r w:rsidRPr="00EC3541">
              <w:rPr>
                <w:rFonts w:ascii="Arial" w:hAnsi="Arial" w:cs="Arial"/>
                <w:sz w:val="16"/>
                <w:szCs w:val="16"/>
              </w:rPr>
              <w:lastRenderedPageBreak/>
              <w:t>Tak</w:t>
            </w:r>
          </w:p>
          <w:p w:rsidR="00EC3541" w:rsidRPr="00EC3541" w:rsidRDefault="00EC3541" w:rsidP="0012156E">
            <w:pPr>
              <w:pStyle w:val="Bezodstpw"/>
              <w:numPr>
                <w:ilvl w:val="0"/>
                <w:numId w:val="39"/>
              </w:numPr>
              <w:rPr>
                <w:rFonts w:ascii="Arial" w:hAnsi="Arial" w:cs="Arial"/>
                <w:sz w:val="16"/>
                <w:szCs w:val="16"/>
              </w:rPr>
            </w:pPr>
            <w:r w:rsidRPr="00EC3541">
              <w:rPr>
                <w:rFonts w:ascii="Arial" w:hAnsi="Arial" w:cs="Arial"/>
                <w:sz w:val="16"/>
                <w:szCs w:val="16"/>
              </w:rPr>
              <w:lastRenderedPageBreak/>
              <w:t>Nie</w:t>
            </w:r>
          </w:p>
        </w:tc>
      </w:tr>
      <w:tr w:rsidR="00EC3541" w:rsidRPr="00EC3541" w:rsidTr="007D3C2D">
        <w:tc>
          <w:tcPr>
            <w:tcW w:w="2519" w:type="pct"/>
          </w:tcPr>
          <w:p w:rsidR="00EC3541" w:rsidRPr="00EC3541" w:rsidRDefault="00EC3541" w:rsidP="00EC3541">
            <w:pPr>
              <w:pStyle w:val="Bezodstpw"/>
              <w:rPr>
                <w:rFonts w:ascii="Arial" w:hAnsi="Arial" w:cs="Arial"/>
                <w:sz w:val="16"/>
                <w:szCs w:val="16"/>
              </w:rPr>
            </w:pPr>
            <w:r w:rsidRPr="00EC3541">
              <w:rPr>
                <w:rFonts w:ascii="Arial" w:hAnsi="Arial" w:cs="Arial"/>
                <w:sz w:val="16"/>
                <w:szCs w:val="16"/>
              </w:rPr>
              <w:lastRenderedPageBreak/>
              <w:t>Tytuł projektu</w:t>
            </w:r>
          </w:p>
        </w:tc>
        <w:tc>
          <w:tcPr>
            <w:tcW w:w="2481" w:type="pct"/>
            <w:shd w:val="clear" w:color="auto" w:fill="FFFFFF" w:themeFill="background1"/>
          </w:tcPr>
          <w:p w:rsidR="00EC3541" w:rsidRPr="00685E7F" w:rsidRDefault="002D34FB" w:rsidP="004074D3">
            <w:pPr>
              <w:pStyle w:val="Bezodstpw"/>
              <w:ind w:left="-72"/>
              <w:jc w:val="both"/>
              <w:rPr>
                <w:rFonts w:ascii="Arial" w:hAnsi="Arial" w:cs="Arial"/>
                <w:i/>
                <w:sz w:val="16"/>
                <w:szCs w:val="16"/>
              </w:rPr>
            </w:pPr>
            <w:r w:rsidRPr="00704E48">
              <w:rPr>
                <w:rFonts w:ascii="Arial" w:eastAsia="Calibri" w:hAnsi="Arial" w:cs="Arial"/>
                <w:i/>
                <w:sz w:val="16"/>
                <w:szCs w:val="16"/>
                <w:lang w:eastAsia="en-US"/>
              </w:rPr>
              <w:t>Należy wpisać tytuł projektu</w:t>
            </w:r>
            <w:r w:rsidR="00A7681C">
              <w:rPr>
                <w:rFonts w:ascii="Arial" w:eastAsia="Calibri" w:hAnsi="Arial" w:cs="Arial"/>
                <w:i/>
                <w:sz w:val="16"/>
                <w:szCs w:val="16"/>
                <w:lang w:eastAsia="en-US"/>
              </w:rPr>
              <w:t xml:space="preserve"> i numer projektu</w:t>
            </w:r>
            <w:r>
              <w:rPr>
                <w:rFonts w:ascii="Arial" w:eastAsia="Calibri" w:hAnsi="Arial" w:cs="Arial"/>
                <w:i/>
                <w:sz w:val="16"/>
                <w:szCs w:val="16"/>
                <w:lang w:eastAsia="en-US"/>
              </w:rPr>
              <w:t xml:space="preserve">, </w:t>
            </w:r>
            <w:r w:rsidRPr="00A939D0">
              <w:rPr>
                <w:rFonts w:ascii="Arial" w:eastAsia="Calibri" w:hAnsi="Arial" w:cs="Arial"/>
                <w:i/>
                <w:sz w:val="16"/>
                <w:szCs w:val="16"/>
                <w:lang w:eastAsia="en-US"/>
              </w:rPr>
              <w:t>na realizację którego Beneficjent ubiega się o dofinansowanie w ramach aktualnych naborów do RPO WZ 2014-2020.</w:t>
            </w:r>
          </w:p>
        </w:tc>
      </w:tr>
      <w:tr w:rsidR="00EC3541" w:rsidRPr="00EC3541" w:rsidTr="007D3C2D">
        <w:tc>
          <w:tcPr>
            <w:tcW w:w="2519" w:type="pct"/>
          </w:tcPr>
          <w:p w:rsidR="00EC3541" w:rsidRPr="00EC3541" w:rsidRDefault="00EC3541" w:rsidP="00EC3541">
            <w:pPr>
              <w:pStyle w:val="Bezodstpw"/>
              <w:rPr>
                <w:rFonts w:ascii="Arial" w:hAnsi="Arial" w:cs="Arial"/>
                <w:sz w:val="16"/>
                <w:szCs w:val="16"/>
              </w:rPr>
            </w:pPr>
            <w:r w:rsidRPr="00EC3541">
              <w:rPr>
                <w:rFonts w:ascii="Arial" w:hAnsi="Arial" w:cs="Arial"/>
                <w:sz w:val="16"/>
                <w:szCs w:val="16"/>
              </w:rPr>
              <w:t>Działanie</w:t>
            </w:r>
          </w:p>
        </w:tc>
        <w:tc>
          <w:tcPr>
            <w:tcW w:w="2481" w:type="pct"/>
            <w:shd w:val="clear" w:color="auto" w:fill="FFFFFF" w:themeFill="background1"/>
          </w:tcPr>
          <w:p w:rsidR="00EC3541" w:rsidRPr="00685E7F" w:rsidRDefault="00685E7F" w:rsidP="00685E7F">
            <w:pPr>
              <w:pStyle w:val="Bezodstpw"/>
              <w:ind w:left="-72"/>
              <w:jc w:val="both"/>
              <w:rPr>
                <w:rFonts w:ascii="Arial" w:hAnsi="Arial" w:cs="Arial"/>
                <w:i/>
                <w:sz w:val="16"/>
                <w:szCs w:val="16"/>
              </w:rPr>
            </w:pPr>
            <w:r w:rsidRPr="00685E7F">
              <w:rPr>
                <w:rFonts w:ascii="Arial" w:hAnsi="Arial" w:cs="Arial"/>
                <w:i/>
                <w:sz w:val="16"/>
                <w:szCs w:val="16"/>
              </w:rPr>
              <w:t>Należy dokonać wyboru z listy rozwijanej.</w:t>
            </w:r>
          </w:p>
        </w:tc>
      </w:tr>
    </w:tbl>
    <w:p w:rsidR="00EC3541" w:rsidRPr="001C5DDB" w:rsidRDefault="00EC354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E4673" w:rsidRPr="001C5DDB" w:rsidTr="0038258A">
        <w:trPr>
          <w:trHeight w:val="37"/>
        </w:trPr>
        <w:tc>
          <w:tcPr>
            <w:tcW w:w="5000" w:type="pct"/>
            <w:shd w:val="pct10" w:color="auto" w:fill="auto"/>
          </w:tcPr>
          <w:p w:rsidR="001E4673" w:rsidRPr="001C5DDB" w:rsidRDefault="001E4673" w:rsidP="00FA1E9F">
            <w:pPr>
              <w:autoSpaceDE w:val="0"/>
              <w:autoSpaceDN w:val="0"/>
              <w:adjustRightInd w:val="0"/>
              <w:spacing w:after="0" w:line="240" w:lineRule="auto"/>
              <w:jc w:val="both"/>
              <w:rPr>
                <w:rFonts w:ascii="Arial" w:hAnsi="Arial" w:cs="Arial"/>
                <w:color w:val="000000"/>
                <w:sz w:val="16"/>
                <w:szCs w:val="16"/>
                <w:lang w:eastAsia="pl-PL"/>
              </w:rPr>
            </w:pPr>
            <w:r w:rsidRPr="001C5DDB">
              <w:rPr>
                <w:rFonts w:ascii="Arial" w:hAnsi="Arial" w:cs="Arial"/>
                <w:b/>
                <w:color w:val="000000"/>
                <w:sz w:val="16"/>
                <w:szCs w:val="16"/>
                <w:lang w:eastAsia="pl-PL"/>
              </w:rPr>
              <w:t xml:space="preserve">B.11. </w:t>
            </w:r>
            <w:r w:rsidR="00072641" w:rsidRPr="001C5DDB">
              <w:rPr>
                <w:rFonts w:ascii="Arial" w:hAnsi="Arial" w:cs="Arial"/>
                <w:b/>
                <w:color w:val="000000"/>
                <w:sz w:val="16"/>
                <w:szCs w:val="16"/>
                <w:lang w:eastAsia="pl-PL"/>
              </w:rPr>
              <w:t>Powiązanie projektu z innymi zrealizowanymi/planowanymi projektami, w tym finansowanymi z funduszy strukturalnych</w:t>
            </w:r>
          </w:p>
        </w:tc>
      </w:tr>
    </w:tbl>
    <w:p w:rsidR="00E278F7" w:rsidRPr="001C5DDB" w:rsidRDefault="00E278F7"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E278F7" w:rsidRPr="001C5DDB" w:rsidTr="007D3C2D">
        <w:tc>
          <w:tcPr>
            <w:tcW w:w="5000" w:type="pct"/>
            <w:shd w:val="clear" w:color="auto" w:fill="FFFFFF" w:themeFill="background1"/>
          </w:tcPr>
          <w:p w:rsidR="00100BC8" w:rsidRPr="00A14B56" w:rsidRDefault="00100BC8" w:rsidP="00FA1E9F">
            <w:pPr>
              <w:spacing w:after="0" w:line="240" w:lineRule="auto"/>
              <w:jc w:val="both"/>
              <w:rPr>
                <w:rFonts w:ascii="Arial" w:hAnsi="Arial" w:cs="Arial"/>
                <w:i/>
                <w:sz w:val="16"/>
                <w:szCs w:val="16"/>
              </w:rPr>
            </w:pPr>
            <w:r w:rsidRPr="00A14B56">
              <w:rPr>
                <w:rFonts w:ascii="Arial" w:hAnsi="Arial" w:cs="Arial"/>
                <w:i/>
                <w:sz w:val="16"/>
                <w:szCs w:val="16"/>
              </w:rPr>
              <w:t>(</w:t>
            </w:r>
            <w:r w:rsidR="007D3C2D" w:rsidRPr="00A14B56">
              <w:rPr>
                <w:rFonts w:ascii="Arial" w:hAnsi="Arial" w:cs="Arial"/>
                <w:i/>
                <w:sz w:val="16"/>
                <w:szCs w:val="16"/>
              </w:rPr>
              <w:t>maksymalnie 10</w:t>
            </w:r>
            <w:r w:rsidRPr="00A14B56">
              <w:rPr>
                <w:rFonts w:ascii="Arial" w:hAnsi="Arial" w:cs="Arial"/>
                <w:i/>
                <w:sz w:val="16"/>
                <w:szCs w:val="16"/>
              </w:rPr>
              <w:t>000 znaków)</w:t>
            </w:r>
          </w:p>
          <w:p w:rsidR="00C812CA" w:rsidRPr="00A14B56" w:rsidRDefault="00C812CA" w:rsidP="00C812CA">
            <w:pPr>
              <w:spacing w:after="0" w:line="240" w:lineRule="auto"/>
              <w:jc w:val="both"/>
              <w:rPr>
                <w:rFonts w:ascii="Arial" w:hAnsi="Arial" w:cs="Arial"/>
                <w:i/>
                <w:sz w:val="16"/>
                <w:szCs w:val="16"/>
              </w:rPr>
            </w:pPr>
            <w:r w:rsidRPr="00A14B56">
              <w:rPr>
                <w:rFonts w:ascii="Arial" w:hAnsi="Arial" w:cs="Arial"/>
                <w:i/>
                <w:sz w:val="16"/>
                <w:szCs w:val="16"/>
              </w:rPr>
              <w:t>W przypadku gdy projekt, o którego dofinansowanie ubiega się wnioskodawca, jest powiązany z innymi zrealizowanymi lub planowanymi do realizacji projektami, w tym finansowanymi z funduszy strukturalnych, należy wskazać niniejsze projekty oraz opisać jaki charakter ma to powiązanie.</w:t>
            </w:r>
          </w:p>
          <w:p w:rsidR="00BE580C" w:rsidRPr="00A14B56" w:rsidRDefault="00C812CA" w:rsidP="00C812CA">
            <w:pPr>
              <w:spacing w:after="0" w:line="240" w:lineRule="auto"/>
              <w:jc w:val="both"/>
              <w:rPr>
                <w:rFonts w:ascii="Arial" w:hAnsi="Arial" w:cs="Arial"/>
                <w:i/>
                <w:sz w:val="16"/>
                <w:szCs w:val="16"/>
              </w:rPr>
            </w:pPr>
            <w:r w:rsidRPr="00A14B56">
              <w:rPr>
                <w:rFonts w:ascii="Arial" w:hAnsi="Arial" w:cs="Arial"/>
                <w:i/>
                <w:sz w:val="16"/>
                <w:szCs w:val="16"/>
              </w:rPr>
              <w:t>W szczególności należy odwołać się do komplementarności projektu</w:t>
            </w:r>
            <w:r w:rsidR="00CA0610" w:rsidRPr="00A14B56">
              <w:rPr>
                <w:rFonts w:ascii="Arial" w:hAnsi="Arial" w:cs="Arial"/>
                <w:i/>
                <w:sz w:val="16"/>
                <w:szCs w:val="16"/>
              </w:rPr>
              <w:t xml:space="preserve"> względem:</w:t>
            </w:r>
            <w:r w:rsidRPr="00A14B56">
              <w:rPr>
                <w:rFonts w:ascii="Arial" w:hAnsi="Arial" w:cs="Arial"/>
                <w:i/>
                <w:sz w:val="16"/>
                <w:szCs w:val="16"/>
              </w:rPr>
              <w:t xml:space="preserve"> </w:t>
            </w:r>
          </w:p>
          <w:p w:rsidR="00A321CD" w:rsidRPr="00A14B56" w:rsidRDefault="00A321CD" w:rsidP="00C812CA">
            <w:pPr>
              <w:spacing w:after="0" w:line="240" w:lineRule="auto"/>
              <w:jc w:val="both"/>
              <w:rPr>
                <w:rFonts w:ascii="Arial" w:hAnsi="Arial" w:cs="Arial"/>
                <w:i/>
                <w:sz w:val="16"/>
                <w:szCs w:val="16"/>
              </w:rPr>
            </w:pPr>
            <w:r w:rsidRPr="00A14B56">
              <w:rPr>
                <w:rFonts w:ascii="Arial" w:hAnsi="Arial" w:cs="Arial"/>
                <w:i/>
                <w:sz w:val="16"/>
                <w:szCs w:val="16"/>
              </w:rPr>
              <w:t>- innych przedsięwzięć zrealizowanych, trwających lub zaplanowanych do reali</w:t>
            </w:r>
            <w:r w:rsidR="00981361">
              <w:rPr>
                <w:rFonts w:ascii="Arial" w:hAnsi="Arial" w:cs="Arial"/>
                <w:i/>
                <w:sz w:val="16"/>
                <w:szCs w:val="16"/>
              </w:rPr>
              <w:t>zacji w ramach Strategii ZIT</w:t>
            </w:r>
            <w:r w:rsidR="007D3244">
              <w:rPr>
                <w:rFonts w:ascii="Arial" w:hAnsi="Arial" w:cs="Arial"/>
                <w:i/>
                <w:sz w:val="16"/>
                <w:szCs w:val="16"/>
              </w:rPr>
              <w:t xml:space="preserve"> </w:t>
            </w:r>
            <w:r w:rsidR="00671A27">
              <w:rPr>
                <w:rFonts w:ascii="Arial" w:hAnsi="Arial" w:cs="Arial"/>
                <w:i/>
                <w:sz w:val="16"/>
                <w:szCs w:val="16"/>
              </w:rPr>
              <w:t>KKBOF</w:t>
            </w:r>
            <w:r w:rsidRPr="00A14B56">
              <w:rPr>
                <w:rFonts w:ascii="Arial" w:hAnsi="Arial" w:cs="Arial"/>
                <w:i/>
                <w:sz w:val="16"/>
                <w:szCs w:val="16"/>
              </w:rPr>
              <w:t>;</w:t>
            </w:r>
          </w:p>
          <w:p w:rsidR="00BE580C" w:rsidRPr="009E12AF" w:rsidRDefault="00C812CA" w:rsidP="00FD1EE5">
            <w:pPr>
              <w:pStyle w:val="Akapitzlist"/>
              <w:numPr>
                <w:ilvl w:val="0"/>
                <w:numId w:val="57"/>
              </w:numPr>
              <w:spacing w:after="0" w:line="240" w:lineRule="auto"/>
              <w:ind w:left="142" w:hanging="142"/>
              <w:jc w:val="both"/>
              <w:rPr>
                <w:rFonts w:ascii="Arial" w:hAnsi="Arial" w:cs="Arial"/>
                <w:i/>
                <w:sz w:val="16"/>
                <w:szCs w:val="16"/>
              </w:rPr>
            </w:pPr>
            <w:r w:rsidRPr="00A14B56">
              <w:rPr>
                <w:rFonts w:ascii="Arial" w:hAnsi="Arial" w:cs="Arial"/>
                <w:i/>
                <w:sz w:val="16"/>
                <w:szCs w:val="16"/>
              </w:rPr>
              <w:t>innych projektów realizowanych przez podmiot, tzn. czy realizacja projektu w sposób znaczący i bezpośredni uzupełnia efekty innego projektu</w:t>
            </w:r>
            <w:r w:rsidR="00BE580C" w:rsidRPr="00A14B56">
              <w:rPr>
                <w:rFonts w:ascii="Arial" w:hAnsi="Arial" w:cs="Arial"/>
                <w:i/>
                <w:sz w:val="16"/>
                <w:szCs w:val="16"/>
              </w:rPr>
              <w:t>;</w:t>
            </w:r>
          </w:p>
        </w:tc>
      </w:tr>
    </w:tbl>
    <w:p w:rsidR="00E41F82" w:rsidRDefault="00E41F8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626177">
        <w:trPr>
          <w:trHeight w:val="37"/>
        </w:trPr>
        <w:tc>
          <w:tcPr>
            <w:tcW w:w="5000" w:type="pct"/>
            <w:shd w:val="clear" w:color="auto" w:fill="BFBFBF" w:themeFill="background1" w:themeFillShade="BF"/>
          </w:tcPr>
          <w:p w:rsidR="008F67F6" w:rsidRPr="00E41F82" w:rsidRDefault="008F67F6" w:rsidP="00626177">
            <w:pPr>
              <w:pStyle w:val="Nagwek1"/>
              <w:jc w:val="left"/>
            </w:pPr>
            <w:bookmarkStart w:id="7" w:name="_Toc453673609"/>
            <w:r w:rsidRPr="00626177">
              <w:rPr>
                <w:sz w:val="16"/>
              </w:rPr>
              <w:t xml:space="preserve">C. </w:t>
            </w:r>
            <w:r w:rsidR="00626177" w:rsidRPr="00626177">
              <w:rPr>
                <w:sz w:val="16"/>
              </w:rPr>
              <w:t>Partnerstwo i współpraca</w:t>
            </w:r>
            <w:bookmarkEnd w:id="7"/>
          </w:p>
        </w:tc>
      </w:tr>
    </w:tbl>
    <w:p w:rsidR="00626177" w:rsidRDefault="001A4594" w:rsidP="00FA1E9F">
      <w:pPr>
        <w:spacing w:after="0" w:line="240" w:lineRule="auto"/>
        <w:jc w:val="both"/>
        <w:rPr>
          <w:rFonts w:ascii="Arial" w:hAnsi="Arial" w:cs="Arial"/>
          <w:sz w:val="16"/>
          <w:szCs w:val="16"/>
        </w:rPr>
      </w:pPr>
      <w:r>
        <w:rPr>
          <w:rFonts w:ascii="Arial" w:hAnsi="Arial" w:cs="Arial"/>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13FAD" w:rsidRPr="00E41F82" w:rsidTr="00576F5A">
        <w:trPr>
          <w:trHeight w:val="37"/>
        </w:trPr>
        <w:tc>
          <w:tcPr>
            <w:tcW w:w="5000" w:type="pct"/>
            <w:shd w:val="pct10" w:color="auto" w:fill="auto"/>
          </w:tcPr>
          <w:p w:rsidR="00113FAD" w:rsidRPr="00E41F82" w:rsidRDefault="00113FAD" w:rsidP="00576F5A">
            <w:pPr>
              <w:autoSpaceDE w:val="0"/>
              <w:autoSpaceDN w:val="0"/>
              <w:adjustRightInd w:val="0"/>
              <w:spacing w:after="0" w:line="240" w:lineRule="auto"/>
              <w:jc w:val="both"/>
              <w:rPr>
                <w:rFonts w:ascii="Arial" w:hAnsi="Arial" w:cs="Arial"/>
                <w:b/>
                <w:bCs/>
                <w:color w:val="000000"/>
                <w:sz w:val="16"/>
                <w:szCs w:val="16"/>
                <w:lang w:eastAsia="pl-PL"/>
              </w:rPr>
            </w:pPr>
            <w:r w:rsidRPr="00E41F82">
              <w:rPr>
                <w:rFonts w:ascii="Arial" w:hAnsi="Arial" w:cs="Arial"/>
                <w:b/>
                <w:bCs/>
                <w:color w:val="000000"/>
                <w:sz w:val="16"/>
                <w:szCs w:val="16"/>
                <w:lang w:eastAsia="pl-PL"/>
              </w:rPr>
              <w:t>C.2.</w:t>
            </w:r>
            <w:r>
              <w:rPr>
                <w:rFonts w:ascii="Arial" w:hAnsi="Arial" w:cs="Arial"/>
                <w:b/>
                <w:bCs/>
                <w:color w:val="000000"/>
                <w:sz w:val="16"/>
                <w:szCs w:val="16"/>
                <w:lang w:eastAsia="pl-PL"/>
              </w:rPr>
              <w:t xml:space="preserve"> </w:t>
            </w:r>
            <w:r w:rsidRPr="00E41F82">
              <w:rPr>
                <w:rFonts w:ascii="Arial" w:hAnsi="Arial" w:cs="Arial"/>
                <w:b/>
                <w:bCs/>
                <w:color w:val="000000"/>
                <w:sz w:val="16"/>
                <w:szCs w:val="16"/>
                <w:lang w:eastAsia="pl-PL"/>
              </w:rPr>
              <w:t xml:space="preserve">Projekt realizowany w partnerstwie </w:t>
            </w:r>
          </w:p>
        </w:tc>
      </w:tr>
    </w:tbl>
    <w:p w:rsidR="00113FAD" w:rsidRDefault="00113FAD" w:rsidP="00113FAD">
      <w:pPr>
        <w:spacing w:after="0" w:line="240" w:lineRule="auto"/>
        <w:jc w:val="both"/>
        <w:rPr>
          <w:rFonts w:ascii="Arial" w:hAnsi="Arial" w:cs="Arial"/>
          <w:sz w:val="16"/>
          <w:szCs w:val="16"/>
        </w:rPr>
      </w:pPr>
    </w:p>
    <w:tbl>
      <w:tblPr>
        <w:tblStyle w:val="Tabela-Siatka"/>
        <w:tblW w:w="4973" w:type="pct"/>
        <w:shd w:val="clear" w:color="auto" w:fill="FFFF00"/>
        <w:tblLook w:val="04A0"/>
      </w:tblPr>
      <w:tblGrid>
        <w:gridCol w:w="9378"/>
      </w:tblGrid>
      <w:tr w:rsidR="00113FAD" w:rsidTr="008F4F42">
        <w:trPr>
          <w:trHeight w:val="1720"/>
        </w:trPr>
        <w:tc>
          <w:tcPr>
            <w:tcW w:w="5000" w:type="pct"/>
            <w:shd w:val="clear" w:color="auto" w:fill="auto"/>
          </w:tcPr>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 przypadku realizacji projektu w partnerstwie należy zaznaczyć opcję „Tak”. Jeżeli w realizację projektu nie są zaangażowane inne podmioty związane umową partnerską/porozumieniem, wówczas należy zaznaczyć opcję „Nie”. </w:t>
            </w:r>
          </w:p>
          <w:p w:rsidR="002B7641" w:rsidRDefault="002B7641" w:rsidP="002B7641">
            <w:pPr>
              <w:pStyle w:val="Default"/>
              <w:jc w:val="both"/>
              <w:rPr>
                <w:rFonts w:ascii="Arial" w:hAnsi="Arial" w:cs="Arial"/>
                <w:i/>
                <w:iCs/>
                <w:sz w:val="16"/>
                <w:szCs w:val="16"/>
              </w:rPr>
            </w:pP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Umowa o partnerstwie stanowi załącznik do wniosku o dofinansowanie i podlega ocenie IZ RPO WZ pod kątem spełnienia warunków określonych w ustawie wdrożeniowej oraz Zasadach dotyczących realizacji projektów partnerskich w ramach Regionalnego Programu Operacyjnego Województwa Zachodniopomorskiego 2014-2020. </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Typy podmiotów zaangażowanych w realizację projektu muszą być zgodne z katalogiem wnioskodawców wskazanym </w:t>
            </w:r>
            <w:r w:rsidR="006367FB">
              <w:rPr>
                <w:rFonts w:ascii="Arial" w:hAnsi="Arial" w:cs="Arial"/>
                <w:i/>
                <w:iCs/>
                <w:sz w:val="16"/>
                <w:szCs w:val="16"/>
              </w:rPr>
              <w:br/>
            </w:r>
            <w:r w:rsidRPr="00213D6F">
              <w:rPr>
                <w:rFonts w:ascii="Arial" w:hAnsi="Arial" w:cs="Arial"/>
                <w:i/>
                <w:iCs/>
                <w:sz w:val="16"/>
                <w:szCs w:val="16"/>
              </w:rPr>
              <w:t xml:space="preserve">w regulaminie </w:t>
            </w:r>
            <w:r>
              <w:rPr>
                <w:rFonts w:ascii="Arial" w:hAnsi="Arial" w:cs="Arial"/>
                <w:i/>
                <w:iCs/>
                <w:sz w:val="16"/>
                <w:szCs w:val="16"/>
              </w:rPr>
              <w:t>naboru.</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We wniosku o dofinansowanie należy wskazać wszystkich partnerów projektu. </w:t>
            </w:r>
          </w:p>
          <w:p w:rsidR="002B7641" w:rsidRPr="007D70E2" w:rsidRDefault="002B7641" w:rsidP="002B7641">
            <w:pPr>
              <w:pStyle w:val="Default"/>
              <w:jc w:val="both"/>
              <w:rPr>
                <w:rFonts w:ascii="Arial" w:hAnsi="Arial" w:cs="Arial"/>
                <w:sz w:val="16"/>
                <w:szCs w:val="16"/>
              </w:rPr>
            </w:pPr>
            <w:r w:rsidRPr="00213D6F">
              <w:rPr>
                <w:rFonts w:ascii="Arial" w:hAnsi="Arial" w:cs="Arial"/>
                <w:i/>
                <w:iCs/>
                <w:sz w:val="16"/>
                <w:szCs w:val="16"/>
              </w:rPr>
              <w:t xml:space="preserve">Dane partnera/partnerów należy uzupełnić analogicznie jak dla wnioskodawcy (w sekcji B). </w:t>
            </w:r>
          </w:p>
          <w:p w:rsidR="00113FAD" w:rsidRPr="00213D6F" w:rsidRDefault="002B7641" w:rsidP="002B7641">
            <w:pPr>
              <w:jc w:val="both"/>
              <w:rPr>
                <w:rFonts w:ascii="Arial" w:hAnsi="Arial" w:cs="Arial"/>
              </w:rPr>
            </w:pPr>
            <w:r w:rsidRPr="00213D6F">
              <w:rPr>
                <w:rFonts w:ascii="Arial" w:hAnsi="Arial" w:cs="Arial"/>
                <w:i/>
                <w:iCs/>
                <w:sz w:val="16"/>
                <w:szCs w:val="16"/>
              </w:rPr>
              <w:t>W przypadku, gdy w realizację projektu będzie zaangażowanych kilku partnerów, wówczas należy multiplikować pola C.2.1-C.2.8 poprzez zaznaczenie opcji „Dodaj partnera</w:t>
            </w:r>
            <w:r>
              <w:rPr>
                <w:rFonts w:ascii="Arial" w:hAnsi="Arial" w:cs="Arial"/>
                <w:i/>
                <w:iCs/>
                <w:sz w:val="16"/>
                <w:szCs w:val="16"/>
              </w:rPr>
              <w:t>”.</w:t>
            </w:r>
          </w:p>
        </w:tc>
      </w:tr>
    </w:tbl>
    <w:p w:rsidR="00113FAD" w:rsidRDefault="00113FAD" w:rsidP="002B7641">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RPr="00C63530" w:rsidTr="00576F5A">
        <w:tc>
          <w:tcPr>
            <w:tcW w:w="5000" w:type="pct"/>
          </w:tcPr>
          <w:p w:rsidR="00113FAD" w:rsidRDefault="00113FAD" w:rsidP="00FD1EE5">
            <w:pPr>
              <w:pStyle w:val="Akapitzlist"/>
              <w:numPr>
                <w:ilvl w:val="0"/>
                <w:numId w:val="80"/>
              </w:numPr>
              <w:spacing w:after="0" w:line="240" w:lineRule="auto"/>
              <w:jc w:val="both"/>
              <w:rPr>
                <w:rFonts w:ascii="Arial" w:hAnsi="Arial" w:cs="Arial"/>
                <w:sz w:val="16"/>
                <w:szCs w:val="16"/>
              </w:rPr>
            </w:pPr>
            <w:r>
              <w:rPr>
                <w:rFonts w:ascii="Arial" w:hAnsi="Arial" w:cs="Arial"/>
                <w:sz w:val="16"/>
                <w:szCs w:val="16"/>
              </w:rPr>
              <w:t>Tak</w:t>
            </w:r>
          </w:p>
          <w:p w:rsidR="00113FAD" w:rsidRPr="00C63530" w:rsidRDefault="00113FAD" w:rsidP="00FD1EE5">
            <w:pPr>
              <w:pStyle w:val="Akapitzlist"/>
              <w:numPr>
                <w:ilvl w:val="0"/>
                <w:numId w:val="80"/>
              </w:numPr>
              <w:spacing w:after="0" w:line="240" w:lineRule="auto"/>
              <w:jc w:val="both"/>
              <w:rPr>
                <w:rFonts w:ascii="Arial" w:hAnsi="Arial" w:cs="Arial"/>
                <w:sz w:val="16"/>
                <w:szCs w:val="16"/>
              </w:rPr>
            </w:pPr>
            <w:r>
              <w:rPr>
                <w:rFonts w:ascii="Arial" w:hAnsi="Arial" w:cs="Arial"/>
                <w:sz w:val="16"/>
                <w:szCs w:val="16"/>
              </w:rPr>
              <w:t>Nie</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2661"/>
        <w:gridCol w:w="6768"/>
      </w:tblGrid>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C.2.1. Nazwa partnera</w:t>
            </w:r>
          </w:p>
        </w:tc>
        <w:tc>
          <w:tcPr>
            <w:tcW w:w="3589" w:type="pct"/>
            <w:vAlign w:val="center"/>
          </w:tcPr>
          <w:p w:rsidR="00113FAD" w:rsidRPr="009E5FA4" w:rsidRDefault="00113FAD" w:rsidP="00576F5A">
            <w:pPr>
              <w:spacing w:after="0" w:line="240" w:lineRule="auto"/>
              <w:rPr>
                <w:rFonts w:ascii="Arial" w:hAnsi="Arial" w:cs="Arial"/>
                <w:i/>
                <w:sz w:val="16"/>
                <w:szCs w:val="16"/>
                <w:highlight w:val="yellow"/>
              </w:rPr>
            </w:pPr>
            <w:r w:rsidRPr="00213D6F">
              <w:rPr>
                <w:rFonts w:ascii="Arial" w:hAnsi="Arial" w:cs="Arial"/>
                <w:i/>
                <w:sz w:val="16"/>
                <w:szCs w:val="16"/>
              </w:rPr>
              <w:t>Należy wpisać nazwę Pa</w:t>
            </w:r>
            <w:r w:rsidR="00C821C3">
              <w:rPr>
                <w:rFonts w:ascii="Arial" w:hAnsi="Arial" w:cs="Arial"/>
                <w:i/>
                <w:sz w:val="16"/>
                <w:szCs w:val="16"/>
              </w:rPr>
              <w:t>r</w:t>
            </w:r>
            <w:r w:rsidRPr="00213D6F">
              <w:rPr>
                <w:rFonts w:ascii="Arial" w:hAnsi="Arial" w:cs="Arial"/>
                <w:i/>
                <w:sz w:val="16"/>
                <w:szCs w:val="16"/>
              </w:rPr>
              <w:t>t</w:t>
            </w:r>
            <w:r w:rsidR="00C821C3">
              <w:rPr>
                <w:rFonts w:ascii="Arial" w:hAnsi="Arial" w:cs="Arial"/>
                <w:i/>
                <w:sz w:val="16"/>
                <w:szCs w:val="16"/>
              </w:rPr>
              <w:t>n</w:t>
            </w:r>
            <w:r w:rsidRPr="00213D6F">
              <w:rPr>
                <w:rFonts w:ascii="Arial" w:hAnsi="Arial" w:cs="Arial"/>
                <w:i/>
                <w:sz w:val="16"/>
                <w:szCs w:val="16"/>
              </w:rPr>
              <w:t>era.</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C.2.2. Typ partnera</w:t>
            </w:r>
          </w:p>
        </w:tc>
        <w:tc>
          <w:tcPr>
            <w:tcW w:w="3589" w:type="pct"/>
            <w:tcBorders>
              <w:bottom w:val="single" w:sz="4" w:space="0" w:color="auto"/>
            </w:tcBorders>
            <w:vAlign w:val="center"/>
          </w:tcPr>
          <w:p w:rsidR="00113FAD" w:rsidRPr="00213D6F" w:rsidRDefault="00113FAD" w:rsidP="00576F5A">
            <w:pPr>
              <w:spacing w:after="0" w:line="240" w:lineRule="auto"/>
              <w:rPr>
                <w:rFonts w:ascii="Arial" w:hAnsi="Arial" w:cs="Arial"/>
                <w:sz w:val="16"/>
                <w:szCs w:val="16"/>
              </w:rPr>
            </w:pPr>
            <w:r w:rsidRPr="00213D6F">
              <w:rPr>
                <w:rFonts w:ascii="Arial" w:hAnsi="Arial" w:cs="Arial"/>
                <w:i/>
                <w:sz w:val="16"/>
                <w:szCs w:val="16"/>
              </w:rPr>
              <w:t>Z listy rozwijanej należy wybrać opcję właściwą dla Partnera.</w:t>
            </w:r>
          </w:p>
        </w:tc>
      </w:tr>
      <w:tr w:rsidR="00113FAD" w:rsidRPr="00213D6F" w:rsidTr="00804952">
        <w:tc>
          <w:tcPr>
            <w:tcW w:w="1411" w:type="pct"/>
            <w:vMerge w:val="restart"/>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sz w:val="16"/>
                <w:szCs w:val="16"/>
              </w:rPr>
              <w:t>Status przedsiębiorstwa</w:t>
            </w:r>
          </w:p>
        </w:tc>
        <w:tc>
          <w:tcPr>
            <w:tcW w:w="3589" w:type="pct"/>
            <w:shd w:val="clear" w:color="auto" w:fill="auto"/>
            <w:vAlign w:val="center"/>
          </w:tcPr>
          <w:p w:rsidR="00113FAD" w:rsidRPr="00804952" w:rsidRDefault="007D70E2" w:rsidP="00C707F9">
            <w:pPr>
              <w:pStyle w:val="Default"/>
              <w:rPr>
                <w:rFonts w:ascii="Arial" w:hAnsi="Arial" w:cs="Arial"/>
                <w:sz w:val="16"/>
                <w:szCs w:val="16"/>
              </w:rPr>
            </w:pPr>
            <w:r w:rsidRPr="002E72D8">
              <w:rPr>
                <w:rFonts w:ascii="Arial" w:hAnsi="Arial" w:cs="Arial"/>
                <w:i/>
                <w:iCs/>
                <w:sz w:val="16"/>
                <w:szCs w:val="16"/>
              </w:rPr>
              <w:t>W ramach naboru nr RPZP.0</w:t>
            </w:r>
            <w:r w:rsidR="0043445A" w:rsidRPr="002E72D8">
              <w:rPr>
                <w:rFonts w:ascii="Arial" w:hAnsi="Arial" w:cs="Arial"/>
                <w:i/>
                <w:iCs/>
                <w:sz w:val="16"/>
                <w:szCs w:val="16"/>
              </w:rPr>
              <w:t>2</w:t>
            </w:r>
            <w:r w:rsidRPr="002E72D8">
              <w:rPr>
                <w:rFonts w:ascii="Arial" w:hAnsi="Arial" w:cs="Arial"/>
                <w:i/>
                <w:iCs/>
                <w:sz w:val="16"/>
                <w:szCs w:val="16"/>
              </w:rPr>
              <w:t>.0</w:t>
            </w:r>
            <w:r w:rsidR="00C707F9" w:rsidRPr="002E72D8">
              <w:rPr>
                <w:rFonts w:ascii="Arial" w:hAnsi="Arial" w:cs="Arial"/>
                <w:i/>
                <w:iCs/>
                <w:sz w:val="16"/>
                <w:szCs w:val="16"/>
              </w:rPr>
              <w:t>3</w:t>
            </w:r>
            <w:r w:rsidRPr="002E72D8">
              <w:rPr>
                <w:rFonts w:ascii="Arial" w:hAnsi="Arial" w:cs="Arial"/>
                <w:i/>
                <w:iCs/>
                <w:sz w:val="16"/>
                <w:szCs w:val="16"/>
              </w:rPr>
              <w:t>.00-IZ.00-32-001/16 w sekcji tej należy zaznaczyć pole „Nie dotyczy”.</w:t>
            </w:r>
            <w:r w:rsidRPr="00804952">
              <w:rPr>
                <w:rFonts w:ascii="Arial" w:hAnsi="Arial" w:cs="Arial"/>
                <w:i/>
                <w:iCs/>
                <w:sz w:val="16"/>
                <w:szCs w:val="16"/>
              </w:rPr>
              <w:t xml:space="preserve"> </w:t>
            </w:r>
          </w:p>
        </w:tc>
      </w:tr>
      <w:tr w:rsidR="00113FAD" w:rsidTr="00576F5A">
        <w:tc>
          <w:tcPr>
            <w:tcW w:w="1411" w:type="pct"/>
            <w:vMerge/>
            <w:vAlign w:val="center"/>
          </w:tcPr>
          <w:p w:rsidR="00113FAD" w:rsidRDefault="00113FAD" w:rsidP="00576F5A">
            <w:pPr>
              <w:spacing w:after="0" w:line="240" w:lineRule="auto"/>
              <w:rPr>
                <w:rFonts w:ascii="Arial" w:hAnsi="Arial" w:cs="Arial"/>
                <w:sz w:val="16"/>
                <w:szCs w:val="16"/>
              </w:rPr>
            </w:pPr>
          </w:p>
        </w:tc>
        <w:tc>
          <w:tcPr>
            <w:tcW w:w="3589" w:type="pct"/>
            <w:vAlign w:val="center"/>
          </w:tcPr>
          <w:p w:rsidR="00113FAD" w:rsidRPr="00213D6F" w:rsidRDefault="00113FAD" w:rsidP="00FD1EE5">
            <w:pPr>
              <w:pStyle w:val="Akapitzlist"/>
              <w:numPr>
                <w:ilvl w:val="0"/>
                <w:numId w:val="78"/>
              </w:numPr>
              <w:spacing w:after="0" w:line="240" w:lineRule="auto"/>
              <w:rPr>
                <w:rFonts w:ascii="Arial" w:hAnsi="Arial" w:cs="Arial"/>
                <w:sz w:val="16"/>
                <w:szCs w:val="16"/>
              </w:rPr>
            </w:pPr>
            <w:r w:rsidRPr="00213D6F">
              <w:rPr>
                <w:rFonts w:ascii="Arial" w:hAnsi="Arial" w:cs="Arial"/>
                <w:sz w:val="16"/>
                <w:szCs w:val="16"/>
              </w:rPr>
              <w:t>Nie dotyczy</w:t>
            </w:r>
          </w:p>
          <w:p w:rsidR="00113FAD" w:rsidRPr="00213D6F" w:rsidRDefault="00113FAD" w:rsidP="00FD1EE5">
            <w:pPr>
              <w:pStyle w:val="Akapitzlist"/>
              <w:numPr>
                <w:ilvl w:val="0"/>
                <w:numId w:val="78"/>
              </w:numPr>
              <w:spacing w:after="0" w:line="240" w:lineRule="auto"/>
              <w:rPr>
                <w:rFonts w:ascii="Arial" w:hAnsi="Arial" w:cs="Arial"/>
                <w:sz w:val="16"/>
                <w:szCs w:val="16"/>
              </w:rPr>
            </w:pPr>
            <w:r w:rsidRPr="00213D6F">
              <w:rPr>
                <w:rFonts w:ascii="Arial" w:hAnsi="Arial" w:cs="Arial"/>
                <w:sz w:val="16"/>
                <w:szCs w:val="16"/>
              </w:rPr>
              <w:t>Dotyczy</w:t>
            </w:r>
          </w:p>
        </w:tc>
      </w:tr>
      <w:tr w:rsidR="00113FAD" w:rsidTr="00576F5A">
        <w:tc>
          <w:tcPr>
            <w:tcW w:w="1411" w:type="pct"/>
            <w:vMerge/>
            <w:tcBorders>
              <w:bottom w:val="single" w:sz="4" w:space="0" w:color="auto"/>
            </w:tcBorders>
            <w:vAlign w:val="center"/>
          </w:tcPr>
          <w:p w:rsidR="00113FAD" w:rsidRDefault="00113FAD" w:rsidP="00576F5A">
            <w:pPr>
              <w:spacing w:after="0" w:line="240" w:lineRule="auto"/>
              <w:rPr>
                <w:rFonts w:ascii="Arial" w:hAnsi="Arial" w:cs="Arial"/>
                <w:sz w:val="16"/>
                <w:szCs w:val="16"/>
              </w:rPr>
            </w:pPr>
          </w:p>
        </w:tc>
        <w:tc>
          <w:tcPr>
            <w:tcW w:w="3589" w:type="pct"/>
            <w:vAlign w:val="center"/>
          </w:tcPr>
          <w:p w:rsidR="00113FAD" w:rsidRPr="00E41F82" w:rsidRDefault="00113FAD" w:rsidP="00FD1EE5">
            <w:pPr>
              <w:pStyle w:val="Akapitzlist"/>
              <w:numPr>
                <w:ilvl w:val="0"/>
                <w:numId w:val="79"/>
              </w:numPr>
              <w:spacing w:after="0" w:line="240" w:lineRule="auto"/>
              <w:rPr>
                <w:rFonts w:ascii="Arial" w:hAnsi="Arial" w:cs="Arial"/>
                <w:sz w:val="16"/>
                <w:szCs w:val="16"/>
              </w:rPr>
            </w:pPr>
            <w:proofErr w:type="spellStart"/>
            <w:r w:rsidRPr="00E41F82">
              <w:rPr>
                <w:rFonts w:ascii="Arial" w:hAnsi="Arial" w:cs="Arial"/>
                <w:sz w:val="16"/>
                <w:szCs w:val="16"/>
              </w:rPr>
              <w:t>mikroprzedsiębiorca</w:t>
            </w:r>
            <w:proofErr w:type="spellEnd"/>
          </w:p>
          <w:p w:rsidR="00113FAD" w:rsidRPr="00E41F82" w:rsidRDefault="00113FAD" w:rsidP="00FD1EE5">
            <w:pPr>
              <w:pStyle w:val="Akapitzlist"/>
              <w:numPr>
                <w:ilvl w:val="0"/>
                <w:numId w:val="79"/>
              </w:numPr>
              <w:spacing w:after="0" w:line="240" w:lineRule="auto"/>
              <w:rPr>
                <w:rFonts w:ascii="Arial" w:hAnsi="Arial" w:cs="Arial"/>
                <w:sz w:val="16"/>
                <w:szCs w:val="16"/>
              </w:rPr>
            </w:pPr>
            <w:r w:rsidRPr="00E41F82">
              <w:rPr>
                <w:rFonts w:ascii="Arial" w:hAnsi="Arial" w:cs="Arial"/>
                <w:sz w:val="16"/>
                <w:szCs w:val="16"/>
              </w:rPr>
              <w:t>mały przedsiębiorca</w:t>
            </w:r>
          </w:p>
          <w:p w:rsidR="00113FAD" w:rsidRPr="00E41F82" w:rsidRDefault="00113FAD" w:rsidP="00FD1EE5">
            <w:pPr>
              <w:pStyle w:val="Akapitzlist"/>
              <w:numPr>
                <w:ilvl w:val="0"/>
                <w:numId w:val="79"/>
              </w:numPr>
              <w:spacing w:after="0" w:line="240" w:lineRule="auto"/>
              <w:rPr>
                <w:rFonts w:ascii="Arial" w:hAnsi="Arial" w:cs="Arial"/>
                <w:sz w:val="16"/>
                <w:szCs w:val="16"/>
              </w:rPr>
            </w:pPr>
            <w:r w:rsidRPr="00E41F82">
              <w:rPr>
                <w:rFonts w:ascii="Arial" w:hAnsi="Arial" w:cs="Arial"/>
                <w:sz w:val="16"/>
                <w:szCs w:val="16"/>
              </w:rPr>
              <w:t>średni przedsiębiorca</w:t>
            </w:r>
          </w:p>
          <w:p w:rsidR="00113FAD" w:rsidRPr="00E41F82" w:rsidRDefault="00113FAD" w:rsidP="00FD1EE5">
            <w:pPr>
              <w:pStyle w:val="Akapitzlist"/>
              <w:numPr>
                <w:ilvl w:val="0"/>
                <w:numId w:val="79"/>
              </w:numPr>
              <w:spacing w:after="0" w:line="240" w:lineRule="auto"/>
              <w:rPr>
                <w:rFonts w:ascii="Arial" w:hAnsi="Arial" w:cs="Arial"/>
                <w:sz w:val="16"/>
                <w:szCs w:val="16"/>
              </w:rPr>
            </w:pPr>
            <w:r w:rsidRPr="00E41F82">
              <w:rPr>
                <w:rFonts w:ascii="Arial" w:hAnsi="Arial" w:cs="Arial"/>
                <w:sz w:val="16"/>
                <w:szCs w:val="16"/>
              </w:rPr>
              <w:t>duży przedsiębiorca</w:t>
            </w:r>
          </w:p>
          <w:p w:rsidR="00113FAD" w:rsidRPr="00E41F82" w:rsidRDefault="00113FAD" w:rsidP="00576F5A">
            <w:pPr>
              <w:spacing w:after="0" w:line="240" w:lineRule="auto"/>
              <w:rPr>
                <w:rFonts w:ascii="Arial" w:hAnsi="Arial" w:cs="Arial"/>
                <w:sz w:val="16"/>
                <w:szCs w:val="16"/>
              </w:rPr>
            </w:pPr>
          </w:p>
          <w:p w:rsidR="00113FAD" w:rsidRDefault="00113FAD" w:rsidP="00576F5A">
            <w:pPr>
              <w:spacing w:after="0" w:line="240" w:lineRule="auto"/>
              <w:jc w:val="both"/>
              <w:rPr>
                <w:rFonts w:ascii="Arial" w:hAnsi="Arial" w:cs="Arial"/>
                <w:sz w:val="16"/>
                <w:szCs w:val="16"/>
              </w:rPr>
            </w:pPr>
            <w:r w:rsidRPr="00E41F82">
              <w:rPr>
                <w:rFonts w:ascii="Arial" w:hAnsi="Arial" w:cs="Arial"/>
                <w:sz w:val="16"/>
                <w:szCs w:val="16"/>
              </w:rPr>
              <w:t>zgodnie z warunkami określonymi w załączniku I do rozporządzenia Komisji (KE) 651/2014 z dnia 17 czerwca 2014 r. uznające niektóre rodzaje pomocy za zgodne z rynkiem wewnętrznym w zastosowaniu art. 107 i 108 Traktatu</w:t>
            </w:r>
            <w:r w:rsidR="00186C84">
              <w:rPr>
                <w:rFonts w:ascii="Arial" w:hAnsi="Arial" w:cs="Arial"/>
                <w:sz w:val="16"/>
                <w:szCs w:val="16"/>
              </w:rPr>
              <w:t>.</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C.2.3. Forma prawna partnera</w:t>
            </w:r>
          </w:p>
        </w:tc>
        <w:tc>
          <w:tcPr>
            <w:tcW w:w="3589" w:type="pct"/>
            <w:vAlign w:val="center"/>
          </w:tcPr>
          <w:p w:rsidR="00113FAD" w:rsidRPr="00213D6F" w:rsidRDefault="00113FAD" w:rsidP="00576F5A">
            <w:pPr>
              <w:spacing w:after="0" w:line="240" w:lineRule="auto"/>
              <w:rPr>
                <w:rFonts w:ascii="Arial" w:hAnsi="Arial" w:cs="Arial"/>
                <w:sz w:val="16"/>
                <w:szCs w:val="16"/>
              </w:rPr>
            </w:pPr>
            <w:r w:rsidRPr="00213D6F">
              <w:rPr>
                <w:rFonts w:ascii="Arial" w:hAnsi="Arial" w:cs="Arial"/>
                <w:i/>
                <w:sz w:val="16"/>
                <w:szCs w:val="16"/>
              </w:rPr>
              <w:t>Z listy rozwijanej należy wybrać odpowiednią formę prawną Partnera.</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C.2.4. Kraj</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kraj.</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C.2.5. NIP</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 xml:space="preserve">Należy wpisać Numer Identyfikacji Podatkowej (NIP) Partnera w formacie 10 cyfrowym, </w:t>
            </w:r>
            <w:r w:rsidRPr="00213D6F">
              <w:rPr>
                <w:rFonts w:ascii="Arial" w:hAnsi="Arial" w:cs="Arial"/>
                <w:i/>
                <w:color w:val="000000"/>
                <w:sz w:val="16"/>
                <w:szCs w:val="16"/>
              </w:rPr>
              <w:br/>
              <w:t xml:space="preserve">nie stosując myślników, spacji i innych znaków pomiędzy cyframi. </w:t>
            </w:r>
          </w:p>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 xml:space="preserve">W przypadku, gdy Partner nie posiada polskiego numeru NIP należy wpisać odpowiedni numer identyfikacji podatkowej, właściwy dla wnioskodawcy. </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C.2.6. Adres siedziby Partnera</w:t>
            </w:r>
          </w:p>
        </w:tc>
        <w:tc>
          <w:tcPr>
            <w:tcW w:w="3589" w:type="pct"/>
            <w:vAlign w:val="center"/>
          </w:tcPr>
          <w:p w:rsidR="00113FAD" w:rsidRDefault="00113FAD" w:rsidP="00576F5A">
            <w:pPr>
              <w:spacing w:after="0" w:line="240" w:lineRule="auto"/>
              <w:rPr>
                <w:rFonts w:ascii="Arial" w:hAnsi="Arial" w:cs="Arial"/>
                <w:sz w:val="16"/>
                <w:szCs w:val="16"/>
              </w:rPr>
            </w:pPr>
          </w:p>
        </w:tc>
      </w:tr>
      <w:tr w:rsidR="00113FAD" w:rsidTr="00576F5A">
        <w:trPr>
          <w:trHeight w:val="207"/>
        </w:trPr>
        <w:tc>
          <w:tcPr>
            <w:tcW w:w="1411" w:type="pct"/>
            <w:vAlign w:val="center"/>
          </w:tcPr>
          <w:p w:rsidR="00113FAD" w:rsidRDefault="00113FAD" w:rsidP="00576F5A">
            <w:pPr>
              <w:spacing w:after="0" w:line="240" w:lineRule="auto"/>
              <w:rPr>
                <w:rFonts w:ascii="Arial" w:hAnsi="Arial" w:cs="Arial"/>
                <w:sz w:val="16"/>
                <w:szCs w:val="16"/>
              </w:rPr>
            </w:pPr>
            <w:r w:rsidRPr="009E5FA4">
              <w:rPr>
                <w:rFonts w:ascii="Arial" w:hAnsi="Arial" w:cs="Arial"/>
                <w:sz w:val="16"/>
                <w:szCs w:val="16"/>
              </w:rPr>
              <w:t>Województwo</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województwo.</w:t>
            </w:r>
          </w:p>
        </w:tc>
      </w:tr>
      <w:tr w:rsidR="00113FAD" w:rsidTr="00576F5A">
        <w:trPr>
          <w:trHeight w:val="215"/>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Powiat</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powiat.</w:t>
            </w:r>
          </w:p>
        </w:tc>
      </w:tr>
      <w:tr w:rsidR="00113FAD" w:rsidTr="00576F5A">
        <w:trPr>
          <w:trHeight w:val="161"/>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Gmina</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gminę.</w:t>
            </w:r>
          </w:p>
        </w:tc>
      </w:tr>
      <w:tr w:rsidR="00113FAD" w:rsidTr="00576F5A">
        <w:trPr>
          <w:trHeight w:val="195"/>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Miejscowość</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miejscowość.</w:t>
            </w:r>
          </w:p>
        </w:tc>
      </w:tr>
      <w:tr w:rsidR="00113FAD" w:rsidTr="00576F5A">
        <w:trPr>
          <w:trHeight w:val="181"/>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Kod pocztowy</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kod pocztowy.</w:t>
            </w:r>
          </w:p>
        </w:tc>
      </w:tr>
      <w:tr w:rsidR="00113FAD" w:rsidTr="00576F5A">
        <w:trPr>
          <w:trHeight w:val="182"/>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Ulica</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ulicę.</w:t>
            </w:r>
          </w:p>
        </w:tc>
      </w:tr>
      <w:tr w:rsidR="00113FAD" w:rsidTr="00576F5A">
        <w:trPr>
          <w:trHeight w:val="216"/>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Nr budynku</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budynku.</w:t>
            </w:r>
          </w:p>
        </w:tc>
      </w:tr>
      <w:tr w:rsidR="00113FAD" w:rsidTr="00576F5A">
        <w:trPr>
          <w:trHeight w:val="184"/>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Nr lokalu</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lokalu.</w:t>
            </w:r>
          </w:p>
        </w:tc>
      </w:tr>
      <w:tr w:rsidR="00113FAD" w:rsidTr="00576F5A">
        <w:trPr>
          <w:trHeight w:val="161"/>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Telefon</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telefonu.</w:t>
            </w:r>
          </w:p>
        </w:tc>
      </w:tr>
      <w:tr w:rsidR="00113FAD" w:rsidTr="00576F5A">
        <w:trPr>
          <w:trHeight w:val="184"/>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lastRenderedPageBreak/>
              <w:t>Fax</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faxu. W sytuacji, gdy Partner nie dysponuje</w:t>
            </w:r>
            <w:r w:rsidR="00114B53">
              <w:rPr>
                <w:rFonts w:ascii="Arial" w:hAnsi="Arial" w:cs="Arial"/>
                <w:i/>
                <w:color w:val="000000"/>
                <w:sz w:val="16"/>
                <w:szCs w:val="16"/>
              </w:rPr>
              <w:t xml:space="preserve"> numerem faxu, </w:t>
            </w:r>
            <w:r w:rsidR="00114B53">
              <w:rPr>
                <w:rFonts w:ascii="Arial" w:hAnsi="Arial" w:cs="Arial"/>
                <w:i/>
                <w:color w:val="000000"/>
                <w:sz w:val="16"/>
                <w:szCs w:val="16"/>
              </w:rPr>
              <w:br/>
              <w:t>należy wpisać: „N</w:t>
            </w:r>
            <w:r w:rsidRPr="00213D6F">
              <w:rPr>
                <w:rFonts w:ascii="Arial" w:hAnsi="Arial" w:cs="Arial"/>
                <w:i/>
                <w:color w:val="000000"/>
                <w:sz w:val="16"/>
                <w:szCs w:val="16"/>
              </w:rPr>
              <w:t>ie dotyczy</w:t>
            </w:r>
            <w:r w:rsidR="00114B53">
              <w:rPr>
                <w:rFonts w:ascii="Arial" w:hAnsi="Arial" w:cs="Arial"/>
                <w:i/>
                <w:color w:val="000000"/>
                <w:sz w:val="16"/>
                <w:szCs w:val="16"/>
              </w:rPr>
              <w:t>”</w:t>
            </w:r>
            <w:r w:rsidRPr="00213D6F">
              <w:rPr>
                <w:rFonts w:ascii="Arial" w:hAnsi="Arial" w:cs="Arial"/>
                <w:i/>
                <w:color w:val="000000"/>
                <w:sz w:val="16"/>
                <w:szCs w:val="16"/>
              </w:rPr>
              <w:t>.</w:t>
            </w:r>
          </w:p>
        </w:tc>
      </w:tr>
      <w:tr w:rsidR="00113FAD" w:rsidTr="00576F5A">
        <w:trPr>
          <w:trHeight w:val="184"/>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E-mail</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 xml:space="preserve">Należy wpisać e-mail. </w:t>
            </w:r>
          </w:p>
        </w:tc>
      </w:tr>
      <w:tr w:rsidR="00113FAD" w:rsidTr="00576F5A">
        <w:trPr>
          <w:trHeight w:val="173"/>
        </w:trPr>
        <w:tc>
          <w:tcPr>
            <w:tcW w:w="1411" w:type="pct"/>
            <w:vAlign w:val="center"/>
          </w:tcPr>
          <w:p w:rsidR="00113FAD" w:rsidRPr="009E5FA4" w:rsidRDefault="005F2A96" w:rsidP="00576F5A">
            <w:pPr>
              <w:spacing w:after="0" w:line="240" w:lineRule="auto"/>
              <w:rPr>
                <w:rFonts w:ascii="Arial" w:hAnsi="Arial" w:cs="Arial"/>
                <w:sz w:val="16"/>
                <w:szCs w:val="16"/>
              </w:rPr>
            </w:pPr>
            <w:r>
              <w:rPr>
                <w:rFonts w:ascii="Arial" w:hAnsi="Arial" w:cs="Arial"/>
                <w:sz w:val="16"/>
                <w:szCs w:val="16"/>
              </w:rPr>
              <w:t>Adres strony internetowej www</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adres strony internetowej www. W sytuacji, gdy Partner nie dysponuje adresem strony in</w:t>
            </w:r>
            <w:r w:rsidR="00114B53">
              <w:rPr>
                <w:rFonts w:ascii="Arial" w:hAnsi="Arial" w:cs="Arial"/>
                <w:i/>
                <w:color w:val="000000"/>
                <w:sz w:val="16"/>
                <w:szCs w:val="16"/>
              </w:rPr>
              <w:t>ternetowej www, należy wpisać: „N</w:t>
            </w:r>
            <w:r w:rsidRPr="00213D6F">
              <w:rPr>
                <w:rFonts w:ascii="Arial" w:hAnsi="Arial" w:cs="Arial"/>
                <w:i/>
                <w:color w:val="000000"/>
                <w:sz w:val="16"/>
                <w:szCs w:val="16"/>
              </w:rPr>
              <w:t>ie dotyczy</w:t>
            </w:r>
            <w:r w:rsidR="00114B53">
              <w:rPr>
                <w:rFonts w:ascii="Arial" w:hAnsi="Arial" w:cs="Arial"/>
                <w:i/>
                <w:color w:val="000000"/>
                <w:sz w:val="16"/>
                <w:szCs w:val="16"/>
              </w:rPr>
              <w:t>”</w:t>
            </w:r>
            <w:r w:rsidRPr="00213D6F">
              <w:rPr>
                <w:rFonts w:ascii="Arial" w:hAnsi="Arial" w:cs="Arial"/>
                <w:i/>
                <w:color w:val="000000"/>
                <w:sz w:val="16"/>
                <w:szCs w:val="16"/>
              </w:rPr>
              <w:t>.</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113FAD" w:rsidTr="00576F5A">
        <w:tc>
          <w:tcPr>
            <w:tcW w:w="5000" w:type="pct"/>
            <w:shd w:val="pct10" w:color="auto" w:fill="auto"/>
          </w:tcPr>
          <w:p w:rsidR="00113FAD" w:rsidRPr="006B0DCF" w:rsidRDefault="00113FAD" w:rsidP="00576F5A">
            <w:pPr>
              <w:spacing w:after="0" w:line="240" w:lineRule="auto"/>
              <w:jc w:val="both"/>
              <w:rPr>
                <w:rFonts w:ascii="Arial" w:hAnsi="Arial" w:cs="Arial"/>
                <w:b/>
                <w:sz w:val="16"/>
                <w:szCs w:val="16"/>
              </w:rPr>
            </w:pPr>
            <w:r w:rsidRPr="006B0DCF">
              <w:rPr>
                <w:rFonts w:ascii="Arial" w:hAnsi="Arial" w:cs="Arial"/>
                <w:b/>
                <w:sz w:val="16"/>
                <w:szCs w:val="16"/>
              </w:rPr>
              <w:t>C.2.7. Osoba/y uprawniona/e do reprezentowania Partnera</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RPr="004F015A" w:rsidTr="004F015A">
        <w:tc>
          <w:tcPr>
            <w:tcW w:w="5000" w:type="pct"/>
            <w:shd w:val="clear" w:color="auto" w:fill="FFFFFF" w:themeFill="background1"/>
          </w:tcPr>
          <w:p w:rsidR="00113FAD" w:rsidRPr="004F015A" w:rsidRDefault="00113FAD" w:rsidP="004F015A">
            <w:pPr>
              <w:shd w:val="clear" w:color="auto" w:fill="FFFFFF" w:themeFill="background1"/>
              <w:spacing w:after="0" w:line="240" w:lineRule="auto"/>
              <w:jc w:val="both"/>
              <w:rPr>
                <w:rFonts w:ascii="Arial" w:hAnsi="Arial" w:cs="Arial"/>
                <w:i/>
                <w:sz w:val="16"/>
                <w:szCs w:val="16"/>
              </w:rPr>
            </w:pPr>
            <w:r w:rsidRPr="004F015A">
              <w:rPr>
                <w:rFonts w:ascii="Arial" w:hAnsi="Arial" w:cs="Arial"/>
                <w:i/>
                <w:sz w:val="16"/>
                <w:szCs w:val="16"/>
              </w:rPr>
              <w:t xml:space="preserve">Należy wpisać imię i nazwisko osoby uprawnionej do reprezentowania Partnera oraz jej stanowisko służbowe. </w:t>
            </w:r>
          </w:p>
          <w:p w:rsidR="00113FAD" w:rsidRPr="004F015A" w:rsidRDefault="00113FAD" w:rsidP="004F015A">
            <w:pPr>
              <w:shd w:val="clear" w:color="auto" w:fill="FFFFFF" w:themeFill="background1"/>
              <w:spacing w:after="0" w:line="240" w:lineRule="auto"/>
              <w:jc w:val="both"/>
              <w:rPr>
                <w:rFonts w:ascii="Arial" w:hAnsi="Arial" w:cs="Arial"/>
                <w:i/>
                <w:sz w:val="16"/>
                <w:szCs w:val="16"/>
              </w:rPr>
            </w:pPr>
          </w:p>
          <w:p w:rsidR="00113FAD" w:rsidRPr="004F015A" w:rsidRDefault="00113FAD" w:rsidP="00576F5A">
            <w:pPr>
              <w:spacing w:after="0" w:line="240" w:lineRule="auto"/>
              <w:jc w:val="both"/>
              <w:rPr>
                <w:rFonts w:ascii="Arial" w:hAnsi="Arial" w:cs="Arial"/>
                <w:sz w:val="16"/>
                <w:szCs w:val="16"/>
              </w:rPr>
            </w:pPr>
            <w:r w:rsidRPr="004F015A">
              <w:rPr>
                <w:rFonts w:ascii="Arial" w:hAnsi="Arial" w:cs="Arial"/>
                <w:i/>
                <w:sz w:val="16"/>
                <w:szCs w:val="16"/>
              </w:rPr>
              <w:t>Rubryki tej sekcji można multiplikować (poprzez zaznaczenie opcji „Dodaj osobę reprezentującą”) w przypadku, gdy więcej niż jedna osoba jest upoważniona do reprezentowania Partnera. Podana liczba osób, jak również ich stanowiska, powinny być zgodne z dokumentami rejestrowymi lub statutem albo z zasadami reprezentacji dla danego Partnera (np. regulacje ustawowe). We wskazanym polu można wskazać dane osoby upoważnionej na podstawie stosownego pełnomocnictwa. Wówczas udzielone pełnomocnictwo stanowić będzie niezbędny załącznik do wniosku o dofinansowanie.</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113FAD" w:rsidTr="00576F5A">
        <w:tc>
          <w:tcPr>
            <w:tcW w:w="2162" w:type="pct"/>
          </w:tcPr>
          <w:p w:rsidR="00113FAD" w:rsidRDefault="00113FAD" w:rsidP="00576F5A">
            <w:pPr>
              <w:spacing w:after="0" w:line="240" w:lineRule="auto"/>
              <w:jc w:val="both"/>
              <w:rPr>
                <w:rFonts w:ascii="Arial" w:hAnsi="Arial" w:cs="Arial"/>
                <w:sz w:val="16"/>
                <w:szCs w:val="16"/>
              </w:rPr>
            </w:pPr>
            <w:r w:rsidRPr="006B0DCF">
              <w:rPr>
                <w:rFonts w:ascii="Arial" w:hAnsi="Arial" w:cs="Arial"/>
                <w:sz w:val="16"/>
                <w:szCs w:val="16"/>
              </w:rPr>
              <w:t>Imię i nazwisko</w:t>
            </w:r>
          </w:p>
        </w:tc>
        <w:tc>
          <w:tcPr>
            <w:tcW w:w="2838" w:type="pct"/>
          </w:tcPr>
          <w:p w:rsidR="00113FAD" w:rsidRDefault="00113FAD" w:rsidP="00576F5A">
            <w:pPr>
              <w:spacing w:after="0" w:line="240" w:lineRule="auto"/>
              <w:jc w:val="both"/>
              <w:rPr>
                <w:rFonts w:ascii="Arial" w:hAnsi="Arial" w:cs="Arial"/>
                <w:sz w:val="16"/>
                <w:szCs w:val="16"/>
              </w:rPr>
            </w:pPr>
          </w:p>
        </w:tc>
      </w:tr>
      <w:tr w:rsidR="00113FAD" w:rsidTr="00576F5A">
        <w:tc>
          <w:tcPr>
            <w:tcW w:w="2162" w:type="pct"/>
          </w:tcPr>
          <w:p w:rsidR="00113FAD" w:rsidRDefault="00113FAD" w:rsidP="00576F5A">
            <w:pPr>
              <w:spacing w:after="0" w:line="240" w:lineRule="auto"/>
              <w:jc w:val="both"/>
              <w:rPr>
                <w:rFonts w:ascii="Arial" w:hAnsi="Arial" w:cs="Arial"/>
                <w:sz w:val="16"/>
                <w:szCs w:val="16"/>
              </w:rPr>
            </w:pPr>
            <w:r w:rsidRPr="006B0DCF">
              <w:rPr>
                <w:rFonts w:ascii="Arial" w:hAnsi="Arial" w:cs="Arial"/>
                <w:sz w:val="16"/>
                <w:szCs w:val="16"/>
              </w:rPr>
              <w:t>Stanowisko służbowe osoby uprawionej do reprezentowania Partnera</w:t>
            </w:r>
          </w:p>
        </w:tc>
        <w:tc>
          <w:tcPr>
            <w:tcW w:w="2838" w:type="pct"/>
          </w:tcPr>
          <w:p w:rsidR="00113FAD" w:rsidRDefault="00113FAD" w:rsidP="00576F5A">
            <w:pPr>
              <w:spacing w:after="0" w:line="240" w:lineRule="auto"/>
              <w:jc w:val="both"/>
              <w:rPr>
                <w:rFonts w:ascii="Arial" w:hAnsi="Arial" w:cs="Arial"/>
                <w:sz w:val="16"/>
                <w:szCs w:val="16"/>
              </w:rPr>
            </w:pPr>
          </w:p>
        </w:tc>
      </w:tr>
    </w:tbl>
    <w:p w:rsidR="00BA6655" w:rsidRDefault="00BA6655" w:rsidP="00113FAD">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BA6655" w:rsidTr="00E16637">
        <w:tc>
          <w:tcPr>
            <w:tcW w:w="2162" w:type="pct"/>
          </w:tcPr>
          <w:p w:rsidR="00BA6655" w:rsidRDefault="00BA6655" w:rsidP="00E16637">
            <w:pPr>
              <w:spacing w:after="0" w:line="240" w:lineRule="auto"/>
              <w:jc w:val="both"/>
              <w:rPr>
                <w:rFonts w:ascii="Arial" w:hAnsi="Arial" w:cs="Arial"/>
                <w:sz w:val="16"/>
                <w:szCs w:val="16"/>
              </w:rPr>
            </w:pPr>
            <w:r w:rsidRPr="0055369D">
              <w:rPr>
                <w:rFonts w:ascii="Arial" w:hAnsi="Arial" w:cs="Arial"/>
                <w:b/>
                <w:sz w:val="16"/>
                <w:szCs w:val="16"/>
              </w:rPr>
              <w:t>C.2.8. Rola oraz potencjał i doświadczenie Partnera</w:t>
            </w:r>
          </w:p>
        </w:tc>
        <w:tc>
          <w:tcPr>
            <w:tcW w:w="2838" w:type="pct"/>
          </w:tcPr>
          <w:p w:rsidR="00BA6655" w:rsidRDefault="00BA6655" w:rsidP="00E16637">
            <w:pPr>
              <w:spacing w:after="0" w:line="240" w:lineRule="auto"/>
              <w:jc w:val="both"/>
              <w:rPr>
                <w:rFonts w:ascii="Arial" w:hAnsi="Arial" w:cs="Arial"/>
                <w:sz w:val="16"/>
                <w:szCs w:val="16"/>
              </w:rPr>
            </w:pPr>
            <w:r w:rsidRPr="00BA6655">
              <w:rPr>
                <w:rFonts w:ascii="Arial" w:hAnsi="Arial" w:cs="Arial"/>
                <w:i/>
                <w:iCs/>
                <w:sz w:val="16"/>
                <w:szCs w:val="16"/>
                <w:shd w:val="clear" w:color="auto" w:fill="FFFFFF" w:themeFill="background1"/>
              </w:rPr>
              <w:t xml:space="preserve">Należy wskazać rolę oraz potencjał i doświadczenie partnera </w:t>
            </w:r>
            <w:r w:rsidR="006367FB">
              <w:rPr>
                <w:rFonts w:ascii="Arial" w:hAnsi="Arial" w:cs="Arial"/>
                <w:i/>
                <w:iCs/>
                <w:sz w:val="16"/>
                <w:szCs w:val="16"/>
                <w:shd w:val="clear" w:color="auto" w:fill="FFFFFF" w:themeFill="background1"/>
              </w:rPr>
              <w:br/>
            </w:r>
            <w:r w:rsidR="00970C6C">
              <w:rPr>
                <w:rFonts w:ascii="Arial" w:hAnsi="Arial" w:cs="Arial"/>
                <w:i/>
                <w:iCs/>
                <w:sz w:val="16"/>
                <w:szCs w:val="16"/>
                <w:shd w:val="clear" w:color="auto" w:fill="FFFFFF" w:themeFill="background1"/>
              </w:rPr>
              <w:t xml:space="preserve">w </w:t>
            </w:r>
            <w:r w:rsidRPr="00BA6655">
              <w:rPr>
                <w:rFonts w:ascii="Arial" w:hAnsi="Arial" w:cs="Arial"/>
                <w:i/>
                <w:iCs/>
                <w:sz w:val="16"/>
                <w:szCs w:val="16"/>
                <w:shd w:val="clear" w:color="auto" w:fill="FFFFFF" w:themeFill="background1"/>
              </w:rPr>
              <w:t xml:space="preserve">realizacji </w:t>
            </w:r>
            <w:r w:rsidRPr="00BA6655">
              <w:rPr>
                <w:rFonts w:ascii="Arial" w:hAnsi="Arial" w:cs="Arial"/>
                <w:i/>
                <w:sz w:val="16"/>
                <w:szCs w:val="16"/>
                <w:shd w:val="clear" w:color="auto" w:fill="FFFFFF" w:themeFill="background1"/>
              </w:rPr>
              <w:t>przedsięwzięć o podobnym charakterze do inwestycji będącej</w:t>
            </w:r>
            <w:r w:rsidRPr="00BA6655">
              <w:rPr>
                <w:rFonts w:ascii="Arial" w:hAnsi="Arial" w:cs="Arial"/>
                <w:i/>
                <w:sz w:val="16"/>
                <w:szCs w:val="16"/>
              </w:rPr>
              <w:t xml:space="preserve"> </w:t>
            </w:r>
            <w:r w:rsidRPr="00BA6655">
              <w:rPr>
                <w:rFonts w:ascii="Arial" w:hAnsi="Arial" w:cs="Arial"/>
                <w:i/>
                <w:sz w:val="16"/>
                <w:szCs w:val="16"/>
                <w:shd w:val="clear" w:color="auto" w:fill="FFFFFF" w:themeFill="background1"/>
              </w:rPr>
              <w:t>przedmiotem projektu.</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Tr="00576F5A">
        <w:tc>
          <w:tcPr>
            <w:tcW w:w="5000" w:type="pct"/>
          </w:tcPr>
          <w:p w:rsidR="00113FAD" w:rsidRPr="006964F8" w:rsidRDefault="00113FAD" w:rsidP="00576F5A">
            <w:pPr>
              <w:spacing w:after="0" w:line="240" w:lineRule="auto"/>
              <w:jc w:val="both"/>
              <w:rPr>
                <w:rFonts w:ascii="Arial" w:hAnsi="Arial" w:cs="Arial"/>
                <w:i/>
                <w:sz w:val="16"/>
                <w:szCs w:val="16"/>
                <w:highlight w:val="yellow"/>
              </w:rPr>
            </w:pPr>
            <w:r w:rsidRPr="00E0227B">
              <w:rPr>
                <w:rFonts w:ascii="Arial" w:hAnsi="Arial" w:cs="Arial"/>
                <w:i/>
                <w:sz w:val="16"/>
                <w:szCs w:val="16"/>
              </w:rPr>
              <w:t>W przypadku, gdy w związku z realizacją projektu występuje więcej niż jeden Partner, pola C.2.1.-C.2.8. należy multiplikować wykorzystując opcję „Dodaj Partnera”.</w:t>
            </w:r>
          </w:p>
        </w:tc>
      </w:tr>
    </w:tbl>
    <w:p w:rsidR="001A4594" w:rsidRDefault="001A459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26177" w:rsidRPr="00E41F82" w:rsidTr="00362B45">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626177" w:rsidRPr="00E41F82" w:rsidRDefault="00626177" w:rsidP="00362B45">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C.3. </w:t>
            </w:r>
            <w:r w:rsidRPr="008F67F6">
              <w:rPr>
                <w:rFonts w:ascii="Arial" w:hAnsi="Arial" w:cs="Arial"/>
                <w:b/>
                <w:color w:val="000000"/>
                <w:sz w:val="16"/>
                <w:szCs w:val="16"/>
                <w:lang w:eastAsia="pl-PL"/>
              </w:rPr>
              <w:t>Operator projektu</w:t>
            </w:r>
          </w:p>
        </w:tc>
      </w:tr>
    </w:tbl>
    <w:p w:rsidR="00626177" w:rsidRDefault="00626177"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70646C" w:rsidTr="007D3C2D">
        <w:tc>
          <w:tcPr>
            <w:tcW w:w="5000" w:type="pct"/>
            <w:shd w:val="clear" w:color="auto" w:fill="FFFFFF" w:themeFill="background1"/>
          </w:tcPr>
          <w:p w:rsidR="0080691E" w:rsidRDefault="0080691E" w:rsidP="00B73981">
            <w:pPr>
              <w:spacing w:after="0" w:line="240" w:lineRule="auto"/>
              <w:jc w:val="both"/>
              <w:rPr>
                <w:rFonts w:ascii="Arial" w:hAnsi="Arial" w:cs="Arial"/>
                <w:i/>
                <w:sz w:val="16"/>
                <w:szCs w:val="16"/>
              </w:rPr>
            </w:pPr>
            <w:r w:rsidRPr="004F3050">
              <w:rPr>
                <w:rFonts w:ascii="Arial" w:hAnsi="Arial" w:cs="Arial"/>
                <w:i/>
                <w:sz w:val="16"/>
                <w:szCs w:val="16"/>
              </w:rPr>
              <w:t>Operator projektu to podmiot odpowiedzialny za eksploatację majątku powstałego lub zmodernizowanego w wyniku</w:t>
            </w:r>
            <w:r>
              <w:rPr>
                <w:rFonts w:ascii="Arial" w:hAnsi="Arial" w:cs="Arial"/>
                <w:i/>
                <w:sz w:val="16"/>
                <w:szCs w:val="16"/>
              </w:rPr>
              <w:t xml:space="preserve"> </w:t>
            </w:r>
            <w:r w:rsidR="003B7E32">
              <w:rPr>
                <w:rFonts w:ascii="Arial" w:hAnsi="Arial" w:cs="Arial"/>
                <w:i/>
                <w:sz w:val="16"/>
                <w:szCs w:val="16"/>
              </w:rPr>
              <w:t>realizacji dofinansowanego projektu.</w:t>
            </w:r>
          </w:p>
          <w:p w:rsidR="0080691E" w:rsidRDefault="0080691E" w:rsidP="00B73981">
            <w:pPr>
              <w:spacing w:after="0" w:line="240" w:lineRule="auto"/>
              <w:jc w:val="both"/>
              <w:rPr>
                <w:rFonts w:ascii="Arial" w:hAnsi="Arial" w:cs="Arial"/>
                <w:i/>
                <w:sz w:val="16"/>
                <w:szCs w:val="16"/>
              </w:rPr>
            </w:pPr>
          </w:p>
          <w:p w:rsidR="0070646C" w:rsidRDefault="00C812CA" w:rsidP="00B73981">
            <w:pPr>
              <w:spacing w:after="0" w:line="240" w:lineRule="auto"/>
              <w:jc w:val="both"/>
              <w:rPr>
                <w:rFonts w:ascii="Arial" w:hAnsi="Arial" w:cs="Arial"/>
                <w:sz w:val="16"/>
                <w:szCs w:val="16"/>
              </w:rPr>
            </w:pPr>
            <w:r w:rsidRPr="002F506F">
              <w:rPr>
                <w:rFonts w:ascii="Arial" w:hAnsi="Arial" w:cs="Arial"/>
                <w:i/>
                <w:sz w:val="16"/>
                <w:szCs w:val="16"/>
              </w:rPr>
              <w:t xml:space="preserve">W przypadku planowanego </w:t>
            </w:r>
            <w:r>
              <w:rPr>
                <w:rFonts w:ascii="Arial" w:hAnsi="Arial" w:cs="Arial"/>
                <w:i/>
                <w:sz w:val="16"/>
                <w:szCs w:val="16"/>
              </w:rPr>
              <w:t>wyboru podmiotu będącego Operatorem projektu</w:t>
            </w:r>
            <w:r w:rsidRPr="002F506F">
              <w:rPr>
                <w:rFonts w:ascii="Arial" w:hAnsi="Arial" w:cs="Arial"/>
                <w:i/>
                <w:sz w:val="16"/>
                <w:szCs w:val="16"/>
              </w:rPr>
              <w:t xml:space="preserve"> należy zaznaczyć opcję „Tak” oraz </w:t>
            </w:r>
            <w:r w:rsidR="00B73981">
              <w:rPr>
                <w:rFonts w:ascii="Arial" w:hAnsi="Arial" w:cs="Arial"/>
                <w:i/>
                <w:sz w:val="16"/>
                <w:szCs w:val="16"/>
              </w:rPr>
              <w:t xml:space="preserve">wypełnić poniższe pola. W sytuacji gdy Operator </w:t>
            </w:r>
            <w:r w:rsidR="00B17210">
              <w:rPr>
                <w:rFonts w:ascii="Arial" w:hAnsi="Arial" w:cs="Arial"/>
                <w:i/>
                <w:sz w:val="16"/>
                <w:szCs w:val="16"/>
              </w:rPr>
              <w:t xml:space="preserve">projektu </w:t>
            </w:r>
            <w:r w:rsidR="00B73981">
              <w:rPr>
                <w:rFonts w:ascii="Arial" w:hAnsi="Arial" w:cs="Arial"/>
                <w:i/>
                <w:sz w:val="16"/>
                <w:szCs w:val="16"/>
              </w:rPr>
              <w:t>nie zostanie wyłoniony</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Pr>
                <w:rFonts w:ascii="Arial" w:hAnsi="Arial" w:cs="Arial"/>
                <w:i/>
                <w:sz w:val="16"/>
                <w:szCs w:val="16"/>
              </w:rPr>
              <w:t>„Nie”. Wówczas pola C.3.1-C.3.6</w:t>
            </w:r>
            <w:r w:rsidRPr="002F506F">
              <w:rPr>
                <w:rFonts w:ascii="Arial" w:hAnsi="Arial" w:cs="Arial"/>
                <w:i/>
                <w:sz w:val="16"/>
                <w:szCs w:val="16"/>
              </w:rPr>
              <w:t xml:space="preserve"> stają się nieaktywne.</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C.3.1. Czy Wnioskodawca planuje wybór podmiotu będącego Operatorem projektu?</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RPr="00C63530" w:rsidTr="008F67F6">
        <w:tc>
          <w:tcPr>
            <w:tcW w:w="5000" w:type="pct"/>
          </w:tcPr>
          <w:p w:rsidR="008F67F6" w:rsidRDefault="008F67F6" w:rsidP="0012156E">
            <w:pPr>
              <w:pStyle w:val="Akapitzlist"/>
              <w:numPr>
                <w:ilvl w:val="0"/>
                <w:numId w:val="44"/>
              </w:numPr>
              <w:spacing w:after="0" w:line="240" w:lineRule="auto"/>
              <w:jc w:val="both"/>
              <w:rPr>
                <w:rFonts w:ascii="Arial" w:hAnsi="Arial" w:cs="Arial"/>
                <w:sz w:val="16"/>
                <w:szCs w:val="16"/>
              </w:rPr>
            </w:pPr>
            <w:r>
              <w:rPr>
                <w:rFonts w:ascii="Arial" w:hAnsi="Arial" w:cs="Arial"/>
                <w:sz w:val="16"/>
                <w:szCs w:val="16"/>
              </w:rPr>
              <w:t>Tak</w:t>
            </w:r>
          </w:p>
          <w:p w:rsidR="008F67F6" w:rsidRPr="00C63530" w:rsidRDefault="008F67F6" w:rsidP="0012156E">
            <w:pPr>
              <w:pStyle w:val="Akapitzlist"/>
              <w:numPr>
                <w:ilvl w:val="0"/>
                <w:numId w:val="44"/>
              </w:numPr>
              <w:spacing w:after="0" w:line="240" w:lineRule="auto"/>
              <w:jc w:val="both"/>
              <w:rPr>
                <w:rFonts w:ascii="Arial" w:hAnsi="Arial" w:cs="Arial"/>
                <w:sz w:val="16"/>
                <w:szCs w:val="16"/>
              </w:rPr>
            </w:pPr>
            <w:r>
              <w:rPr>
                <w:rFonts w:ascii="Arial" w:hAnsi="Arial" w:cs="Arial"/>
                <w:sz w:val="16"/>
                <w:szCs w:val="16"/>
              </w:rPr>
              <w:t>Nie</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8F67F6" w:rsidTr="007D3C2D">
        <w:tc>
          <w:tcPr>
            <w:tcW w:w="1711" w:type="pct"/>
            <w:shd w:val="pct10" w:color="auto" w:fill="auto"/>
            <w:vAlign w:val="center"/>
          </w:tcPr>
          <w:p w:rsidR="008F67F6" w:rsidRPr="008F67F6" w:rsidRDefault="008F67F6" w:rsidP="004567EB">
            <w:pPr>
              <w:spacing w:after="0" w:line="240" w:lineRule="auto"/>
              <w:jc w:val="both"/>
              <w:rPr>
                <w:rFonts w:ascii="Arial" w:hAnsi="Arial" w:cs="Arial"/>
                <w:b/>
                <w:sz w:val="16"/>
                <w:szCs w:val="16"/>
              </w:rPr>
            </w:pPr>
            <w:r w:rsidRPr="008F67F6">
              <w:rPr>
                <w:rFonts w:ascii="Arial" w:hAnsi="Arial" w:cs="Arial"/>
                <w:b/>
                <w:sz w:val="16"/>
                <w:szCs w:val="16"/>
              </w:rPr>
              <w:t>C.3.2. W jaki sposób Operator projektu zostanie wyłoniony?</w:t>
            </w:r>
          </w:p>
        </w:tc>
        <w:tc>
          <w:tcPr>
            <w:tcW w:w="3289" w:type="pct"/>
            <w:shd w:val="clear" w:color="auto" w:fill="FFFFFF" w:themeFill="background1"/>
            <w:vAlign w:val="center"/>
          </w:tcPr>
          <w:p w:rsidR="0070646C" w:rsidRPr="007D3C2D" w:rsidRDefault="0070646C" w:rsidP="0070646C">
            <w:pPr>
              <w:spacing w:after="0" w:line="240" w:lineRule="auto"/>
              <w:rPr>
                <w:rFonts w:ascii="Arial" w:hAnsi="Arial" w:cs="Arial"/>
                <w:i/>
                <w:sz w:val="16"/>
                <w:szCs w:val="16"/>
              </w:rPr>
            </w:pPr>
            <w:r w:rsidRPr="007D3C2D">
              <w:rPr>
                <w:rFonts w:ascii="Arial" w:hAnsi="Arial" w:cs="Arial"/>
                <w:i/>
                <w:sz w:val="16"/>
                <w:szCs w:val="16"/>
              </w:rPr>
              <w:t xml:space="preserve">(maksymalnie </w:t>
            </w:r>
            <w:r w:rsidR="004D260A">
              <w:rPr>
                <w:rFonts w:ascii="Arial" w:hAnsi="Arial" w:cs="Arial"/>
                <w:i/>
                <w:sz w:val="16"/>
                <w:szCs w:val="16"/>
              </w:rPr>
              <w:t xml:space="preserve">1000 </w:t>
            </w:r>
            <w:r w:rsidRPr="007D3C2D">
              <w:rPr>
                <w:rFonts w:ascii="Arial" w:hAnsi="Arial" w:cs="Arial"/>
                <w:i/>
                <w:sz w:val="16"/>
                <w:szCs w:val="16"/>
              </w:rPr>
              <w:t>znaków)</w:t>
            </w:r>
          </w:p>
          <w:p w:rsidR="008F67F6" w:rsidRPr="007D3C2D" w:rsidRDefault="00B73981" w:rsidP="00B73981">
            <w:pPr>
              <w:pStyle w:val="Default"/>
              <w:rPr>
                <w:rFonts w:ascii="Arial" w:hAnsi="Arial" w:cs="Arial"/>
                <w:sz w:val="16"/>
                <w:szCs w:val="16"/>
              </w:rPr>
            </w:pPr>
            <w:r w:rsidRPr="007D3C2D">
              <w:rPr>
                <w:rFonts w:ascii="Arial" w:hAnsi="Arial" w:cs="Arial"/>
                <w:i/>
                <w:iCs/>
                <w:sz w:val="16"/>
                <w:szCs w:val="16"/>
              </w:rPr>
              <w:t>Należy opisać</w:t>
            </w:r>
            <w:r w:rsidR="00BF2C16">
              <w:rPr>
                <w:rFonts w:ascii="Arial" w:hAnsi="Arial" w:cs="Arial"/>
                <w:i/>
                <w:iCs/>
                <w:sz w:val="16"/>
                <w:szCs w:val="16"/>
              </w:rPr>
              <w:t>,</w:t>
            </w:r>
            <w:r w:rsidRPr="007D3C2D">
              <w:rPr>
                <w:rFonts w:ascii="Arial" w:hAnsi="Arial" w:cs="Arial"/>
                <w:i/>
                <w:iCs/>
                <w:sz w:val="16"/>
                <w:szCs w:val="16"/>
              </w:rPr>
              <w:t xml:space="preserve"> w </w:t>
            </w:r>
            <w:r w:rsidR="00BF2C16">
              <w:rPr>
                <w:rFonts w:ascii="Arial" w:hAnsi="Arial" w:cs="Arial"/>
                <w:i/>
                <w:iCs/>
                <w:sz w:val="16"/>
                <w:szCs w:val="16"/>
              </w:rPr>
              <w:t xml:space="preserve">jaki </w:t>
            </w:r>
            <w:r w:rsidRPr="007D3C2D">
              <w:rPr>
                <w:rFonts w:ascii="Arial" w:hAnsi="Arial" w:cs="Arial"/>
                <w:i/>
                <w:iCs/>
                <w:sz w:val="16"/>
                <w:szCs w:val="16"/>
              </w:rPr>
              <w:t xml:space="preserve">sposób Operator projektu zostanie wyłoniony. </w:t>
            </w:r>
          </w:p>
        </w:tc>
      </w:tr>
      <w:tr w:rsidR="008F67F6" w:rsidTr="007D3C2D">
        <w:tc>
          <w:tcPr>
            <w:tcW w:w="1711" w:type="pct"/>
            <w:shd w:val="pct10" w:color="auto" w:fill="auto"/>
            <w:vAlign w:val="center"/>
          </w:tcPr>
          <w:p w:rsidR="008F67F6" w:rsidRPr="008F67F6" w:rsidRDefault="008F67F6" w:rsidP="00807C19">
            <w:pPr>
              <w:spacing w:after="0" w:line="240" w:lineRule="auto"/>
              <w:jc w:val="both"/>
              <w:rPr>
                <w:rFonts w:ascii="Arial" w:hAnsi="Arial" w:cs="Arial"/>
                <w:b/>
                <w:sz w:val="16"/>
                <w:szCs w:val="16"/>
              </w:rPr>
            </w:pPr>
            <w:r w:rsidRPr="008F67F6">
              <w:rPr>
                <w:rFonts w:ascii="Arial" w:hAnsi="Arial" w:cs="Arial"/>
                <w:b/>
                <w:sz w:val="16"/>
                <w:szCs w:val="16"/>
              </w:rPr>
              <w:t>C.3.3. Jaki podmiot i na jakich zasadach będzie Operatorem projektu po jego zakończeniu?</w:t>
            </w:r>
          </w:p>
        </w:tc>
        <w:tc>
          <w:tcPr>
            <w:tcW w:w="3289" w:type="pct"/>
            <w:shd w:val="clear" w:color="auto" w:fill="FFFFFF" w:themeFill="background1"/>
          </w:tcPr>
          <w:p w:rsidR="0070646C" w:rsidRPr="007D3C2D" w:rsidRDefault="0070646C" w:rsidP="0070646C">
            <w:pPr>
              <w:spacing w:after="0" w:line="240" w:lineRule="auto"/>
              <w:rPr>
                <w:rFonts w:ascii="Arial" w:hAnsi="Arial" w:cs="Arial"/>
                <w:i/>
                <w:sz w:val="16"/>
                <w:szCs w:val="16"/>
              </w:rPr>
            </w:pPr>
            <w:r w:rsidRPr="007D3C2D">
              <w:rPr>
                <w:rFonts w:ascii="Arial" w:hAnsi="Arial" w:cs="Arial"/>
                <w:i/>
                <w:sz w:val="16"/>
                <w:szCs w:val="16"/>
              </w:rPr>
              <w:t xml:space="preserve">(maksymalnie </w:t>
            </w:r>
            <w:r w:rsidR="00C94597">
              <w:rPr>
                <w:rFonts w:ascii="Arial" w:hAnsi="Arial" w:cs="Arial"/>
                <w:i/>
                <w:sz w:val="16"/>
                <w:szCs w:val="16"/>
              </w:rPr>
              <w:t>1000</w:t>
            </w:r>
            <w:r w:rsidRPr="007D3C2D">
              <w:rPr>
                <w:rFonts w:ascii="Arial" w:hAnsi="Arial" w:cs="Arial"/>
                <w:i/>
                <w:sz w:val="16"/>
                <w:szCs w:val="16"/>
              </w:rPr>
              <w:t xml:space="preserve"> znaków)</w:t>
            </w:r>
          </w:p>
          <w:p w:rsidR="008F67F6" w:rsidRPr="007D3C2D" w:rsidRDefault="00B73981" w:rsidP="00BF2C16">
            <w:pPr>
              <w:pStyle w:val="Default"/>
              <w:rPr>
                <w:rFonts w:ascii="Arial" w:hAnsi="Arial" w:cs="Arial"/>
                <w:sz w:val="16"/>
                <w:szCs w:val="16"/>
              </w:rPr>
            </w:pPr>
            <w:r w:rsidRPr="007D3C2D">
              <w:rPr>
                <w:rFonts w:ascii="Arial" w:hAnsi="Arial" w:cs="Arial"/>
                <w:i/>
                <w:iCs/>
                <w:sz w:val="16"/>
                <w:szCs w:val="16"/>
              </w:rPr>
              <w:t>Należy opisać</w:t>
            </w:r>
            <w:r w:rsidR="00BF2C16">
              <w:rPr>
                <w:rFonts w:ascii="Arial" w:hAnsi="Arial" w:cs="Arial"/>
                <w:i/>
                <w:iCs/>
                <w:sz w:val="16"/>
                <w:szCs w:val="16"/>
              </w:rPr>
              <w:t xml:space="preserve">, </w:t>
            </w:r>
            <w:r w:rsidRPr="007D3C2D">
              <w:rPr>
                <w:rFonts w:ascii="Arial" w:hAnsi="Arial" w:cs="Arial"/>
                <w:i/>
                <w:iCs/>
                <w:sz w:val="16"/>
                <w:szCs w:val="16"/>
              </w:rPr>
              <w:t>jaki podmiot i na jakich zasadac</w:t>
            </w:r>
            <w:r w:rsidR="00970C6C">
              <w:rPr>
                <w:rFonts w:ascii="Arial" w:hAnsi="Arial" w:cs="Arial"/>
                <w:i/>
                <w:iCs/>
                <w:sz w:val="16"/>
                <w:szCs w:val="16"/>
              </w:rPr>
              <w:t xml:space="preserve">h będzie Operatorem projektu po </w:t>
            </w:r>
            <w:r w:rsidRPr="007D3C2D">
              <w:rPr>
                <w:rFonts w:ascii="Arial" w:hAnsi="Arial" w:cs="Arial"/>
                <w:i/>
                <w:iCs/>
                <w:sz w:val="16"/>
                <w:szCs w:val="16"/>
              </w:rPr>
              <w:t xml:space="preserve">jego zakończeniu. </w:t>
            </w: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C.3.4. Nazwa Operatora</w:t>
            </w:r>
          </w:p>
        </w:tc>
        <w:tc>
          <w:tcPr>
            <w:tcW w:w="3289" w:type="pct"/>
            <w:vAlign w:val="center"/>
          </w:tcPr>
          <w:p w:rsidR="008F67F6" w:rsidRPr="008F67F6" w:rsidRDefault="008F67F6" w:rsidP="008F67F6">
            <w:pPr>
              <w:spacing w:after="0" w:line="240" w:lineRule="auto"/>
              <w:rPr>
                <w:rFonts w:ascii="Arial" w:hAnsi="Arial" w:cs="Arial"/>
                <w:i/>
                <w:sz w:val="16"/>
                <w:szCs w:val="16"/>
              </w:rPr>
            </w:pPr>
            <w:r w:rsidRPr="008F67F6">
              <w:rPr>
                <w:rFonts w:ascii="Arial" w:hAnsi="Arial" w:cs="Arial"/>
                <w:i/>
                <w:sz w:val="16"/>
                <w:szCs w:val="16"/>
              </w:rPr>
              <w:t>Należy wpisać nazwę Operatora projektu</w:t>
            </w:r>
            <w:r w:rsidR="00970C6C">
              <w:rPr>
                <w:rFonts w:ascii="Arial" w:hAnsi="Arial" w:cs="Arial"/>
                <w:i/>
                <w:sz w:val="16"/>
                <w:szCs w:val="16"/>
              </w:rPr>
              <w:t>.</w:t>
            </w: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C.3.5. Adres siedziby Operatora</w:t>
            </w:r>
          </w:p>
        </w:tc>
        <w:tc>
          <w:tcPr>
            <w:tcW w:w="3289" w:type="pct"/>
            <w:vAlign w:val="center"/>
          </w:tcPr>
          <w:p w:rsidR="008F67F6" w:rsidRDefault="008F67F6" w:rsidP="008F67F6">
            <w:pPr>
              <w:spacing w:after="0" w:line="240" w:lineRule="auto"/>
              <w:rPr>
                <w:rFonts w:ascii="Arial" w:hAnsi="Arial" w:cs="Arial"/>
                <w:sz w:val="16"/>
                <w:szCs w:val="16"/>
              </w:rPr>
            </w:pPr>
          </w:p>
        </w:tc>
      </w:tr>
      <w:tr w:rsidR="008F67F6" w:rsidTr="008F67F6">
        <w:trPr>
          <w:trHeight w:val="173"/>
        </w:trPr>
        <w:tc>
          <w:tcPr>
            <w:tcW w:w="1711" w:type="pct"/>
            <w:vAlign w:val="center"/>
          </w:tcPr>
          <w:p w:rsidR="008F67F6" w:rsidRDefault="008F67F6" w:rsidP="008F67F6">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8F67F6" w:rsidRPr="007D3C2D" w:rsidRDefault="008F67F6" w:rsidP="008F67F6">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8F67F6" w:rsidTr="008F67F6">
        <w:trPr>
          <w:trHeight w:val="19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powiat.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8F67F6" w:rsidTr="008F67F6">
        <w:trPr>
          <w:trHeight w:val="14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8F67F6" w:rsidTr="008F67F6">
        <w:trPr>
          <w:trHeight w:val="21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r w:rsidR="00807C19" w:rsidRPr="007D3C2D">
              <w:rPr>
                <w:rFonts w:ascii="Arial" w:hAnsi="Arial" w:cs="Arial"/>
                <w:i/>
                <w:color w:val="000000"/>
                <w:sz w:val="16"/>
                <w:szCs w:val="16"/>
              </w:rPr>
              <w: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Fax</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numer faxu. W sytuacji, gdy Operator projektu nie dysponuje numerem faxu, należy wpisać: </w:t>
            </w:r>
            <w:r w:rsidR="00114B53">
              <w:rPr>
                <w:rFonts w:ascii="Arial" w:hAnsi="Arial" w:cs="Arial"/>
                <w:i/>
                <w:color w:val="000000"/>
                <w:sz w:val="16"/>
                <w:szCs w:val="16"/>
              </w:rPr>
              <w:t>„N</w:t>
            </w:r>
            <w:r w:rsidRPr="007D3C2D">
              <w:rPr>
                <w:rFonts w:ascii="Arial" w:hAnsi="Arial" w:cs="Arial"/>
                <w:i/>
                <w:color w:val="000000"/>
                <w:sz w:val="16"/>
                <w:szCs w:val="16"/>
              </w:rPr>
              <w:t>ie dotyczy</w:t>
            </w:r>
            <w:r w:rsidR="00114B53">
              <w:rPr>
                <w:rFonts w:ascii="Arial" w:hAnsi="Arial" w:cs="Arial"/>
                <w:i/>
                <w:color w:val="000000"/>
                <w:sz w:val="16"/>
                <w:szCs w:val="16"/>
              </w:rPr>
              <w:t>”</w:t>
            </w:r>
            <w:r w:rsidRPr="007D3C2D">
              <w:rPr>
                <w:rFonts w:ascii="Arial" w:hAnsi="Arial" w:cs="Arial"/>
                <w:i/>
                <w:color w:val="000000"/>
                <w:sz w:val="16"/>
                <w:szCs w:val="16"/>
              </w:rPr>
              <w:t>.</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8F67F6" w:rsidTr="008F67F6">
        <w:trPr>
          <w:trHeight w:val="173"/>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Adres strony internetowej www</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adres strony internetowej www. W sytuacji, gdy Operator projektu nie dysponuje adresem strony internetowej www, należy wpisać: </w:t>
            </w:r>
            <w:r w:rsidR="00114B53">
              <w:rPr>
                <w:rFonts w:ascii="Arial" w:hAnsi="Arial" w:cs="Arial"/>
                <w:i/>
                <w:color w:val="000000"/>
                <w:sz w:val="16"/>
                <w:szCs w:val="16"/>
              </w:rPr>
              <w:t>„N</w:t>
            </w:r>
            <w:r w:rsidRPr="007D3C2D">
              <w:rPr>
                <w:rFonts w:ascii="Arial" w:hAnsi="Arial" w:cs="Arial"/>
                <w:i/>
                <w:color w:val="000000"/>
                <w:sz w:val="16"/>
                <w:szCs w:val="16"/>
              </w:rPr>
              <w:t>ie dotyczy</w:t>
            </w:r>
            <w:r w:rsidR="00114B53">
              <w:rPr>
                <w:rFonts w:ascii="Arial" w:hAnsi="Arial" w:cs="Arial"/>
                <w:i/>
                <w:color w:val="000000"/>
                <w:sz w:val="16"/>
                <w:szCs w:val="16"/>
              </w:rPr>
              <w:t>”</w:t>
            </w:r>
            <w:r w:rsidRPr="007D3C2D">
              <w:rPr>
                <w:rFonts w:ascii="Arial" w:hAnsi="Arial" w:cs="Arial"/>
                <w:i/>
                <w:color w:val="000000"/>
                <w:sz w:val="16"/>
                <w:szCs w:val="16"/>
              </w:rPr>
              <w:t>.</w:t>
            </w:r>
          </w:p>
        </w:tc>
      </w:tr>
    </w:tbl>
    <w:p w:rsidR="00FA2F52" w:rsidRDefault="00FA2F5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C.3.6. Osoba/y uprawniona/e do reprezentowania Operatora</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Tr="008F67F6">
        <w:tc>
          <w:tcPr>
            <w:tcW w:w="5000" w:type="pct"/>
          </w:tcPr>
          <w:p w:rsidR="007D3C2D" w:rsidRDefault="007D3C2D" w:rsidP="00C344C8">
            <w:pPr>
              <w:spacing w:after="0" w:line="240" w:lineRule="auto"/>
              <w:jc w:val="both"/>
              <w:rPr>
                <w:rFonts w:ascii="Arial" w:hAnsi="Arial" w:cs="Arial"/>
                <w:i/>
                <w:sz w:val="16"/>
                <w:szCs w:val="16"/>
              </w:rPr>
            </w:pPr>
            <w:r w:rsidRPr="00F148CE">
              <w:rPr>
                <w:rFonts w:ascii="Arial" w:hAnsi="Arial" w:cs="Arial"/>
                <w:i/>
                <w:sz w:val="16"/>
                <w:szCs w:val="16"/>
              </w:rPr>
              <w:t xml:space="preserve">Należy wpisać imię i nazwisko osoby uprawnionej do reprezentowania Operatora </w:t>
            </w:r>
            <w:r>
              <w:rPr>
                <w:rFonts w:ascii="Arial" w:hAnsi="Arial" w:cs="Arial"/>
                <w:i/>
                <w:sz w:val="16"/>
                <w:szCs w:val="16"/>
              </w:rPr>
              <w:t>p</w:t>
            </w:r>
            <w:r w:rsidRPr="00F148CE">
              <w:rPr>
                <w:rFonts w:ascii="Arial" w:hAnsi="Arial" w:cs="Arial"/>
                <w:i/>
                <w:sz w:val="16"/>
                <w:szCs w:val="16"/>
              </w:rPr>
              <w:t>rojektu oraz jej stanowisko służbowe</w:t>
            </w:r>
            <w:r>
              <w:rPr>
                <w:rFonts w:ascii="Arial" w:hAnsi="Arial" w:cs="Arial"/>
                <w:i/>
                <w:sz w:val="16"/>
                <w:szCs w:val="16"/>
              </w:rPr>
              <w:t>.</w:t>
            </w:r>
          </w:p>
          <w:p w:rsidR="007D3C2D" w:rsidRDefault="007D3C2D" w:rsidP="00C344C8">
            <w:pPr>
              <w:spacing w:after="0" w:line="240" w:lineRule="auto"/>
              <w:jc w:val="both"/>
              <w:rPr>
                <w:rFonts w:ascii="Arial" w:hAnsi="Arial" w:cs="Arial"/>
                <w:i/>
                <w:sz w:val="16"/>
                <w:szCs w:val="16"/>
              </w:rPr>
            </w:pPr>
          </w:p>
          <w:p w:rsidR="009F4905" w:rsidRDefault="008F67F6" w:rsidP="00C344C8">
            <w:pPr>
              <w:spacing w:after="0" w:line="240" w:lineRule="auto"/>
              <w:jc w:val="both"/>
              <w:rPr>
                <w:rFonts w:ascii="Arial" w:hAnsi="Arial" w:cs="Arial"/>
                <w:i/>
                <w:sz w:val="16"/>
                <w:szCs w:val="16"/>
              </w:rPr>
            </w:pPr>
            <w:r w:rsidRPr="007D3C2D">
              <w:rPr>
                <w:rFonts w:ascii="Arial" w:hAnsi="Arial" w:cs="Arial"/>
                <w:i/>
                <w:sz w:val="16"/>
                <w:szCs w:val="16"/>
              </w:rPr>
              <w:t>Rubryki tej sekcji można multiplikować (poprzez zaznaczenie opcji „Dodaj osobę reprezentującą”) w przypadku, gdy więcej niż jedna osoba jest upoważniona do reprezentowania Operatora projektu. Podana liczba osób, jak również ich stanowiska, powinny być zgodne z</w:t>
            </w:r>
            <w:r w:rsidR="00594A5E">
              <w:rPr>
                <w:rFonts w:ascii="Arial" w:hAnsi="Arial" w:cs="Arial"/>
                <w:i/>
                <w:sz w:val="16"/>
                <w:szCs w:val="16"/>
              </w:rPr>
              <w:t xml:space="preserve"> dokumentami rejestrowymi lub statutem albo </w:t>
            </w:r>
            <w:r w:rsidRPr="007D3C2D">
              <w:rPr>
                <w:rFonts w:ascii="Arial" w:hAnsi="Arial" w:cs="Arial"/>
                <w:i/>
                <w:sz w:val="16"/>
                <w:szCs w:val="16"/>
              </w:rPr>
              <w:t>zasadami reprezentacji dla danego Operatora proje</w:t>
            </w:r>
            <w:r w:rsidR="009F4905">
              <w:rPr>
                <w:rFonts w:ascii="Arial" w:hAnsi="Arial" w:cs="Arial"/>
                <w:i/>
                <w:sz w:val="16"/>
                <w:szCs w:val="16"/>
              </w:rPr>
              <w:t xml:space="preserve">ktu (np. regulacje </w:t>
            </w:r>
            <w:r w:rsidR="009F4905">
              <w:rPr>
                <w:rFonts w:ascii="Arial" w:hAnsi="Arial" w:cs="Arial"/>
                <w:i/>
                <w:sz w:val="16"/>
                <w:szCs w:val="16"/>
              </w:rPr>
              <w:lastRenderedPageBreak/>
              <w:t xml:space="preserve">ustawowe). </w:t>
            </w:r>
          </w:p>
          <w:p w:rsidR="00B73981" w:rsidRPr="009F4905" w:rsidRDefault="009F4905" w:rsidP="009F4905">
            <w:pPr>
              <w:spacing w:after="0" w:line="240" w:lineRule="auto"/>
              <w:jc w:val="both"/>
              <w:rPr>
                <w:rFonts w:ascii="Arial" w:hAnsi="Arial" w:cs="Arial"/>
                <w:i/>
                <w:sz w:val="16"/>
                <w:szCs w:val="16"/>
              </w:rPr>
            </w:pPr>
            <w:r>
              <w:rPr>
                <w:rFonts w:ascii="Arial" w:hAnsi="Arial" w:cs="Arial"/>
                <w:i/>
                <w:sz w:val="16"/>
                <w:szCs w:val="16"/>
              </w:rPr>
              <w:t>W</w:t>
            </w:r>
            <w:r w:rsidR="008F67F6" w:rsidRPr="007D3C2D">
              <w:rPr>
                <w:rFonts w:ascii="Arial" w:hAnsi="Arial" w:cs="Arial"/>
                <w:i/>
                <w:sz w:val="16"/>
                <w:szCs w:val="16"/>
              </w:rPr>
              <w:t xml:space="preserve"> polu można wskazać dane osoby upoważnionej na podstawie stosownego pełnomocnictwa. </w:t>
            </w:r>
            <w:r w:rsidR="00B73981" w:rsidRPr="007D3C2D">
              <w:rPr>
                <w:rFonts w:ascii="Arial" w:hAnsi="Arial" w:cs="Arial"/>
                <w:i/>
                <w:iCs/>
                <w:sz w:val="16"/>
                <w:szCs w:val="16"/>
              </w:rPr>
              <w:t>Wówczas udzielone pełnomocnictwo stanowić będzie niezbędny załącznik do wniosku o dofinansowanie.</w:t>
            </w:r>
            <w:r w:rsidR="00B73981" w:rsidRPr="00B73981">
              <w:rPr>
                <w:rFonts w:ascii="Arial" w:hAnsi="Arial" w:cs="Arial"/>
                <w:i/>
                <w:iCs/>
                <w:sz w:val="16"/>
                <w:szCs w:val="16"/>
              </w:rPr>
              <w:t xml:space="preserve"> </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imię i nazwisko osoby uprawnionej do reprezentowania Operatora. </w:t>
            </w:r>
          </w:p>
        </w:tc>
      </w:tr>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Stanowisko służbowe osoby uprawionej do reprezentowania Operatora</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stanowisko służbowe osoby uprawnionej do reprezentowania Operatora. </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6964F8" w:rsidTr="0070646C">
        <w:tc>
          <w:tcPr>
            <w:tcW w:w="5000" w:type="pct"/>
          </w:tcPr>
          <w:p w:rsidR="0070646C" w:rsidRPr="007D3C2D" w:rsidRDefault="0070646C" w:rsidP="0070646C">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występuje więcej niż jeden Operator projektu</w:t>
            </w:r>
            <w:r w:rsidR="009A4436" w:rsidRPr="007D3C2D">
              <w:rPr>
                <w:rFonts w:ascii="Arial" w:hAnsi="Arial" w:cs="Arial"/>
                <w:i/>
                <w:sz w:val="16"/>
                <w:szCs w:val="16"/>
              </w:rPr>
              <w:t>,</w:t>
            </w:r>
            <w:r w:rsidRPr="007D3C2D">
              <w:rPr>
                <w:rFonts w:ascii="Arial" w:hAnsi="Arial" w:cs="Arial"/>
                <w:i/>
                <w:sz w:val="16"/>
                <w:szCs w:val="16"/>
              </w:rPr>
              <w:t xml:space="preserve"> pola C.3.2.-C.3.6. należy multiplikować wykorzystując opcję „Dodaj Operatora”.</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F3CE9" w:rsidRPr="00E41F82" w:rsidTr="00AA75A6">
        <w:trPr>
          <w:trHeight w:val="37"/>
        </w:trPr>
        <w:tc>
          <w:tcPr>
            <w:tcW w:w="5000" w:type="pct"/>
            <w:shd w:val="pct10" w:color="auto" w:fill="auto"/>
          </w:tcPr>
          <w:p w:rsidR="00FF3CE9" w:rsidRPr="0070646C" w:rsidRDefault="00FF3CE9" w:rsidP="00AA75A6">
            <w:pPr>
              <w:autoSpaceDE w:val="0"/>
              <w:autoSpaceDN w:val="0"/>
              <w:adjustRightInd w:val="0"/>
              <w:spacing w:after="0" w:line="240" w:lineRule="auto"/>
              <w:jc w:val="both"/>
              <w:rPr>
                <w:rFonts w:ascii="Arial" w:hAnsi="Arial" w:cs="Arial"/>
                <w:b/>
                <w:bCs/>
                <w:color w:val="000000"/>
                <w:sz w:val="16"/>
                <w:szCs w:val="16"/>
                <w:lang w:eastAsia="pl-PL"/>
              </w:rPr>
            </w:pPr>
            <w:r w:rsidRPr="0070646C">
              <w:rPr>
                <w:rFonts w:ascii="Arial" w:hAnsi="Arial" w:cs="Arial"/>
                <w:b/>
                <w:bCs/>
                <w:color w:val="000000"/>
                <w:sz w:val="16"/>
                <w:szCs w:val="16"/>
                <w:lang w:eastAsia="pl-PL"/>
              </w:rPr>
              <w:t>C.4.</w:t>
            </w:r>
            <w:r>
              <w:rPr>
                <w:rFonts w:ascii="Arial" w:hAnsi="Arial" w:cs="Arial"/>
                <w:b/>
                <w:bCs/>
                <w:color w:val="000000"/>
                <w:sz w:val="16"/>
                <w:szCs w:val="16"/>
                <w:lang w:eastAsia="pl-PL"/>
              </w:rPr>
              <w:t xml:space="preserve"> </w:t>
            </w:r>
            <w:r w:rsidRPr="0070646C">
              <w:rPr>
                <w:rFonts w:ascii="Arial" w:hAnsi="Arial" w:cs="Arial"/>
                <w:b/>
                <w:bCs/>
                <w:color w:val="000000"/>
                <w:sz w:val="16"/>
                <w:szCs w:val="16"/>
                <w:lang w:eastAsia="pl-PL"/>
              </w:rPr>
              <w:t xml:space="preserve">Realizator projektu </w:t>
            </w:r>
          </w:p>
        </w:tc>
      </w:tr>
    </w:tbl>
    <w:p w:rsidR="00FF3CE9" w:rsidRDefault="00FF3CE9" w:rsidP="00FF3CE9">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FF3CE9" w:rsidTr="00AA75A6">
        <w:tc>
          <w:tcPr>
            <w:tcW w:w="5000" w:type="pct"/>
            <w:shd w:val="clear" w:color="auto" w:fill="FFFFFF" w:themeFill="background1"/>
          </w:tcPr>
          <w:p w:rsidR="00FF3CE9" w:rsidRPr="00FE22E3" w:rsidRDefault="00FF3CE9" w:rsidP="00AA75A6">
            <w:pPr>
              <w:spacing w:after="0" w:line="240" w:lineRule="auto"/>
              <w:jc w:val="both"/>
              <w:rPr>
                <w:rFonts w:ascii="Arial" w:hAnsi="Arial" w:cs="Arial"/>
                <w:i/>
                <w:sz w:val="16"/>
                <w:szCs w:val="16"/>
              </w:rPr>
            </w:pPr>
            <w:r w:rsidRPr="00FE22E3">
              <w:rPr>
                <w:rFonts w:ascii="Arial" w:hAnsi="Arial" w:cs="Arial"/>
                <w:i/>
                <w:sz w:val="16"/>
                <w:szCs w:val="16"/>
              </w:rPr>
              <w:t>W przypadku planowanego powierzenia realizacji projektu innemu podmiotowi należy zaznaczyć opcję „Tak” oraz podać dane realizatora. W sytuacji gdy beneficjent nie przewiduje powierzenia realizacji projektu innemu podmiotowi, wówczas należy wybrać opcję „Nie”.</w:t>
            </w:r>
          </w:p>
          <w:p w:rsidR="00FF3CE9" w:rsidRPr="00FE22E3" w:rsidRDefault="00FF3CE9" w:rsidP="00AA75A6">
            <w:pPr>
              <w:spacing w:after="0" w:line="240" w:lineRule="auto"/>
              <w:jc w:val="both"/>
              <w:rPr>
                <w:rFonts w:ascii="Arial" w:hAnsi="Arial" w:cs="Arial"/>
                <w:i/>
                <w:sz w:val="16"/>
                <w:szCs w:val="16"/>
              </w:rPr>
            </w:pPr>
          </w:p>
          <w:p w:rsidR="00FF3CE9" w:rsidRDefault="00FF3CE9" w:rsidP="00AA75A6">
            <w:pPr>
              <w:spacing w:after="0" w:line="240" w:lineRule="auto"/>
              <w:jc w:val="both"/>
              <w:rPr>
                <w:rFonts w:ascii="Arial" w:hAnsi="Arial" w:cs="Arial"/>
                <w:sz w:val="16"/>
                <w:szCs w:val="16"/>
              </w:rPr>
            </w:pPr>
            <w:r w:rsidRPr="00FE22E3">
              <w:rPr>
                <w:rFonts w:ascii="Arial" w:hAnsi="Arial" w:cs="Arial"/>
                <w:i/>
                <w:sz w:val="16"/>
                <w:szCs w:val="16"/>
              </w:rPr>
              <w:t>W przypadku, gdy beneficjent planuje powierzyć realizację projektu kilku realizatorom, wówczas należy multiplikować pola C.4.2-C.4.4</w:t>
            </w:r>
            <w:r>
              <w:rPr>
                <w:rFonts w:ascii="Arial" w:hAnsi="Arial" w:cs="Arial"/>
                <w:i/>
                <w:sz w:val="16"/>
                <w:szCs w:val="16"/>
              </w:rPr>
              <w:t>.</w:t>
            </w:r>
            <w:r w:rsidRPr="00FE22E3">
              <w:rPr>
                <w:rFonts w:ascii="Arial" w:hAnsi="Arial" w:cs="Arial"/>
                <w:i/>
                <w:sz w:val="16"/>
                <w:szCs w:val="16"/>
              </w:rPr>
              <w:t xml:space="preserve"> poprzez zaznaczenie opcji „Dodaj Realizatora”.</w:t>
            </w:r>
          </w:p>
        </w:tc>
      </w:tr>
    </w:tbl>
    <w:p w:rsidR="00FF3CE9" w:rsidRDefault="00FF3CE9" w:rsidP="00FF3CE9">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F3CE9" w:rsidRPr="00E41F82" w:rsidTr="00AA75A6">
        <w:trPr>
          <w:trHeight w:val="37"/>
        </w:trPr>
        <w:tc>
          <w:tcPr>
            <w:tcW w:w="5000" w:type="pct"/>
            <w:shd w:val="pct10" w:color="auto" w:fill="auto"/>
          </w:tcPr>
          <w:p w:rsidR="00FF3CE9" w:rsidRPr="00E41F82" w:rsidRDefault="00FF3CE9" w:rsidP="00AA75A6">
            <w:pPr>
              <w:autoSpaceDE w:val="0"/>
              <w:autoSpaceDN w:val="0"/>
              <w:adjustRightInd w:val="0"/>
              <w:spacing w:after="0" w:line="240" w:lineRule="auto"/>
              <w:jc w:val="both"/>
              <w:rPr>
                <w:rFonts w:ascii="Arial" w:hAnsi="Arial" w:cs="Arial"/>
                <w:b/>
                <w:color w:val="000000"/>
                <w:sz w:val="16"/>
                <w:szCs w:val="16"/>
                <w:lang w:eastAsia="pl-PL"/>
              </w:rPr>
            </w:pPr>
            <w:r w:rsidRPr="0070646C">
              <w:rPr>
                <w:rFonts w:ascii="Arial" w:hAnsi="Arial" w:cs="Arial"/>
                <w:b/>
                <w:color w:val="000000"/>
                <w:sz w:val="16"/>
                <w:szCs w:val="16"/>
                <w:lang w:eastAsia="pl-PL"/>
              </w:rPr>
              <w:t>C.4.1. Czy Wnioskodawca planuje powierzenie realizacji projektu innemu podmiotowi?</w:t>
            </w:r>
          </w:p>
        </w:tc>
      </w:tr>
    </w:tbl>
    <w:p w:rsidR="00FF3CE9" w:rsidRDefault="00FF3CE9" w:rsidP="00FF3CE9">
      <w:pPr>
        <w:spacing w:after="0" w:line="240" w:lineRule="auto"/>
        <w:jc w:val="both"/>
        <w:rPr>
          <w:rFonts w:ascii="Arial" w:hAnsi="Arial" w:cs="Arial"/>
          <w:sz w:val="16"/>
          <w:szCs w:val="16"/>
        </w:rPr>
      </w:pPr>
    </w:p>
    <w:tbl>
      <w:tblPr>
        <w:tblStyle w:val="Tabela-Siatka"/>
        <w:tblW w:w="5000" w:type="pct"/>
        <w:tblLook w:val="04A0"/>
      </w:tblPr>
      <w:tblGrid>
        <w:gridCol w:w="9429"/>
      </w:tblGrid>
      <w:tr w:rsidR="00FF3CE9" w:rsidRPr="00C63530" w:rsidTr="00AA75A6">
        <w:tc>
          <w:tcPr>
            <w:tcW w:w="5000" w:type="pct"/>
          </w:tcPr>
          <w:p w:rsidR="00FF3CE9" w:rsidRDefault="00FF3CE9" w:rsidP="00FF3CE9">
            <w:pPr>
              <w:pStyle w:val="Akapitzlist"/>
              <w:numPr>
                <w:ilvl w:val="0"/>
                <w:numId w:val="44"/>
              </w:numPr>
              <w:spacing w:after="0" w:line="240" w:lineRule="auto"/>
              <w:jc w:val="both"/>
              <w:rPr>
                <w:rFonts w:ascii="Arial" w:hAnsi="Arial" w:cs="Arial"/>
                <w:sz w:val="16"/>
                <w:szCs w:val="16"/>
              </w:rPr>
            </w:pPr>
            <w:r>
              <w:rPr>
                <w:rFonts w:ascii="Arial" w:hAnsi="Arial" w:cs="Arial"/>
                <w:sz w:val="16"/>
                <w:szCs w:val="16"/>
              </w:rPr>
              <w:t>Tak</w:t>
            </w:r>
          </w:p>
          <w:p w:rsidR="00FF3CE9" w:rsidRPr="00C63530" w:rsidRDefault="00FF3CE9" w:rsidP="00FF3CE9">
            <w:pPr>
              <w:pStyle w:val="Akapitzlist"/>
              <w:numPr>
                <w:ilvl w:val="0"/>
                <w:numId w:val="44"/>
              </w:numPr>
              <w:spacing w:after="0" w:line="240" w:lineRule="auto"/>
              <w:jc w:val="both"/>
              <w:rPr>
                <w:rFonts w:ascii="Arial" w:hAnsi="Arial" w:cs="Arial"/>
                <w:sz w:val="16"/>
                <w:szCs w:val="16"/>
              </w:rPr>
            </w:pPr>
            <w:r>
              <w:rPr>
                <w:rFonts w:ascii="Arial" w:hAnsi="Arial" w:cs="Arial"/>
                <w:sz w:val="16"/>
                <w:szCs w:val="16"/>
              </w:rPr>
              <w:t>Nie</w:t>
            </w:r>
          </w:p>
        </w:tc>
      </w:tr>
    </w:tbl>
    <w:p w:rsidR="00FF3CE9" w:rsidRDefault="00FF3CE9" w:rsidP="00FF3CE9">
      <w:pPr>
        <w:spacing w:after="0" w:line="240" w:lineRule="auto"/>
        <w:jc w:val="both"/>
        <w:rPr>
          <w:rFonts w:ascii="Arial" w:hAnsi="Arial" w:cs="Arial"/>
          <w:sz w:val="16"/>
          <w:szCs w:val="16"/>
        </w:rPr>
      </w:pPr>
    </w:p>
    <w:tbl>
      <w:tblPr>
        <w:tblStyle w:val="Tabela-Siatka"/>
        <w:tblW w:w="5000" w:type="pct"/>
        <w:tblLook w:val="04A0"/>
      </w:tblPr>
      <w:tblGrid>
        <w:gridCol w:w="3253"/>
        <w:gridCol w:w="6176"/>
      </w:tblGrid>
      <w:tr w:rsidR="00FF3CE9" w:rsidTr="00AA75A6">
        <w:tc>
          <w:tcPr>
            <w:tcW w:w="1725" w:type="pct"/>
            <w:shd w:val="pct10" w:color="auto" w:fill="auto"/>
          </w:tcPr>
          <w:p w:rsidR="00FF3CE9" w:rsidRPr="0070646C" w:rsidRDefault="00FF3CE9" w:rsidP="00AA75A6">
            <w:pPr>
              <w:spacing w:after="0" w:line="240" w:lineRule="auto"/>
              <w:jc w:val="both"/>
              <w:rPr>
                <w:rFonts w:ascii="Arial" w:hAnsi="Arial" w:cs="Arial"/>
                <w:b/>
                <w:sz w:val="16"/>
                <w:szCs w:val="16"/>
              </w:rPr>
            </w:pPr>
            <w:r w:rsidRPr="0070646C">
              <w:rPr>
                <w:rFonts w:ascii="Arial" w:hAnsi="Arial" w:cs="Arial"/>
                <w:b/>
                <w:sz w:val="16"/>
                <w:szCs w:val="16"/>
              </w:rPr>
              <w:t>C.4.2. Nazwa Realizatora</w:t>
            </w:r>
          </w:p>
        </w:tc>
        <w:tc>
          <w:tcPr>
            <w:tcW w:w="3275" w:type="pct"/>
            <w:shd w:val="clear" w:color="auto" w:fill="FFFFFF" w:themeFill="background1"/>
          </w:tcPr>
          <w:p w:rsidR="00FF3CE9" w:rsidRPr="004B787C" w:rsidRDefault="00FF3CE9" w:rsidP="00AA75A6">
            <w:pPr>
              <w:spacing w:after="0" w:line="240" w:lineRule="auto"/>
              <w:jc w:val="both"/>
              <w:rPr>
                <w:rFonts w:ascii="Arial" w:hAnsi="Arial" w:cs="Arial"/>
                <w:i/>
                <w:sz w:val="16"/>
                <w:szCs w:val="16"/>
              </w:rPr>
            </w:pPr>
            <w:r w:rsidRPr="004B787C">
              <w:rPr>
                <w:rFonts w:ascii="Arial" w:hAnsi="Arial" w:cs="Arial"/>
                <w:i/>
                <w:sz w:val="16"/>
                <w:szCs w:val="16"/>
              </w:rPr>
              <w:t>Należy wpisać nazwę Realizatora projektu</w:t>
            </w:r>
          </w:p>
        </w:tc>
      </w:tr>
      <w:tr w:rsidR="00FF3CE9" w:rsidTr="00AA75A6">
        <w:tc>
          <w:tcPr>
            <w:tcW w:w="1725" w:type="pct"/>
            <w:shd w:val="pct10" w:color="auto" w:fill="auto"/>
          </w:tcPr>
          <w:p w:rsidR="00FF3CE9" w:rsidRPr="0070646C" w:rsidRDefault="00FF3CE9" w:rsidP="00AA75A6">
            <w:pPr>
              <w:spacing w:after="0" w:line="240" w:lineRule="auto"/>
              <w:jc w:val="both"/>
              <w:rPr>
                <w:rFonts w:ascii="Arial" w:hAnsi="Arial" w:cs="Arial"/>
                <w:b/>
                <w:sz w:val="16"/>
                <w:szCs w:val="16"/>
              </w:rPr>
            </w:pPr>
            <w:r w:rsidRPr="0070646C">
              <w:rPr>
                <w:rFonts w:ascii="Arial" w:hAnsi="Arial" w:cs="Arial"/>
                <w:b/>
                <w:sz w:val="16"/>
                <w:szCs w:val="16"/>
              </w:rPr>
              <w:t>C.4.3. Adres siedziby Realizatora</w:t>
            </w:r>
          </w:p>
        </w:tc>
        <w:tc>
          <w:tcPr>
            <w:tcW w:w="3275" w:type="pct"/>
            <w:shd w:val="clear" w:color="auto" w:fill="FFFFFF" w:themeFill="background1"/>
          </w:tcPr>
          <w:p w:rsidR="00FF3CE9" w:rsidRPr="004B787C" w:rsidRDefault="00FF3CE9" w:rsidP="00AA75A6">
            <w:pPr>
              <w:spacing w:after="0" w:line="240" w:lineRule="auto"/>
              <w:jc w:val="both"/>
              <w:rPr>
                <w:rFonts w:ascii="Arial" w:hAnsi="Arial" w:cs="Arial"/>
                <w:sz w:val="16"/>
                <w:szCs w:val="16"/>
              </w:rPr>
            </w:pPr>
          </w:p>
        </w:tc>
      </w:tr>
      <w:tr w:rsidR="00FF3CE9" w:rsidTr="00AA75A6">
        <w:trPr>
          <w:trHeight w:val="231"/>
        </w:trPr>
        <w:tc>
          <w:tcPr>
            <w:tcW w:w="1725" w:type="pct"/>
            <w:vAlign w:val="center"/>
          </w:tcPr>
          <w:p w:rsidR="00FF3CE9" w:rsidRDefault="00FF3CE9" w:rsidP="00AA75A6">
            <w:pPr>
              <w:spacing w:after="0" w:line="240" w:lineRule="auto"/>
              <w:rPr>
                <w:rFonts w:ascii="Arial" w:hAnsi="Arial" w:cs="Arial"/>
                <w:sz w:val="16"/>
                <w:szCs w:val="16"/>
              </w:rPr>
            </w:pPr>
            <w:r w:rsidRPr="0070646C">
              <w:rPr>
                <w:rFonts w:ascii="Arial" w:hAnsi="Arial" w:cs="Arial"/>
                <w:sz w:val="16"/>
                <w:szCs w:val="16"/>
              </w:rPr>
              <w:t>Kraj</w:t>
            </w:r>
          </w:p>
        </w:tc>
        <w:tc>
          <w:tcPr>
            <w:tcW w:w="3275" w:type="pct"/>
            <w:shd w:val="clear" w:color="auto" w:fill="FFFFFF" w:themeFill="background1"/>
            <w:vAlign w:val="center"/>
          </w:tcPr>
          <w:p w:rsidR="00FF3CE9" w:rsidRPr="004B787C" w:rsidRDefault="00FF3CE9" w:rsidP="00AA75A6">
            <w:pPr>
              <w:spacing w:after="0" w:line="240" w:lineRule="auto"/>
              <w:rPr>
                <w:rFonts w:ascii="Arial" w:hAnsi="Arial" w:cs="Arial"/>
                <w:sz w:val="16"/>
                <w:szCs w:val="16"/>
              </w:rPr>
            </w:pPr>
            <w:r w:rsidRPr="004B787C">
              <w:rPr>
                <w:rFonts w:ascii="Arial" w:hAnsi="Arial" w:cs="Arial"/>
                <w:i/>
                <w:sz w:val="16"/>
                <w:szCs w:val="16"/>
              </w:rPr>
              <w:t>Z listy rozwijanej należy wybrać kraj.</w:t>
            </w:r>
          </w:p>
        </w:tc>
      </w:tr>
      <w:tr w:rsidR="00FF3CE9" w:rsidTr="00AA75A6">
        <w:trPr>
          <w:trHeight w:val="207"/>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Województwo</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Z listy rozwijanej należy wybrać województwo.</w:t>
            </w:r>
          </w:p>
        </w:tc>
      </w:tr>
      <w:tr w:rsidR="00FF3CE9" w:rsidTr="00AA75A6">
        <w:trPr>
          <w:trHeight w:val="149"/>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Powiat</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Z listy rozwijanej należy wybrać powiat.</w:t>
            </w:r>
          </w:p>
        </w:tc>
      </w:tr>
      <w:tr w:rsidR="00FF3CE9" w:rsidTr="00AA75A6">
        <w:trPr>
          <w:trHeight w:val="207"/>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Gmina</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Z listy rozwijanej należy wybrać gminę.</w:t>
            </w:r>
          </w:p>
        </w:tc>
      </w:tr>
      <w:tr w:rsidR="00FF3CE9" w:rsidTr="00AA75A6">
        <w:trPr>
          <w:trHeight w:val="150"/>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Miejscowość</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Z listy rozwijanej należy wybrać miejscowość.</w:t>
            </w:r>
          </w:p>
        </w:tc>
      </w:tr>
      <w:tr w:rsidR="00FF3CE9" w:rsidTr="00AA75A6">
        <w:trPr>
          <w:trHeight w:val="184"/>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Kod pocztowy</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kod pocztowy.</w:t>
            </w:r>
          </w:p>
        </w:tc>
      </w:tr>
      <w:tr w:rsidR="00FF3CE9" w:rsidTr="00AA75A6">
        <w:trPr>
          <w:trHeight w:val="218"/>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Ulica</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ulicę.</w:t>
            </w:r>
          </w:p>
        </w:tc>
      </w:tr>
      <w:tr w:rsidR="00FF3CE9" w:rsidTr="00AA75A6">
        <w:trPr>
          <w:trHeight w:val="138"/>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Nr budynku</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numer budynku.</w:t>
            </w:r>
          </w:p>
        </w:tc>
      </w:tr>
      <w:tr w:rsidR="00FF3CE9" w:rsidTr="00AA75A6">
        <w:trPr>
          <w:trHeight w:val="184"/>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Nr lokalu</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numer lokalu.</w:t>
            </w:r>
          </w:p>
        </w:tc>
      </w:tr>
      <w:tr w:rsidR="00FF3CE9" w:rsidTr="00AA75A6">
        <w:trPr>
          <w:trHeight w:val="195"/>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Telefon</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numer telefonu.</w:t>
            </w:r>
          </w:p>
        </w:tc>
      </w:tr>
      <w:tr w:rsidR="00FF3CE9" w:rsidTr="00AA75A6">
        <w:trPr>
          <w:trHeight w:val="207"/>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Fax</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numer faxu. W sytuacji, gdy Realizator projektu nie dysponuje numerem faxu, należy wpisać: nie dotyczy.</w:t>
            </w:r>
          </w:p>
        </w:tc>
      </w:tr>
      <w:tr w:rsidR="00FF3CE9" w:rsidTr="00AA75A6">
        <w:trPr>
          <w:trHeight w:val="218"/>
        </w:trPr>
        <w:tc>
          <w:tcPr>
            <w:tcW w:w="1725" w:type="pct"/>
            <w:tcBorders>
              <w:bottom w:val="single" w:sz="4" w:space="0" w:color="auto"/>
            </w:tcBorders>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E-mail</w:t>
            </w:r>
          </w:p>
        </w:tc>
        <w:tc>
          <w:tcPr>
            <w:tcW w:w="3275" w:type="pct"/>
            <w:tcBorders>
              <w:bottom w:val="single" w:sz="4" w:space="0" w:color="auto"/>
            </w:tcBorders>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 xml:space="preserve">Należy wpisać e-mail. </w:t>
            </w:r>
          </w:p>
        </w:tc>
      </w:tr>
      <w:tr w:rsidR="00FF3CE9" w:rsidTr="00AA75A6">
        <w:trPr>
          <w:trHeight w:val="219"/>
        </w:trPr>
        <w:tc>
          <w:tcPr>
            <w:tcW w:w="1725" w:type="pct"/>
            <w:tcBorders>
              <w:bottom w:val="single" w:sz="4" w:space="0" w:color="auto"/>
            </w:tcBorders>
            <w:vAlign w:val="center"/>
          </w:tcPr>
          <w:p w:rsidR="00FF3CE9" w:rsidRPr="0070646C" w:rsidRDefault="00FF3CE9" w:rsidP="00AA75A6">
            <w:pPr>
              <w:spacing w:after="0" w:line="240" w:lineRule="auto"/>
              <w:rPr>
                <w:rFonts w:ascii="Arial" w:hAnsi="Arial" w:cs="Arial"/>
                <w:sz w:val="16"/>
                <w:szCs w:val="16"/>
              </w:rPr>
            </w:pPr>
            <w:r>
              <w:rPr>
                <w:rFonts w:ascii="Arial" w:hAnsi="Arial" w:cs="Arial"/>
                <w:sz w:val="16"/>
                <w:szCs w:val="16"/>
              </w:rPr>
              <w:t>Adres strony internetowej www</w:t>
            </w:r>
          </w:p>
        </w:tc>
        <w:tc>
          <w:tcPr>
            <w:tcW w:w="3275" w:type="pct"/>
            <w:tcBorders>
              <w:bottom w:val="single" w:sz="4" w:space="0" w:color="auto"/>
            </w:tcBorders>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adres strony internetowej www. W sytuacji, gdy Realizator projektu nie dysponuje adresem strony internetowej www, należy wpisać: nie dotyczy.</w:t>
            </w:r>
          </w:p>
        </w:tc>
      </w:tr>
    </w:tbl>
    <w:p w:rsidR="00FF3CE9" w:rsidRDefault="00FF3CE9" w:rsidP="00FF3CE9">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4077"/>
        <w:gridCol w:w="5352"/>
      </w:tblGrid>
      <w:tr w:rsidR="00FF3CE9" w:rsidRPr="00E41F82" w:rsidTr="00AA75A6">
        <w:trPr>
          <w:trHeight w:val="37"/>
        </w:trPr>
        <w:tc>
          <w:tcPr>
            <w:tcW w:w="5000" w:type="pct"/>
            <w:gridSpan w:val="2"/>
            <w:shd w:val="pct10" w:color="auto" w:fill="auto"/>
          </w:tcPr>
          <w:p w:rsidR="00FF3CE9" w:rsidRPr="00E41F82" w:rsidRDefault="00FF3CE9" w:rsidP="00AA75A6">
            <w:pPr>
              <w:autoSpaceDE w:val="0"/>
              <w:autoSpaceDN w:val="0"/>
              <w:adjustRightInd w:val="0"/>
              <w:spacing w:after="0" w:line="240" w:lineRule="auto"/>
              <w:jc w:val="both"/>
              <w:rPr>
                <w:rFonts w:ascii="Arial" w:hAnsi="Arial" w:cs="Arial"/>
                <w:b/>
                <w:color w:val="000000"/>
                <w:sz w:val="16"/>
                <w:szCs w:val="16"/>
                <w:lang w:eastAsia="pl-PL"/>
              </w:rPr>
            </w:pPr>
            <w:r w:rsidRPr="00E62284">
              <w:rPr>
                <w:rFonts w:ascii="Arial" w:hAnsi="Arial" w:cs="Arial"/>
                <w:b/>
                <w:color w:val="000000"/>
                <w:sz w:val="16"/>
                <w:szCs w:val="16"/>
                <w:lang w:eastAsia="pl-PL"/>
              </w:rPr>
              <w:t>C.4.4. Osoba/y uprawniona/e do reprezentowania Realizatora</w:t>
            </w:r>
          </w:p>
        </w:tc>
      </w:tr>
      <w:tr w:rsidR="00FF3CE9" w:rsidRPr="00DC67BF" w:rsidTr="00AA75A6">
        <w:trPr>
          <w:trHeight w:val="37"/>
        </w:trPr>
        <w:tc>
          <w:tcPr>
            <w:tcW w:w="5000" w:type="pct"/>
            <w:gridSpan w:val="2"/>
            <w:tcBorders>
              <w:bottom w:val="single" w:sz="4" w:space="0" w:color="auto"/>
            </w:tcBorders>
            <w:shd w:val="clear" w:color="auto" w:fill="auto"/>
          </w:tcPr>
          <w:p w:rsidR="00FF3CE9" w:rsidRDefault="00FF3CE9" w:rsidP="00AA75A6">
            <w:pPr>
              <w:autoSpaceDE w:val="0"/>
              <w:autoSpaceDN w:val="0"/>
              <w:adjustRightInd w:val="0"/>
              <w:spacing w:after="0" w:line="240" w:lineRule="auto"/>
              <w:jc w:val="both"/>
              <w:rPr>
                <w:rFonts w:ascii="Arial" w:hAnsi="Arial" w:cs="Arial"/>
                <w:i/>
                <w:color w:val="000000"/>
                <w:sz w:val="16"/>
                <w:szCs w:val="16"/>
                <w:lang w:eastAsia="pl-PL"/>
              </w:rPr>
            </w:pPr>
            <w:r w:rsidRPr="000F28FB">
              <w:rPr>
                <w:rFonts w:ascii="Arial" w:hAnsi="Arial" w:cs="Arial"/>
                <w:i/>
                <w:color w:val="000000"/>
                <w:sz w:val="16"/>
                <w:szCs w:val="16"/>
                <w:lang w:eastAsia="pl-PL"/>
              </w:rPr>
              <w:t xml:space="preserve">Należy wpisać imię i nazwisko osoby uprawnionej do reprezentowania Realizatora projektu oraz jej stanowisko służbowe. </w:t>
            </w:r>
          </w:p>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p>
          <w:p w:rsidR="00FF3CE9" w:rsidRPr="00DC67BF" w:rsidRDefault="00FF3CE9" w:rsidP="00AA75A6">
            <w:pPr>
              <w:autoSpaceDE w:val="0"/>
              <w:autoSpaceDN w:val="0"/>
              <w:adjustRightInd w:val="0"/>
              <w:spacing w:after="0" w:line="240" w:lineRule="auto"/>
              <w:jc w:val="both"/>
              <w:rPr>
                <w:rFonts w:ascii="Arial" w:hAnsi="Arial" w:cs="Arial"/>
                <w:i/>
                <w:color w:val="000000"/>
                <w:sz w:val="16"/>
                <w:szCs w:val="16"/>
                <w:lang w:eastAsia="pl-PL"/>
              </w:rPr>
            </w:pPr>
            <w:r w:rsidRPr="000F28FB">
              <w:rPr>
                <w:rFonts w:ascii="Arial" w:hAnsi="Arial" w:cs="Arial"/>
                <w:i/>
                <w:color w:val="000000"/>
                <w:sz w:val="16"/>
                <w:szCs w:val="16"/>
                <w:lang w:eastAsia="pl-PL"/>
              </w:rPr>
              <w:t xml:space="preserve">Rubryki tej sekcji można multiplikować (poprzez zaznaczenie opcji „Dodaj osobę reprezentującą”) w przypadku, gdy więcej niż jedna osoba jest upoważniona do reprezentowania </w:t>
            </w:r>
            <w:r>
              <w:rPr>
                <w:rFonts w:ascii="Arial" w:hAnsi="Arial" w:cs="Arial"/>
                <w:i/>
                <w:color w:val="000000"/>
                <w:sz w:val="16"/>
                <w:szCs w:val="16"/>
                <w:lang w:eastAsia="pl-PL"/>
              </w:rPr>
              <w:t>r</w:t>
            </w:r>
            <w:r w:rsidRPr="000F28FB">
              <w:rPr>
                <w:rFonts w:ascii="Arial" w:hAnsi="Arial" w:cs="Arial"/>
                <w:i/>
                <w:color w:val="000000"/>
                <w:sz w:val="16"/>
                <w:szCs w:val="16"/>
                <w:lang w:eastAsia="pl-PL"/>
              </w:rPr>
              <w:t xml:space="preserve">ealizatora projektu. Podana liczba osób, jak również ich stanowiska, </w:t>
            </w:r>
            <w:r w:rsidRPr="007D3C2D">
              <w:rPr>
                <w:rFonts w:ascii="Arial" w:hAnsi="Arial" w:cs="Arial"/>
                <w:i/>
                <w:sz w:val="16"/>
                <w:szCs w:val="16"/>
              </w:rPr>
              <w:t xml:space="preserve">powinny być zgodne z </w:t>
            </w:r>
            <w:r w:rsidRPr="00B557F1">
              <w:rPr>
                <w:rFonts w:ascii="Arial" w:hAnsi="Arial" w:cs="Arial"/>
                <w:i/>
                <w:sz w:val="16"/>
                <w:szCs w:val="16"/>
              </w:rPr>
              <w:t xml:space="preserve">dokumentami rejestrowymi lub statutem albo z </w:t>
            </w:r>
            <w:r w:rsidRPr="007D3C2D">
              <w:rPr>
                <w:rFonts w:ascii="Arial" w:hAnsi="Arial" w:cs="Arial"/>
                <w:i/>
                <w:sz w:val="16"/>
                <w:szCs w:val="16"/>
              </w:rPr>
              <w:t>zasadami repr</w:t>
            </w:r>
            <w:r>
              <w:rPr>
                <w:rFonts w:ascii="Arial" w:hAnsi="Arial" w:cs="Arial"/>
                <w:i/>
                <w:sz w:val="16"/>
                <w:szCs w:val="16"/>
              </w:rPr>
              <w:t>ezentacji dla danego Realizatora p</w:t>
            </w:r>
            <w:r w:rsidRPr="007D3C2D">
              <w:rPr>
                <w:rFonts w:ascii="Arial" w:hAnsi="Arial" w:cs="Arial"/>
                <w:i/>
                <w:sz w:val="16"/>
                <w:szCs w:val="16"/>
              </w:rPr>
              <w:t>roje</w:t>
            </w:r>
            <w:r>
              <w:rPr>
                <w:rFonts w:ascii="Arial" w:hAnsi="Arial" w:cs="Arial"/>
                <w:i/>
                <w:sz w:val="16"/>
                <w:szCs w:val="16"/>
              </w:rPr>
              <w:t>ktu (np. regulacje ustawowe)</w:t>
            </w:r>
            <w:r w:rsidRPr="000F28FB">
              <w:rPr>
                <w:rFonts w:ascii="Arial" w:hAnsi="Arial" w:cs="Arial"/>
                <w:i/>
                <w:color w:val="000000"/>
                <w:sz w:val="16"/>
                <w:szCs w:val="16"/>
                <w:lang w:eastAsia="pl-PL"/>
              </w:rPr>
              <w:t>. W polu można wskazać dane osoby upoważnionej na podstawie stosownego pełnomocnictwa. Wówczas udzielone pełnomocnictwo stanowić będzie niezbędny załącznik do wniosku o dofinansowanie.</w:t>
            </w:r>
          </w:p>
        </w:tc>
      </w:tr>
      <w:tr w:rsidR="00FF3CE9" w:rsidRPr="00DC67BF" w:rsidTr="00AA75A6">
        <w:trPr>
          <w:trHeight w:val="37"/>
        </w:trPr>
        <w:tc>
          <w:tcPr>
            <w:tcW w:w="2162" w:type="pct"/>
            <w:tcBorders>
              <w:bottom w:val="single" w:sz="4" w:space="0" w:color="auto"/>
            </w:tcBorders>
            <w:shd w:val="clear" w:color="auto" w:fill="auto"/>
          </w:tcPr>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r w:rsidRPr="00E62284">
              <w:rPr>
                <w:rFonts w:ascii="Arial" w:hAnsi="Arial" w:cs="Arial"/>
                <w:sz w:val="16"/>
                <w:szCs w:val="16"/>
              </w:rPr>
              <w:t>Imię i nazwisko</w:t>
            </w:r>
          </w:p>
        </w:tc>
        <w:tc>
          <w:tcPr>
            <w:tcW w:w="2838" w:type="pct"/>
            <w:tcBorders>
              <w:bottom w:val="single" w:sz="4" w:space="0" w:color="auto"/>
            </w:tcBorders>
            <w:shd w:val="clear" w:color="auto" w:fill="auto"/>
          </w:tcPr>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p>
        </w:tc>
      </w:tr>
      <w:tr w:rsidR="00FF3CE9" w:rsidRPr="00DC67BF" w:rsidTr="00AA75A6">
        <w:trPr>
          <w:trHeight w:val="37"/>
        </w:trPr>
        <w:tc>
          <w:tcPr>
            <w:tcW w:w="2162" w:type="pct"/>
            <w:tcBorders>
              <w:bottom w:val="single" w:sz="4" w:space="0" w:color="auto"/>
            </w:tcBorders>
            <w:shd w:val="clear" w:color="auto" w:fill="auto"/>
          </w:tcPr>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r w:rsidRPr="00E62284">
              <w:rPr>
                <w:rFonts w:ascii="Arial" w:hAnsi="Arial" w:cs="Arial"/>
                <w:sz w:val="16"/>
                <w:szCs w:val="16"/>
              </w:rPr>
              <w:t>Stanowisko służbowe osoby/osób uprawionej/</w:t>
            </w:r>
            <w:proofErr w:type="spellStart"/>
            <w:r w:rsidRPr="00E62284">
              <w:rPr>
                <w:rFonts w:ascii="Arial" w:hAnsi="Arial" w:cs="Arial"/>
                <w:sz w:val="16"/>
                <w:szCs w:val="16"/>
              </w:rPr>
              <w:t>ych</w:t>
            </w:r>
            <w:proofErr w:type="spellEnd"/>
            <w:r w:rsidRPr="00E62284">
              <w:rPr>
                <w:rFonts w:ascii="Arial" w:hAnsi="Arial" w:cs="Arial"/>
                <w:sz w:val="16"/>
                <w:szCs w:val="16"/>
              </w:rPr>
              <w:t xml:space="preserve"> do reprezentowania Realizatora</w:t>
            </w:r>
          </w:p>
        </w:tc>
        <w:tc>
          <w:tcPr>
            <w:tcW w:w="2838" w:type="pct"/>
            <w:tcBorders>
              <w:bottom w:val="single" w:sz="4" w:space="0" w:color="auto"/>
            </w:tcBorders>
            <w:shd w:val="clear" w:color="auto" w:fill="auto"/>
          </w:tcPr>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p>
        </w:tc>
      </w:tr>
    </w:tbl>
    <w:p w:rsidR="00FF3CE9" w:rsidRPr="001C5DDB" w:rsidRDefault="00FF3CE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0E7192" w:rsidRPr="001C5DDB" w:rsidRDefault="000E7192" w:rsidP="00626177">
            <w:pPr>
              <w:pStyle w:val="Nagwek1"/>
              <w:jc w:val="left"/>
            </w:pPr>
            <w:bookmarkStart w:id="8" w:name="_Toc453673610"/>
            <w:r w:rsidRPr="00626177">
              <w:rPr>
                <w:sz w:val="16"/>
              </w:rPr>
              <w:t>D. Charakterystyka projektu</w:t>
            </w:r>
            <w:bookmarkEnd w:id="8"/>
          </w:p>
        </w:tc>
      </w:tr>
    </w:tbl>
    <w:p w:rsidR="000E7192" w:rsidRPr="001C5DDB" w:rsidRDefault="000E719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7125A" w:rsidRPr="001C5DDB" w:rsidTr="0038258A">
        <w:trPr>
          <w:trHeight w:val="37"/>
        </w:trPr>
        <w:tc>
          <w:tcPr>
            <w:tcW w:w="5000" w:type="pct"/>
            <w:shd w:val="pct10" w:color="auto" w:fill="auto"/>
          </w:tcPr>
          <w:p w:rsidR="0027125A" w:rsidRPr="001C5DDB" w:rsidRDefault="0027125A"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D.1. Krótki opis projektu</w:t>
            </w:r>
          </w:p>
        </w:tc>
      </w:tr>
    </w:tbl>
    <w:p w:rsidR="00B63063" w:rsidRPr="001C5DDB" w:rsidRDefault="00B63063" w:rsidP="00FA1E9F">
      <w:pPr>
        <w:pStyle w:val="Bezodstpw"/>
        <w:rPr>
          <w:rFonts w:ascii="Arial" w:hAnsi="Arial" w:cs="Arial"/>
          <w:i/>
          <w:sz w:val="16"/>
          <w:szCs w:val="16"/>
        </w:rPr>
      </w:pPr>
    </w:p>
    <w:tbl>
      <w:tblPr>
        <w:tblStyle w:val="Tabela-Siatka"/>
        <w:tblW w:w="5000" w:type="pct"/>
        <w:tblLook w:val="04A0"/>
      </w:tblPr>
      <w:tblGrid>
        <w:gridCol w:w="9429"/>
      </w:tblGrid>
      <w:tr w:rsidR="002D3ED5" w:rsidRPr="001C5DDB" w:rsidTr="0038258A">
        <w:tc>
          <w:tcPr>
            <w:tcW w:w="5000" w:type="pct"/>
          </w:tcPr>
          <w:p w:rsidR="00E939EF" w:rsidRPr="00C31784" w:rsidRDefault="00E939EF" w:rsidP="00FA1E9F">
            <w:pPr>
              <w:pStyle w:val="Bezodstpw"/>
              <w:jc w:val="both"/>
              <w:rPr>
                <w:rFonts w:ascii="Arial" w:hAnsi="Arial" w:cs="Arial"/>
                <w:i/>
                <w:sz w:val="16"/>
                <w:szCs w:val="16"/>
              </w:rPr>
            </w:pPr>
            <w:r w:rsidRPr="00C31784">
              <w:rPr>
                <w:rFonts w:ascii="Arial" w:hAnsi="Arial" w:cs="Arial"/>
                <w:i/>
                <w:sz w:val="16"/>
                <w:szCs w:val="16"/>
              </w:rPr>
              <w:t>(maksymalnie 2000 znaków)</w:t>
            </w:r>
          </w:p>
          <w:p w:rsidR="002D3ED5" w:rsidRPr="00C31784" w:rsidRDefault="002D3ED5" w:rsidP="00FA1E9F">
            <w:pPr>
              <w:pStyle w:val="Bezodstpw"/>
              <w:jc w:val="both"/>
              <w:rPr>
                <w:rFonts w:ascii="Arial" w:hAnsi="Arial" w:cs="Arial"/>
                <w:i/>
                <w:sz w:val="16"/>
                <w:szCs w:val="16"/>
              </w:rPr>
            </w:pPr>
            <w:r w:rsidRPr="00C31784">
              <w:rPr>
                <w:rFonts w:ascii="Arial" w:hAnsi="Arial" w:cs="Arial"/>
                <w:i/>
                <w:sz w:val="16"/>
                <w:szCs w:val="16"/>
              </w:rPr>
              <w:t xml:space="preserve">Należy w sposób zwięzły opisać, co będzie przedmiotem projektu, </w:t>
            </w:r>
            <w:r w:rsidR="00807C19" w:rsidRPr="00C31784">
              <w:rPr>
                <w:rFonts w:ascii="Arial" w:hAnsi="Arial" w:cs="Arial"/>
                <w:i/>
                <w:sz w:val="16"/>
                <w:szCs w:val="16"/>
              </w:rPr>
              <w:t xml:space="preserve">jasno określić zakres rzeczowy </w:t>
            </w:r>
            <w:r w:rsidRPr="00C31784">
              <w:rPr>
                <w:rFonts w:ascii="Arial" w:hAnsi="Arial" w:cs="Arial"/>
                <w:i/>
                <w:sz w:val="16"/>
                <w:szCs w:val="16"/>
              </w:rPr>
              <w:t xml:space="preserve">i sposób wdrażania, </w:t>
            </w:r>
            <w:r w:rsidR="001675A8" w:rsidRPr="00C31784">
              <w:rPr>
                <w:rFonts w:ascii="Arial" w:hAnsi="Arial" w:cs="Arial"/>
                <w:i/>
                <w:sz w:val="16"/>
                <w:szCs w:val="16"/>
              </w:rPr>
              <w:br/>
            </w:r>
            <w:r w:rsidRPr="00C31784">
              <w:rPr>
                <w:rFonts w:ascii="Arial" w:hAnsi="Arial" w:cs="Arial"/>
                <w:i/>
                <w:sz w:val="16"/>
                <w:szCs w:val="16"/>
              </w:rPr>
              <w:t>a także przedstaw</w:t>
            </w:r>
            <w:r w:rsidR="00E939EF" w:rsidRPr="00C31784">
              <w:rPr>
                <w:rFonts w:ascii="Arial" w:hAnsi="Arial" w:cs="Arial"/>
                <w:i/>
                <w:sz w:val="16"/>
                <w:szCs w:val="16"/>
              </w:rPr>
              <w:t>ić najważniejsze etapy projektu.</w:t>
            </w:r>
          </w:p>
          <w:p w:rsidR="00DF006F" w:rsidRDefault="00DF006F" w:rsidP="00DF006F">
            <w:pPr>
              <w:pStyle w:val="Bezodstpw"/>
              <w:jc w:val="both"/>
              <w:rPr>
                <w:rFonts w:ascii="Arial" w:hAnsi="Arial" w:cs="Arial"/>
                <w:i/>
                <w:sz w:val="16"/>
                <w:szCs w:val="16"/>
              </w:rPr>
            </w:pPr>
            <w:r w:rsidRPr="00C31784">
              <w:rPr>
                <w:rFonts w:ascii="Arial" w:hAnsi="Arial" w:cs="Arial"/>
                <w:i/>
                <w:sz w:val="16"/>
                <w:szCs w:val="16"/>
              </w:rPr>
              <w:t xml:space="preserve">W przypadku projektów dotyczących </w:t>
            </w:r>
            <w:r w:rsidR="00BF2C16">
              <w:rPr>
                <w:rFonts w:ascii="Arial" w:hAnsi="Arial" w:cs="Arial"/>
                <w:i/>
                <w:sz w:val="16"/>
                <w:szCs w:val="16"/>
              </w:rPr>
              <w:t xml:space="preserve">modernizacji </w:t>
            </w:r>
            <w:r w:rsidRPr="00C31784">
              <w:rPr>
                <w:rFonts w:ascii="Arial" w:hAnsi="Arial" w:cs="Arial"/>
                <w:i/>
                <w:sz w:val="16"/>
                <w:szCs w:val="16"/>
              </w:rPr>
              <w:t>oświetlenia</w:t>
            </w:r>
            <w:r w:rsidR="00BF2C16">
              <w:rPr>
                <w:rFonts w:ascii="Arial" w:hAnsi="Arial" w:cs="Arial"/>
                <w:i/>
                <w:sz w:val="16"/>
                <w:szCs w:val="16"/>
              </w:rPr>
              <w:t xml:space="preserve"> miejskiego</w:t>
            </w:r>
            <w:r w:rsidRPr="00C31784">
              <w:rPr>
                <w:rFonts w:ascii="Arial" w:hAnsi="Arial" w:cs="Arial"/>
                <w:i/>
                <w:sz w:val="16"/>
                <w:szCs w:val="16"/>
              </w:rPr>
              <w:t xml:space="preserve"> </w:t>
            </w:r>
            <w:r w:rsidR="009F4905">
              <w:rPr>
                <w:rFonts w:ascii="Arial" w:hAnsi="Arial" w:cs="Arial"/>
                <w:i/>
                <w:sz w:val="16"/>
                <w:szCs w:val="16"/>
              </w:rPr>
              <w:t xml:space="preserve">(Typ 3a) </w:t>
            </w:r>
            <w:r w:rsidRPr="00C31784">
              <w:rPr>
                <w:rFonts w:ascii="Arial" w:hAnsi="Arial" w:cs="Arial"/>
                <w:i/>
                <w:sz w:val="16"/>
                <w:szCs w:val="16"/>
              </w:rPr>
              <w:t>należy dodatkowo opisać system punktów świetlnych, któr</w:t>
            </w:r>
            <w:r w:rsidR="00BF2C16">
              <w:rPr>
                <w:rFonts w:ascii="Arial" w:hAnsi="Arial" w:cs="Arial"/>
                <w:i/>
                <w:sz w:val="16"/>
                <w:szCs w:val="16"/>
              </w:rPr>
              <w:t>y zostanie poddany modernizacji, w tym wskazać procentowy udział ilości punktów świetlnych podlegających modernizacji w całym systemie.</w:t>
            </w:r>
          </w:p>
          <w:p w:rsidR="00576F5A" w:rsidRPr="00576F5A" w:rsidRDefault="00916A38" w:rsidP="00600CAE">
            <w:pPr>
              <w:pStyle w:val="Bezodstpw"/>
              <w:jc w:val="both"/>
              <w:rPr>
                <w:rFonts w:ascii="Arial" w:hAnsi="Arial" w:cs="Arial"/>
                <w:bCs/>
                <w:i/>
                <w:sz w:val="16"/>
                <w:szCs w:val="20"/>
              </w:rPr>
            </w:pPr>
            <w:r>
              <w:rPr>
                <w:rFonts w:ascii="Arial" w:hAnsi="Arial" w:cs="Arial"/>
                <w:i/>
                <w:sz w:val="16"/>
                <w:szCs w:val="16"/>
              </w:rPr>
              <w:t xml:space="preserve">Opisując założenia projektu należy odnieść się do wymogów określonych w pkt. </w:t>
            </w:r>
            <w:r w:rsidRPr="00576F5A">
              <w:rPr>
                <w:rFonts w:ascii="Arial" w:hAnsi="Arial" w:cs="Arial"/>
                <w:i/>
                <w:sz w:val="16"/>
                <w:szCs w:val="16"/>
              </w:rPr>
              <w:t xml:space="preserve">1.2 </w:t>
            </w:r>
            <w:bookmarkStart w:id="9" w:name="_Toc441825733"/>
            <w:bookmarkStart w:id="10" w:name="_Toc440879532"/>
            <w:r w:rsidRPr="00576F5A">
              <w:rPr>
                <w:rFonts w:ascii="Arial" w:hAnsi="Arial" w:cs="Arial"/>
                <w:i/>
                <w:sz w:val="16"/>
                <w:szCs w:val="16"/>
              </w:rPr>
              <w:t>„</w:t>
            </w:r>
            <w:r w:rsidRPr="00576F5A">
              <w:rPr>
                <w:rFonts w:ascii="Arial" w:hAnsi="Arial" w:cs="Arial"/>
                <w:bCs/>
                <w:i/>
                <w:sz w:val="16"/>
                <w:szCs w:val="16"/>
              </w:rPr>
              <w:t>Typy projektów, zasady przyznawania dofinansowania</w:t>
            </w:r>
            <w:bookmarkEnd w:id="9"/>
            <w:bookmarkEnd w:id="10"/>
            <w:r w:rsidRPr="00576F5A">
              <w:rPr>
                <w:rFonts w:ascii="Arial" w:hAnsi="Arial" w:cs="Arial"/>
                <w:bCs/>
                <w:i/>
                <w:sz w:val="16"/>
                <w:szCs w:val="16"/>
              </w:rPr>
              <w:t xml:space="preserve"> i wyłączenia z możliwości dofinansowania”</w:t>
            </w:r>
            <w:r w:rsidRPr="00576F5A">
              <w:rPr>
                <w:rFonts w:ascii="Arial" w:hAnsi="Arial" w:cs="Arial"/>
                <w:bCs/>
                <w:sz w:val="16"/>
                <w:szCs w:val="16"/>
              </w:rPr>
              <w:t xml:space="preserve"> </w:t>
            </w:r>
            <w:r w:rsidR="00576F5A" w:rsidRPr="00576F5A">
              <w:rPr>
                <w:rFonts w:ascii="Arial" w:hAnsi="Arial" w:cs="Arial"/>
                <w:i/>
                <w:sz w:val="16"/>
                <w:szCs w:val="16"/>
              </w:rPr>
              <w:t xml:space="preserve">Regulaminu naboru projektów </w:t>
            </w:r>
            <w:r w:rsidRPr="00576F5A">
              <w:rPr>
                <w:rFonts w:ascii="Arial" w:hAnsi="Arial" w:cs="Arial"/>
                <w:i/>
                <w:sz w:val="16"/>
                <w:szCs w:val="16"/>
              </w:rPr>
              <w:t>Regionalnego Programu Operacyjnego Województwa Zachodniopomorskiego 2014-2020</w:t>
            </w:r>
            <w:r w:rsidR="00576F5A" w:rsidRPr="00576F5A">
              <w:rPr>
                <w:rFonts w:ascii="Arial" w:hAnsi="Arial" w:cs="Arial"/>
                <w:i/>
                <w:sz w:val="16"/>
                <w:szCs w:val="16"/>
              </w:rPr>
              <w:t xml:space="preserve"> </w:t>
            </w:r>
            <w:r w:rsidR="000C715B">
              <w:rPr>
                <w:rFonts w:ascii="Arial" w:hAnsi="Arial" w:cs="Arial"/>
                <w:i/>
                <w:sz w:val="16"/>
                <w:szCs w:val="16"/>
              </w:rPr>
              <w:t>dla Działania</w:t>
            </w:r>
            <w:r w:rsidRPr="00576F5A">
              <w:rPr>
                <w:rFonts w:ascii="Arial" w:hAnsi="Arial" w:cs="Arial"/>
                <w:i/>
                <w:sz w:val="16"/>
                <w:szCs w:val="16"/>
              </w:rPr>
              <w:t xml:space="preserve"> </w:t>
            </w:r>
            <w:r w:rsidRPr="00576F5A">
              <w:rPr>
                <w:rFonts w:ascii="Arial" w:hAnsi="Arial" w:cs="Arial"/>
                <w:bCs/>
                <w:i/>
                <w:sz w:val="16"/>
                <w:szCs w:val="16"/>
              </w:rPr>
              <w:t>2.</w:t>
            </w:r>
            <w:r w:rsidR="00600CAE">
              <w:rPr>
                <w:rFonts w:ascii="Arial" w:hAnsi="Arial" w:cs="Arial"/>
                <w:bCs/>
                <w:i/>
                <w:sz w:val="16"/>
                <w:szCs w:val="16"/>
              </w:rPr>
              <w:t>3</w:t>
            </w:r>
            <w:r w:rsidRPr="00576F5A">
              <w:rPr>
                <w:rFonts w:ascii="Arial" w:hAnsi="Arial" w:cs="Arial"/>
                <w:bCs/>
                <w:i/>
                <w:sz w:val="16"/>
                <w:szCs w:val="16"/>
              </w:rPr>
              <w:t xml:space="preserve"> </w:t>
            </w:r>
            <w:r w:rsidRPr="00576F5A">
              <w:rPr>
                <w:rFonts w:ascii="Arial" w:hAnsi="Arial" w:cs="Arial"/>
                <w:bCs/>
                <w:i/>
                <w:sz w:val="16"/>
                <w:szCs w:val="20"/>
              </w:rPr>
              <w:t>Zrównoważona multimodalna mobilność</w:t>
            </w:r>
            <w:r w:rsidRPr="00916A38">
              <w:rPr>
                <w:rFonts w:ascii="Arial" w:hAnsi="Arial" w:cs="Arial"/>
                <w:bCs/>
                <w:i/>
                <w:sz w:val="16"/>
                <w:szCs w:val="20"/>
              </w:rPr>
              <w:t xml:space="preserve"> miejska i działania adaptacyjne łagodzące zmiany klimatu w ramach </w:t>
            </w:r>
            <w:r w:rsidR="005478AC">
              <w:rPr>
                <w:rFonts w:ascii="Arial" w:hAnsi="Arial" w:cs="Arial"/>
                <w:bCs/>
                <w:i/>
                <w:sz w:val="16"/>
                <w:szCs w:val="20"/>
              </w:rPr>
              <w:t>Strategii ZIT</w:t>
            </w:r>
            <w:r w:rsidR="00600CAE">
              <w:rPr>
                <w:rFonts w:ascii="Arial" w:hAnsi="Arial" w:cs="Arial"/>
                <w:bCs/>
                <w:i/>
                <w:sz w:val="16"/>
                <w:szCs w:val="20"/>
              </w:rPr>
              <w:t xml:space="preserve"> dla Koszalińsko-Kołobrzesko-Białogardzkiego Obszaru </w:t>
            </w:r>
            <w:r w:rsidR="00600CAE">
              <w:rPr>
                <w:rFonts w:ascii="Arial" w:hAnsi="Arial" w:cs="Arial"/>
                <w:bCs/>
                <w:i/>
                <w:sz w:val="16"/>
                <w:szCs w:val="20"/>
              </w:rPr>
              <w:lastRenderedPageBreak/>
              <w:t>Funkcjonalnego</w:t>
            </w:r>
            <w:r w:rsidR="00576F5A">
              <w:rPr>
                <w:rFonts w:ascii="Arial" w:hAnsi="Arial" w:cs="Arial"/>
                <w:bCs/>
                <w:i/>
                <w:sz w:val="16"/>
                <w:szCs w:val="20"/>
              </w:rPr>
              <w:t>.</w:t>
            </w:r>
          </w:p>
        </w:tc>
      </w:tr>
    </w:tbl>
    <w:p w:rsidR="002D3ED5" w:rsidRPr="001C5DDB" w:rsidRDefault="002D3ED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D.2. Cele i rezultaty projektu – tło i uzasadnienie</w:t>
            </w:r>
          </w:p>
        </w:tc>
      </w:tr>
    </w:tbl>
    <w:p w:rsidR="00067825" w:rsidRPr="001C5DDB" w:rsidRDefault="00067825"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2D3ED5" w:rsidRPr="001C5DDB" w:rsidTr="00C31784">
        <w:tc>
          <w:tcPr>
            <w:tcW w:w="5000" w:type="pct"/>
            <w:shd w:val="clear" w:color="auto" w:fill="FFFFFF" w:themeFill="background1"/>
          </w:tcPr>
          <w:p w:rsidR="002D3ED5" w:rsidRPr="00933F85" w:rsidRDefault="00CB06F4" w:rsidP="00CB06F4">
            <w:pPr>
              <w:pStyle w:val="Bezodstpw"/>
              <w:jc w:val="both"/>
              <w:rPr>
                <w:rFonts w:ascii="Arial" w:hAnsi="Arial" w:cs="Arial"/>
                <w:i/>
                <w:sz w:val="16"/>
                <w:szCs w:val="16"/>
              </w:rPr>
            </w:pPr>
            <w:r w:rsidRPr="00933F85">
              <w:rPr>
                <w:rFonts w:ascii="Arial" w:hAnsi="Arial" w:cs="Arial"/>
                <w:i/>
                <w:sz w:val="16"/>
                <w:szCs w:val="16"/>
              </w:rPr>
              <w:t>(maksymalnie 5000 znaków)</w:t>
            </w:r>
          </w:p>
          <w:p w:rsidR="004462D1" w:rsidRPr="00933F85" w:rsidRDefault="004462D1" w:rsidP="004462D1">
            <w:pPr>
              <w:pStyle w:val="Default"/>
              <w:jc w:val="both"/>
              <w:rPr>
                <w:rFonts w:ascii="Arial" w:hAnsi="Arial" w:cs="Arial"/>
                <w:color w:val="auto"/>
                <w:sz w:val="16"/>
                <w:szCs w:val="16"/>
              </w:rPr>
            </w:pPr>
            <w:r w:rsidRPr="00933F85">
              <w:rPr>
                <w:rFonts w:ascii="Arial" w:hAnsi="Arial" w:cs="Arial"/>
                <w:i/>
                <w:iCs/>
                <w:color w:val="auto"/>
                <w:sz w:val="16"/>
                <w:szCs w:val="16"/>
              </w:rPr>
              <w:t xml:space="preserve">W tej sekcji należy: </w:t>
            </w:r>
          </w:p>
          <w:p w:rsidR="004462D1" w:rsidRPr="00933F85" w:rsidRDefault="004462D1" w:rsidP="00FD1EE5">
            <w:pPr>
              <w:pStyle w:val="Default"/>
              <w:numPr>
                <w:ilvl w:val="0"/>
                <w:numId w:val="63"/>
              </w:numPr>
              <w:ind w:left="142" w:hanging="142"/>
              <w:jc w:val="both"/>
              <w:rPr>
                <w:rFonts w:ascii="Arial" w:hAnsi="Arial" w:cs="Arial"/>
                <w:color w:val="auto"/>
                <w:sz w:val="16"/>
                <w:szCs w:val="16"/>
              </w:rPr>
            </w:pPr>
            <w:r w:rsidRPr="00933F85">
              <w:rPr>
                <w:rFonts w:ascii="Arial" w:hAnsi="Arial" w:cs="Arial"/>
                <w:i/>
                <w:iCs/>
                <w:color w:val="auto"/>
                <w:sz w:val="16"/>
                <w:szCs w:val="16"/>
              </w:rPr>
              <w:t xml:space="preserve">uzasadnić potrzebę realizacji projektu, wskazać, w jakim </w:t>
            </w:r>
            <w:r w:rsidR="00BF2C16" w:rsidRPr="00933F85">
              <w:rPr>
                <w:rFonts w:ascii="Arial" w:hAnsi="Arial" w:cs="Arial"/>
                <w:i/>
                <w:iCs/>
                <w:color w:val="auto"/>
                <w:sz w:val="16"/>
                <w:szCs w:val="16"/>
              </w:rPr>
              <w:t>celu projekt będzie realizowany</w:t>
            </w:r>
            <w:r w:rsidRPr="00933F85">
              <w:rPr>
                <w:rFonts w:ascii="Arial" w:hAnsi="Arial" w:cs="Arial"/>
                <w:i/>
                <w:iCs/>
                <w:color w:val="auto"/>
                <w:sz w:val="16"/>
                <w:szCs w:val="16"/>
              </w:rPr>
              <w:t xml:space="preserve">; </w:t>
            </w:r>
          </w:p>
          <w:p w:rsidR="004462D1" w:rsidRPr="00933F85" w:rsidRDefault="004462D1" w:rsidP="00FD1EE5">
            <w:pPr>
              <w:pStyle w:val="Default"/>
              <w:numPr>
                <w:ilvl w:val="0"/>
                <w:numId w:val="63"/>
              </w:numPr>
              <w:ind w:left="142" w:hanging="142"/>
              <w:jc w:val="both"/>
              <w:rPr>
                <w:rFonts w:ascii="Arial" w:hAnsi="Arial" w:cs="Arial"/>
                <w:i/>
                <w:iCs/>
                <w:color w:val="auto"/>
                <w:sz w:val="16"/>
                <w:szCs w:val="16"/>
              </w:rPr>
            </w:pPr>
            <w:r w:rsidRPr="00933F85">
              <w:rPr>
                <w:rFonts w:ascii="Arial" w:hAnsi="Arial" w:cs="Arial"/>
                <w:i/>
                <w:iCs/>
                <w:color w:val="auto"/>
                <w:sz w:val="16"/>
                <w:szCs w:val="16"/>
              </w:rPr>
              <w:t xml:space="preserve">opisać rezultaty oraz korzyści (mierzalne i niemierzalne), które zostaną osiągnięte w wyniku realizacji projektu; </w:t>
            </w:r>
          </w:p>
          <w:p w:rsidR="00790F2D" w:rsidRPr="00933F85" w:rsidRDefault="00790F2D" w:rsidP="00FD1EE5">
            <w:pPr>
              <w:pStyle w:val="Default"/>
              <w:numPr>
                <w:ilvl w:val="0"/>
                <w:numId w:val="63"/>
              </w:numPr>
              <w:ind w:left="142" w:hanging="142"/>
              <w:jc w:val="both"/>
              <w:rPr>
                <w:rFonts w:ascii="Arial" w:hAnsi="Arial" w:cs="Arial"/>
                <w:i/>
                <w:iCs/>
                <w:color w:val="auto"/>
                <w:sz w:val="16"/>
                <w:szCs w:val="16"/>
              </w:rPr>
            </w:pPr>
            <w:r w:rsidRPr="00933F85">
              <w:rPr>
                <w:rFonts w:ascii="Arial" w:hAnsi="Arial" w:cs="Arial"/>
                <w:i/>
                <w:iCs/>
                <w:color w:val="auto"/>
                <w:sz w:val="16"/>
                <w:szCs w:val="16"/>
              </w:rPr>
              <w:t>opisać</w:t>
            </w:r>
            <w:r w:rsidR="00BF2C16" w:rsidRPr="00933F85">
              <w:rPr>
                <w:rFonts w:ascii="Arial" w:hAnsi="Arial" w:cs="Arial"/>
                <w:i/>
                <w:iCs/>
                <w:color w:val="auto"/>
                <w:sz w:val="16"/>
                <w:szCs w:val="16"/>
              </w:rPr>
              <w:t>,</w:t>
            </w:r>
            <w:r w:rsidRPr="00933F85">
              <w:rPr>
                <w:rFonts w:ascii="Arial" w:hAnsi="Arial" w:cs="Arial"/>
                <w:i/>
                <w:iCs/>
                <w:color w:val="auto"/>
                <w:sz w:val="16"/>
                <w:szCs w:val="16"/>
              </w:rPr>
              <w:t xml:space="preserve"> w jaki sposób projekt przyczyni się do osiągnięcia celu szczegółowego Działania 2.</w:t>
            </w:r>
            <w:r w:rsidR="00752B07" w:rsidRPr="00933F85">
              <w:rPr>
                <w:rFonts w:ascii="Arial" w:hAnsi="Arial" w:cs="Arial"/>
                <w:i/>
                <w:iCs/>
                <w:color w:val="auto"/>
                <w:sz w:val="16"/>
                <w:szCs w:val="16"/>
              </w:rPr>
              <w:t>3</w:t>
            </w:r>
            <w:r w:rsidRPr="00933F85">
              <w:rPr>
                <w:rFonts w:ascii="Arial" w:hAnsi="Arial" w:cs="Arial"/>
                <w:i/>
                <w:iCs/>
                <w:color w:val="auto"/>
                <w:sz w:val="16"/>
                <w:szCs w:val="16"/>
              </w:rPr>
              <w:t xml:space="preserve">., tj. </w:t>
            </w:r>
            <w:r w:rsidR="00CC013F" w:rsidRPr="00933F85">
              <w:rPr>
                <w:rFonts w:ascii="Arial" w:eastAsia="MyriadPro-Regular" w:hAnsi="Arial" w:cs="Arial"/>
                <w:i/>
                <w:color w:val="auto"/>
                <w:sz w:val="16"/>
                <w:szCs w:val="16"/>
              </w:rPr>
              <w:t>ograniczenia</w:t>
            </w:r>
            <w:r w:rsidRPr="00933F85">
              <w:rPr>
                <w:rFonts w:ascii="Arial" w:eastAsia="MyriadPro-Regular" w:hAnsi="Arial" w:cs="Arial"/>
                <w:i/>
                <w:color w:val="auto"/>
                <w:sz w:val="16"/>
                <w:szCs w:val="16"/>
              </w:rPr>
              <w:t xml:space="preserve"> spadku liczby osób podróżujących komunikacją miejską</w:t>
            </w:r>
            <w:r w:rsidR="00CC013F" w:rsidRPr="00933F85">
              <w:rPr>
                <w:rFonts w:ascii="Arial" w:eastAsia="MyriadPro-Regular" w:hAnsi="Arial" w:cs="Arial"/>
                <w:i/>
                <w:color w:val="auto"/>
                <w:sz w:val="16"/>
                <w:szCs w:val="16"/>
              </w:rPr>
              <w:t>;</w:t>
            </w:r>
          </w:p>
          <w:p w:rsidR="003B6812" w:rsidRPr="00933F85" w:rsidRDefault="00CC013F" w:rsidP="00FD1EE5">
            <w:pPr>
              <w:pStyle w:val="Default"/>
              <w:numPr>
                <w:ilvl w:val="0"/>
                <w:numId w:val="63"/>
              </w:numPr>
              <w:ind w:left="142" w:hanging="142"/>
              <w:jc w:val="both"/>
              <w:rPr>
                <w:rFonts w:ascii="Arial" w:hAnsi="Arial" w:cs="Arial"/>
                <w:color w:val="auto"/>
                <w:sz w:val="16"/>
                <w:szCs w:val="16"/>
              </w:rPr>
            </w:pPr>
            <w:r w:rsidRPr="00933F85">
              <w:rPr>
                <w:rFonts w:ascii="Arial" w:hAnsi="Arial" w:cs="Arial"/>
                <w:i/>
                <w:iCs/>
                <w:color w:val="auto"/>
                <w:sz w:val="16"/>
                <w:szCs w:val="16"/>
              </w:rPr>
              <w:t>wskazać</w:t>
            </w:r>
            <w:r w:rsidR="00BF2C16" w:rsidRPr="00933F85">
              <w:rPr>
                <w:rFonts w:ascii="Arial" w:hAnsi="Arial" w:cs="Arial"/>
                <w:i/>
                <w:iCs/>
                <w:color w:val="auto"/>
                <w:sz w:val="16"/>
                <w:szCs w:val="16"/>
              </w:rPr>
              <w:t>,</w:t>
            </w:r>
            <w:r w:rsidRPr="00933F85">
              <w:rPr>
                <w:rFonts w:ascii="Arial" w:hAnsi="Arial" w:cs="Arial"/>
                <w:i/>
                <w:iCs/>
                <w:color w:val="auto"/>
                <w:sz w:val="16"/>
                <w:szCs w:val="16"/>
              </w:rPr>
              <w:t xml:space="preserve"> </w:t>
            </w:r>
            <w:r w:rsidR="003B6812" w:rsidRPr="00933F85">
              <w:rPr>
                <w:rFonts w:ascii="Arial" w:hAnsi="Arial" w:cs="Arial"/>
                <w:i/>
                <w:iCs/>
                <w:color w:val="auto"/>
                <w:sz w:val="16"/>
                <w:szCs w:val="16"/>
              </w:rPr>
              <w:t xml:space="preserve">w jaki sposób cele projektu odpowiadają zmieniającym się potrzebom i priorytetom wskazanym w Planie Gospodarki Niskoemisyjnej </w:t>
            </w:r>
            <w:r w:rsidR="009F4905" w:rsidRPr="00933F85">
              <w:rPr>
                <w:rFonts w:ascii="Arial" w:hAnsi="Arial" w:cs="Arial"/>
                <w:i/>
                <w:iCs/>
                <w:color w:val="auto"/>
                <w:sz w:val="16"/>
                <w:szCs w:val="16"/>
              </w:rPr>
              <w:t>(Typ 1, 2 i 3a</w:t>
            </w:r>
            <w:r w:rsidR="00A168F1" w:rsidRPr="00933F85">
              <w:rPr>
                <w:rFonts w:ascii="Arial" w:hAnsi="Arial" w:cs="Arial"/>
                <w:i/>
                <w:iCs/>
                <w:color w:val="auto"/>
                <w:sz w:val="16"/>
                <w:szCs w:val="16"/>
              </w:rPr>
              <w:t xml:space="preserve">) </w:t>
            </w:r>
            <w:r w:rsidR="003B6812" w:rsidRPr="00933F85">
              <w:rPr>
                <w:rFonts w:ascii="Arial" w:hAnsi="Arial" w:cs="Arial"/>
                <w:i/>
                <w:iCs/>
                <w:color w:val="auto"/>
                <w:sz w:val="16"/>
                <w:szCs w:val="16"/>
              </w:rPr>
              <w:t xml:space="preserve">oraz Planie Zrównoważonej Mobilności Miejskiej (Typ 1 i 2) dla danego obszaru; </w:t>
            </w:r>
          </w:p>
          <w:p w:rsidR="004462D1" w:rsidRPr="00933F85" w:rsidRDefault="00A84A93" w:rsidP="00FD1EE5">
            <w:pPr>
              <w:pStyle w:val="Default"/>
              <w:numPr>
                <w:ilvl w:val="0"/>
                <w:numId w:val="63"/>
              </w:numPr>
              <w:ind w:left="142" w:hanging="142"/>
              <w:jc w:val="both"/>
              <w:rPr>
                <w:rFonts w:ascii="Arial" w:hAnsi="Arial" w:cs="Arial"/>
                <w:i/>
                <w:iCs/>
                <w:color w:val="auto"/>
                <w:sz w:val="16"/>
                <w:szCs w:val="16"/>
              </w:rPr>
            </w:pPr>
            <w:r w:rsidRPr="00933F85">
              <w:rPr>
                <w:rFonts w:ascii="Arial" w:hAnsi="Arial" w:cs="Arial"/>
                <w:i/>
                <w:iCs/>
                <w:color w:val="auto"/>
                <w:sz w:val="16"/>
                <w:szCs w:val="16"/>
              </w:rPr>
              <w:t>wskazać</w:t>
            </w:r>
            <w:r w:rsidR="00BF2C16" w:rsidRPr="00933F85">
              <w:rPr>
                <w:rFonts w:ascii="Arial" w:hAnsi="Arial" w:cs="Arial"/>
                <w:i/>
                <w:iCs/>
                <w:color w:val="auto"/>
                <w:sz w:val="16"/>
                <w:szCs w:val="16"/>
              </w:rPr>
              <w:t>,</w:t>
            </w:r>
            <w:r w:rsidR="004462D1" w:rsidRPr="00933F85">
              <w:rPr>
                <w:rFonts w:ascii="Arial" w:hAnsi="Arial" w:cs="Arial"/>
                <w:i/>
                <w:iCs/>
                <w:color w:val="auto"/>
                <w:sz w:val="16"/>
                <w:szCs w:val="16"/>
              </w:rPr>
              <w:t xml:space="preserve"> w jaki sposób projekt przyczyni się do</w:t>
            </w:r>
            <w:r w:rsidR="00CC013F" w:rsidRPr="00933F85">
              <w:rPr>
                <w:rFonts w:ascii="Arial" w:hAnsi="Arial" w:cs="Arial"/>
                <w:i/>
                <w:iCs/>
                <w:color w:val="auto"/>
                <w:sz w:val="16"/>
                <w:szCs w:val="16"/>
              </w:rPr>
              <w:t>:</w:t>
            </w:r>
            <w:r w:rsidR="004462D1" w:rsidRPr="00933F85">
              <w:rPr>
                <w:rFonts w:ascii="Arial" w:hAnsi="Arial" w:cs="Arial"/>
                <w:i/>
                <w:iCs/>
                <w:color w:val="auto"/>
                <w:sz w:val="16"/>
                <w:szCs w:val="16"/>
              </w:rPr>
              <w:t xml:space="preserve"> </w:t>
            </w:r>
          </w:p>
          <w:p w:rsidR="003B6812" w:rsidRPr="00933F85" w:rsidRDefault="003B6812"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szerszego wykorzystania transportu p</w:t>
            </w:r>
            <w:r w:rsidR="00CC013F" w:rsidRPr="00933F85">
              <w:rPr>
                <w:rFonts w:ascii="Arial" w:hAnsi="Arial" w:cs="Arial"/>
                <w:i/>
                <w:iCs/>
                <w:color w:val="auto"/>
                <w:sz w:val="16"/>
                <w:szCs w:val="16"/>
              </w:rPr>
              <w:t>ublicznego i niezmotoryzowanego,</w:t>
            </w:r>
          </w:p>
          <w:p w:rsidR="003B6812" w:rsidRPr="00933F85" w:rsidRDefault="003B6812" w:rsidP="00FD1EE5">
            <w:pPr>
              <w:pStyle w:val="Default"/>
              <w:numPr>
                <w:ilvl w:val="0"/>
                <w:numId w:val="68"/>
              </w:numPr>
              <w:ind w:left="426" w:hanging="284"/>
              <w:jc w:val="both"/>
              <w:rPr>
                <w:rFonts w:ascii="Arial" w:hAnsi="Arial" w:cs="Arial"/>
                <w:i/>
                <w:color w:val="auto"/>
                <w:sz w:val="16"/>
                <w:szCs w:val="16"/>
              </w:rPr>
            </w:pPr>
            <w:r w:rsidRPr="00933F85">
              <w:rPr>
                <w:rFonts w:ascii="Arial" w:hAnsi="Arial" w:cs="Arial"/>
                <w:i/>
                <w:iCs/>
                <w:color w:val="auto"/>
                <w:sz w:val="16"/>
                <w:szCs w:val="16"/>
              </w:rPr>
              <w:t>ograniczenia wykorzystania samochodów osobowych</w:t>
            </w:r>
            <w:r w:rsidR="00CC013F" w:rsidRPr="00933F85">
              <w:rPr>
                <w:rFonts w:ascii="Arial" w:hAnsi="Arial" w:cs="Arial"/>
                <w:i/>
                <w:iCs/>
                <w:color w:val="auto"/>
                <w:sz w:val="16"/>
                <w:szCs w:val="16"/>
              </w:rPr>
              <w:t>,</w:t>
            </w:r>
            <w:r w:rsidR="009F065E" w:rsidRPr="00933F85">
              <w:rPr>
                <w:rFonts w:ascii="Arial" w:hAnsi="Arial" w:cs="Arial"/>
                <w:i/>
                <w:iCs/>
                <w:color w:val="auto"/>
                <w:sz w:val="16"/>
                <w:szCs w:val="16"/>
              </w:rPr>
              <w:t xml:space="preserve"> </w:t>
            </w:r>
          </w:p>
          <w:p w:rsidR="003B6812" w:rsidRPr="00933F85" w:rsidRDefault="003B6812"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ograniczenia emisji zanieczyszczeń i CO</w:t>
            </w:r>
            <w:r w:rsidRPr="00933F85">
              <w:rPr>
                <w:rFonts w:ascii="Arial" w:hAnsi="Arial" w:cs="Arial"/>
                <w:i/>
                <w:iCs/>
                <w:color w:val="auto"/>
                <w:sz w:val="16"/>
                <w:szCs w:val="16"/>
                <w:vertAlign w:val="subscript"/>
              </w:rPr>
              <w:t>2</w:t>
            </w:r>
            <w:r w:rsidR="00CC013F" w:rsidRPr="00933F85">
              <w:rPr>
                <w:rFonts w:ascii="Arial" w:hAnsi="Arial" w:cs="Arial"/>
                <w:i/>
                <w:iCs/>
                <w:color w:val="auto"/>
                <w:sz w:val="16"/>
                <w:szCs w:val="16"/>
              </w:rPr>
              <w:t>, zatłoczenia i hałasu,</w:t>
            </w:r>
          </w:p>
          <w:p w:rsidR="003B6812" w:rsidRPr="00933F85" w:rsidRDefault="003B6812"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i</w:t>
            </w:r>
            <w:r w:rsidR="00CC013F" w:rsidRPr="00933F85">
              <w:rPr>
                <w:rFonts w:ascii="Arial" w:hAnsi="Arial" w:cs="Arial"/>
                <w:i/>
                <w:iCs/>
                <w:color w:val="auto"/>
                <w:sz w:val="16"/>
                <w:szCs w:val="16"/>
              </w:rPr>
              <w:t>ntegracji gałęzi transportowych,</w:t>
            </w:r>
          </w:p>
          <w:p w:rsidR="008E3E35" w:rsidRPr="00933F85" w:rsidRDefault="00CC013F"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zwiększe</w:t>
            </w:r>
            <w:r w:rsidR="003B6812" w:rsidRPr="00933F85">
              <w:rPr>
                <w:rFonts w:ascii="Arial" w:hAnsi="Arial" w:cs="Arial"/>
                <w:i/>
                <w:iCs/>
                <w:color w:val="auto"/>
                <w:sz w:val="16"/>
                <w:szCs w:val="16"/>
              </w:rPr>
              <w:t xml:space="preserve">nia świadomości ekologicznej </w:t>
            </w:r>
            <w:r w:rsidRPr="00933F85">
              <w:rPr>
                <w:rFonts w:ascii="Arial" w:hAnsi="Arial" w:cs="Arial"/>
                <w:i/>
                <w:iCs/>
                <w:color w:val="auto"/>
                <w:sz w:val="16"/>
                <w:szCs w:val="16"/>
              </w:rPr>
              <w:t>mieszkańców oraz</w:t>
            </w:r>
            <w:r w:rsidR="003B6812" w:rsidRPr="00933F85">
              <w:rPr>
                <w:rFonts w:ascii="Arial" w:hAnsi="Arial" w:cs="Arial"/>
                <w:i/>
                <w:iCs/>
                <w:color w:val="auto"/>
                <w:sz w:val="16"/>
                <w:szCs w:val="16"/>
              </w:rPr>
              <w:t xml:space="preserve"> do trwał</w:t>
            </w:r>
            <w:r w:rsidRPr="00933F85">
              <w:rPr>
                <w:rFonts w:ascii="Arial" w:hAnsi="Arial" w:cs="Arial"/>
                <w:i/>
                <w:iCs/>
                <w:color w:val="auto"/>
                <w:sz w:val="16"/>
                <w:szCs w:val="16"/>
              </w:rPr>
              <w:t xml:space="preserve">ej zmiany ich zachowań </w:t>
            </w:r>
            <w:r w:rsidR="003B6812" w:rsidRPr="00933F85">
              <w:rPr>
                <w:rFonts w:ascii="Arial" w:hAnsi="Arial" w:cs="Arial"/>
                <w:i/>
                <w:iCs/>
                <w:color w:val="auto"/>
                <w:sz w:val="16"/>
                <w:szCs w:val="16"/>
              </w:rPr>
              <w:t>w zakresie energooszczędności, wybor</w:t>
            </w:r>
            <w:r w:rsidR="005723F9" w:rsidRPr="00933F85">
              <w:rPr>
                <w:rFonts w:ascii="Arial" w:hAnsi="Arial" w:cs="Arial"/>
                <w:i/>
                <w:iCs/>
                <w:color w:val="auto"/>
                <w:sz w:val="16"/>
                <w:szCs w:val="16"/>
              </w:rPr>
              <w:t>u transportu ekologicznego, itp.,</w:t>
            </w:r>
          </w:p>
          <w:p w:rsidR="009A5EAE" w:rsidRPr="00933F85" w:rsidRDefault="005723F9"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popraw</w:t>
            </w:r>
            <w:r w:rsidR="008E3E35" w:rsidRPr="00933F85">
              <w:rPr>
                <w:rFonts w:ascii="Arial" w:hAnsi="Arial" w:cs="Arial"/>
                <w:i/>
                <w:iCs/>
                <w:color w:val="auto"/>
                <w:sz w:val="16"/>
                <w:szCs w:val="16"/>
              </w:rPr>
              <w:t>y</w:t>
            </w:r>
            <w:r w:rsidRPr="00933F85">
              <w:rPr>
                <w:rFonts w:ascii="Arial" w:hAnsi="Arial" w:cs="Arial"/>
                <w:i/>
                <w:iCs/>
                <w:color w:val="auto"/>
                <w:sz w:val="16"/>
                <w:szCs w:val="16"/>
              </w:rPr>
              <w:t xml:space="preserve"> bezpie</w:t>
            </w:r>
            <w:r w:rsidR="009A5EAE" w:rsidRPr="00933F85">
              <w:rPr>
                <w:rFonts w:ascii="Arial" w:hAnsi="Arial" w:cs="Arial"/>
                <w:i/>
                <w:iCs/>
                <w:color w:val="auto"/>
                <w:sz w:val="16"/>
                <w:szCs w:val="16"/>
              </w:rPr>
              <w:t xml:space="preserve">czeństwa ruchu drogowego </w:t>
            </w:r>
          </w:p>
          <w:p w:rsidR="008E3E35" w:rsidRPr="00933F85" w:rsidRDefault="009A5EAE" w:rsidP="009A5EAE">
            <w:pPr>
              <w:pStyle w:val="Default"/>
              <w:ind w:left="426"/>
              <w:jc w:val="both"/>
              <w:rPr>
                <w:rFonts w:ascii="Arial" w:hAnsi="Arial" w:cs="Arial"/>
                <w:i/>
                <w:iCs/>
                <w:color w:val="auto"/>
                <w:sz w:val="16"/>
                <w:szCs w:val="16"/>
              </w:rPr>
            </w:pPr>
            <w:r w:rsidRPr="00933F85">
              <w:rPr>
                <w:rFonts w:ascii="Arial" w:hAnsi="Arial" w:cs="Arial"/>
                <w:i/>
                <w:iCs/>
                <w:color w:val="auto"/>
                <w:sz w:val="16"/>
                <w:szCs w:val="16"/>
              </w:rPr>
              <w:t>lub w przypadku typu 1 i 2 jest elementem kompleksowego/zintegrowanego projektu, który spełnia powyższe warunki</w:t>
            </w:r>
            <w:r w:rsidR="00712991" w:rsidRPr="00933F85">
              <w:rPr>
                <w:rFonts w:ascii="Arial" w:hAnsi="Arial" w:cs="Arial"/>
                <w:i/>
                <w:iCs/>
                <w:color w:val="auto"/>
                <w:sz w:val="16"/>
                <w:szCs w:val="16"/>
              </w:rPr>
              <w:t>.</w:t>
            </w:r>
          </w:p>
          <w:p w:rsidR="00B17210" w:rsidRPr="00933F85" w:rsidRDefault="00B17210" w:rsidP="00FD1EE5">
            <w:pPr>
              <w:pStyle w:val="Default"/>
              <w:numPr>
                <w:ilvl w:val="0"/>
                <w:numId w:val="63"/>
              </w:numPr>
              <w:ind w:left="142" w:hanging="142"/>
              <w:jc w:val="both"/>
              <w:rPr>
                <w:rFonts w:ascii="Arial" w:hAnsi="Arial" w:cs="Arial"/>
                <w:i/>
                <w:iCs/>
                <w:color w:val="auto"/>
                <w:sz w:val="16"/>
                <w:szCs w:val="16"/>
              </w:rPr>
            </w:pPr>
            <w:r w:rsidRPr="00933F85">
              <w:rPr>
                <w:rFonts w:ascii="Arial" w:hAnsi="Arial" w:cs="Arial"/>
                <w:i/>
                <w:iCs/>
                <w:color w:val="auto"/>
                <w:sz w:val="16"/>
                <w:szCs w:val="16"/>
              </w:rPr>
              <w:t xml:space="preserve">wskazać, jakie na danym obszarze będą realizowane działania „miękkie” zachęcające mieszkańców danego obszaru do wyboru transportu zbiorowego oraz niezmotoryzowanego, jako podstawowego środka przemieszczania się w obrębie aglomeracji. Takimi działaniami może być polityka parkingowa, </w:t>
            </w:r>
            <w:proofErr w:type="spellStart"/>
            <w:r w:rsidRPr="00933F85">
              <w:rPr>
                <w:rFonts w:ascii="Arial" w:hAnsi="Arial" w:cs="Arial"/>
                <w:i/>
                <w:iCs/>
                <w:color w:val="auto"/>
                <w:sz w:val="16"/>
                <w:szCs w:val="16"/>
              </w:rPr>
              <w:t>priorytetyzacja</w:t>
            </w:r>
            <w:proofErr w:type="spellEnd"/>
            <w:r w:rsidRPr="00933F85">
              <w:rPr>
                <w:rFonts w:ascii="Arial" w:hAnsi="Arial" w:cs="Arial"/>
                <w:i/>
                <w:iCs/>
                <w:color w:val="auto"/>
                <w:sz w:val="16"/>
                <w:szCs w:val="16"/>
              </w:rPr>
              <w:t xml:space="preserve"> ruchu pieszego rowerowego, ograniczenia w ruchu samochodowym w centrach miast.</w:t>
            </w:r>
          </w:p>
          <w:p w:rsidR="00B17210" w:rsidRPr="00933F85" w:rsidRDefault="00B17210" w:rsidP="00B17210">
            <w:pPr>
              <w:pStyle w:val="Default"/>
              <w:jc w:val="both"/>
              <w:rPr>
                <w:rFonts w:ascii="Arial" w:hAnsi="Arial" w:cs="Arial"/>
                <w:i/>
                <w:iCs/>
                <w:color w:val="auto"/>
                <w:sz w:val="16"/>
                <w:szCs w:val="16"/>
              </w:rPr>
            </w:pPr>
          </w:p>
          <w:p w:rsidR="00E529DB" w:rsidRPr="00E529DB" w:rsidRDefault="00E529DB" w:rsidP="003B6812">
            <w:pPr>
              <w:pStyle w:val="Default"/>
              <w:jc w:val="both"/>
              <w:rPr>
                <w:rFonts w:ascii="Arial" w:hAnsi="Arial" w:cs="Arial"/>
                <w:sz w:val="16"/>
                <w:szCs w:val="16"/>
              </w:rPr>
            </w:pPr>
            <w:r w:rsidRPr="00933F85">
              <w:rPr>
                <w:rFonts w:ascii="Arial" w:hAnsi="Arial" w:cs="Arial"/>
                <w:i/>
                <w:iCs/>
                <w:color w:val="auto"/>
                <w:sz w:val="16"/>
                <w:szCs w:val="16"/>
              </w:rPr>
              <w:t>Wskazane w niniejszej sekcji rezultaty projektu powinny być tożsame z danymi</w:t>
            </w:r>
            <w:r w:rsidRPr="00E06141">
              <w:rPr>
                <w:rFonts w:ascii="Arial" w:hAnsi="Arial" w:cs="Arial"/>
                <w:i/>
                <w:iCs/>
                <w:color w:val="FF0000"/>
                <w:sz w:val="16"/>
                <w:szCs w:val="16"/>
              </w:rPr>
              <w:t xml:space="preserve"> </w:t>
            </w:r>
            <w:r w:rsidRPr="00E529DB">
              <w:rPr>
                <w:rFonts w:ascii="Arial" w:hAnsi="Arial" w:cs="Arial"/>
                <w:i/>
                <w:iCs/>
                <w:sz w:val="16"/>
                <w:szCs w:val="16"/>
              </w:rPr>
              <w:t xml:space="preserve">wskazanymi przez wnioskodawcę w sekcji E wniosku o dofinansowanie. </w:t>
            </w:r>
          </w:p>
        </w:tc>
      </w:tr>
    </w:tbl>
    <w:p w:rsidR="007A187C" w:rsidRDefault="007A187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202BF" w:rsidRPr="001C5DDB" w:rsidTr="0016653C">
        <w:trPr>
          <w:trHeight w:val="37"/>
        </w:trPr>
        <w:tc>
          <w:tcPr>
            <w:tcW w:w="5000" w:type="pct"/>
            <w:shd w:val="pct10" w:color="auto" w:fill="auto"/>
          </w:tcPr>
          <w:p w:rsidR="001202BF" w:rsidRPr="001C5DDB" w:rsidRDefault="001202BF" w:rsidP="00807C19">
            <w:pPr>
              <w:autoSpaceDE w:val="0"/>
              <w:autoSpaceDN w:val="0"/>
              <w:adjustRightInd w:val="0"/>
              <w:spacing w:after="0" w:line="240" w:lineRule="auto"/>
              <w:jc w:val="both"/>
              <w:rPr>
                <w:rFonts w:ascii="Arial" w:hAnsi="Arial" w:cs="Arial"/>
                <w:color w:val="000000"/>
                <w:sz w:val="16"/>
                <w:szCs w:val="16"/>
                <w:lang w:eastAsia="pl-PL"/>
              </w:rPr>
            </w:pPr>
            <w:r w:rsidRPr="001202BF">
              <w:rPr>
                <w:rFonts w:ascii="Arial" w:hAnsi="Arial" w:cs="Arial"/>
                <w:b/>
                <w:color w:val="000000"/>
                <w:sz w:val="16"/>
                <w:szCs w:val="16"/>
                <w:lang w:eastAsia="pl-PL"/>
              </w:rPr>
              <w:t>D.2.1. Opis projektu w kontekście jego wpływu na rozwiązanie zdiagnozowanego/</w:t>
            </w:r>
            <w:proofErr w:type="spellStart"/>
            <w:r w:rsidRPr="001202BF">
              <w:rPr>
                <w:rFonts w:ascii="Arial" w:hAnsi="Arial" w:cs="Arial"/>
                <w:b/>
                <w:color w:val="000000"/>
                <w:sz w:val="16"/>
                <w:szCs w:val="16"/>
                <w:lang w:eastAsia="pl-PL"/>
              </w:rPr>
              <w:t>ych</w:t>
            </w:r>
            <w:proofErr w:type="spellEnd"/>
            <w:r w:rsidRPr="001202BF">
              <w:rPr>
                <w:rFonts w:ascii="Arial" w:hAnsi="Arial" w:cs="Arial"/>
                <w:b/>
                <w:color w:val="000000"/>
                <w:sz w:val="16"/>
                <w:szCs w:val="16"/>
                <w:lang w:eastAsia="pl-PL"/>
              </w:rPr>
              <w:t xml:space="preserve"> problemu/ów w ramach RPO WZ 2014-2020</w:t>
            </w:r>
          </w:p>
        </w:tc>
      </w:tr>
    </w:tbl>
    <w:p w:rsidR="001202BF" w:rsidRDefault="001202BF" w:rsidP="00FA1E9F">
      <w:pPr>
        <w:spacing w:after="0" w:line="240" w:lineRule="auto"/>
        <w:jc w:val="both"/>
        <w:rPr>
          <w:rFonts w:ascii="Arial" w:hAnsi="Arial" w:cs="Arial"/>
          <w:sz w:val="16"/>
          <w:szCs w:val="16"/>
        </w:rPr>
      </w:pPr>
    </w:p>
    <w:tbl>
      <w:tblPr>
        <w:tblStyle w:val="Tabela-Siatka"/>
        <w:tblW w:w="5000" w:type="pct"/>
        <w:tblLook w:val="04A0"/>
      </w:tblPr>
      <w:tblGrid>
        <w:gridCol w:w="4714"/>
        <w:gridCol w:w="4715"/>
      </w:tblGrid>
      <w:tr w:rsidR="001202BF" w:rsidTr="00C31784">
        <w:tc>
          <w:tcPr>
            <w:tcW w:w="2500" w:type="pct"/>
            <w:shd w:val="pct10" w:color="auto" w:fill="auto"/>
          </w:tcPr>
          <w:p w:rsidR="001202BF" w:rsidRPr="00DE2E3A" w:rsidRDefault="001202BF" w:rsidP="00FA1E9F">
            <w:pPr>
              <w:spacing w:after="0" w:line="240" w:lineRule="auto"/>
              <w:jc w:val="both"/>
              <w:rPr>
                <w:rFonts w:ascii="Arial" w:hAnsi="Arial" w:cs="Arial"/>
                <w:b/>
                <w:sz w:val="16"/>
                <w:szCs w:val="16"/>
              </w:rPr>
            </w:pPr>
            <w:r w:rsidRPr="00DE2E3A">
              <w:rPr>
                <w:rFonts w:ascii="Arial" w:hAnsi="Arial" w:cs="Arial"/>
                <w:b/>
                <w:sz w:val="16"/>
                <w:szCs w:val="16"/>
              </w:rPr>
              <w:t>D.2.1.1 Opisz powiązanie projektu w odniesieniu do analizy sytuacji problemowej zawartej w Dokumentacji Konkursowej (przełożenie na grupę docelową oraz obszar, w którym projekt będzie realizowany).</w:t>
            </w:r>
          </w:p>
        </w:tc>
        <w:tc>
          <w:tcPr>
            <w:tcW w:w="2500" w:type="pct"/>
            <w:shd w:val="clear" w:color="auto" w:fill="FFFFFF" w:themeFill="background1"/>
          </w:tcPr>
          <w:p w:rsidR="00706C04" w:rsidRPr="00DE2E3A" w:rsidRDefault="00432EE8" w:rsidP="00A14BAA">
            <w:pPr>
              <w:spacing w:after="0" w:line="240" w:lineRule="auto"/>
              <w:jc w:val="both"/>
              <w:rPr>
                <w:rFonts w:ascii="Arial" w:eastAsia="Times New Roman" w:hAnsi="Arial" w:cs="Arial"/>
                <w:i/>
                <w:sz w:val="16"/>
                <w:szCs w:val="16"/>
                <w:lang w:eastAsia="pl-PL"/>
              </w:rPr>
            </w:pPr>
            <w:r w:rsidRPr="00DE2E3A">
              <w:rPr>
                <w:rFonts w:ascii="Arial" w:eastAsia="Times New Roman" w:hAnsi="Arial" w:cs="Arial"/>
                <w:i/>
                <w:sz w:val="16"/>
                <w:szCs w:val="16"/>
                <w:lang w:eastAsia="pl-PL"/>
              </w:rPr>
              <w:t xml:space="preserve">(maksymalnie </w:t>
            </w:r>
            <w:r w:rsidR="002E18BD">
              <w:rPr>
                <w:rFonts w:ascii="Arial" w:eastAsia="Times New Roman" w:hAnsi="Arial" w:cs="Arial"/>
                <w:i/>
                <w:sz w:val="16"/>
                <w:szCs w:val="16"/>
                <w:lang w:eastAsia="pl-PL"/>
              </w:rPr>
              <w:t xml:space="preserve">3000 </w:t>
            </w:r>
            <w:r w:rsidRPr="00DE2E3A">
              <w:rPr>
                <w:rFonts w:ascii="Arial" w:eastAsia="Times New Roman" w:hAnsi="Arial" w:cs="Arial"/>
                <w:i/>
                <w:sz w:val="16"/>
                <w:szCs w:val="16"/>
                <w:lang w:eastAsia="pl-PL"/>
              </w:rPr>
              <w:t>znaków)</w:t>
            </w:r>
          </w:p>
          <w:p w:rsidR="00A14BAA" w:rsidRPr="00DE2E3A" w:rsidRDefault="00706C04" w:rsidP="00A14BAA">
            <w:pPr>
              <w:spacing w:after="0" w:line="240" w:lineRule="auto"/>
              <w:jc w:val="both"/>
              <w:rPr>
                <w:rFonts w:ascii="Arial" w:eastAsia="Times New Roman" w:hAnsi="Arial" w:cs="Arial"/>
                <w:i/>
                <w:sz w:val="16"/>
                <w:szCs w:val="16"/>
                <w:lang w:eastAsia="pl-PL"/>
              </w:rPr>
            </w:pPr>
            <w:r w:rsidRPr="00DE2E3A">
              <w:rPr>
                <w:rFonts w:ascii="Arial" w:eastAsia="Times New Roman" w:hAnsi="Arial" w:cs="Arial"/>
                <w:i/>
                <w:sz w:val="16"/>
                <w:szCs w:val="16"/>
                <w:lang w:eastAsia="pl-PL"/>
              </w:rPr>
              <w:t>N</w:t>
            </w:r>
            <w:r w:rsidR="00A14BAA" w:rsidRPr="00DE2E3A">
              <w:rPr>
                <w:rFonts w:ascii="Arial" w:hAnsi="Arial" w:cs="Arial"/>
                <w:i/>
                <w:sz w:val="16"/>
                <w:szCs w:val="16"/>
              </w:rPr>
              <w:t>ależy m.in.:</w:t>
            </w:r>
          </w:p>
          <w:p w:rsidR="00A14BAA" w:rsidRPr="00DE2E3A" w:rsidRDefault="00A14BAA" w:rsidP="00FD1EE5">
            <w:pPr>
              <w:pStyle w:val="Akapitzlist"/>
              <w:numPr>
                <w:ilvl w:val="0"/>
                <w:numId w:val="66"/>
              </w:numPr>
              <w:spacing w:after="0" w:line="240" w:lineRule="auto"/>
              <w:ind w:left="248" w:hanging="248"/>
              <w:rPr>
                <w:rFonts w:ascii="Arial" w:hAnsi="Arial" w:cs="Arial"/>
                <w:i/>
                <w:sz w:val="16"/>
                <w:szCs w:val="16"/>
              </w:rPr>
            </w:pPr>
            <w:r w:rsidRPr="00DE2E3A">
              <w:rPr>
                <w:rFonts w:ascii="Arial" w:hAnsi="Arial" w:cs="Arial"/>
                <w:i/>
                <w:sz w:val="16"/>
                <w:szCs w:val="16"/>
              </w:rPr>
              <w:t>opisać grupę docelową/ostatecznych odbiorców projektu,</w:t>
            </w:r>
          </w:p>
          <w:p w:rsidR="001202BF" w:rsidRPr="00DE2E3A" w:rsidRDefault="00A14BAA" w:rsidP="00FD1EE5">
            <w:pPr>
              <w:pStyle w:val="Akapitzlist"/>
              <w:numPr>
                <w:ilvl w:val="0"/>
                <w:numId w:val="66"/>
              </w:numPr>
              <w:spacing w:after="0" w:line="240" w:lineRule="auto"/>
              <w:ind w:left="248" w:hanging="248"/>
              <w:jc w:val="both"/>
              <w:rPr>
                <w:rFonts w:ascii="Arial" w:hAnsi="Arial" w:cs="Arial"/>
                <w:sz w:val="16"/>
                <w:szCs w:val="16"/>
              </w:rPr>
            </w:pPr>
            <w:r w:rsidRPr="00DE2E3A">
              <w:rPr>
                <w:rFonts w:ascii="Arial" w:hAnsi="Arial" w:cs="Arial"/>
                <w:i/>
                <w:sz w:val="16"/>
                <w:szCs w:val="16"/>
              </w:rPr>
              <w:t xml:space="preserve">opisać wpływ inwestycji na </w:t>
            </w:r>
            <w:r w:rsidR="00706C04" w:rsidRPr="00DE2E3A">
              <w:rPr>
                <w:rFonts w:ascii="Arial" w:hAnsi="Arial" w:cs="Arial"/>
                <w:i/>
                <w:sz w:val="16"/>
                <w:szCs w:val="16"/>
              </w:rPr>
              <w:t>ograniczenie spadku liczby osób podróżujących komunikacją miejską.</w:t>
            </w:r>
          </w:p>
        </w:tc>
      </w:tr>
    </w:tbl>
    <w:p w:rsidR="001202BF" w:rsidRDefault="001202B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D.3. Rozwiązania techniczne</w:t>
            </w:r>
          </w:p>
        </w:tc>
      </w:tr>
    </w:tbl>
    <w:p w:rsidR="007A187C" w:rsidRPr="001C5DDB" w:rsidRDefault="007A187C" w:rsidP="00FA1E9F">
      <w:pPr>
        <w:pStyle w:val="Bezodstpw"/>
        <w:jc w:val="both"/>
        <w:rPr>
          <w:rFonts w:ascii="Arial" w:hAnsi="Arial" w:cs="Arial"/>
          <w:i/>
          <w:sz w:val="16"/>
          <w:szCs w:val="16"/>
        </w:rPr>
      </w:pPr>
    </w:p>
    <w:tbl>
      <w:tblPr>
        <w:tblStyle w:val="Tabela-Siatka"/>
        <w:tblW w:w="5000" w:type="pct"/>
        <w:shd w:val="clear" w:color="auto" w:fill="FFFFFF" w:themeFill="background1"/>
        <w:tblLook w:val="04A0"/>
      </w:tblPr>
      <w:tblGrid>
        <w:gridCol w:w="9429"/>
      </w:tblGrid>
      <w:tr w:rsidR="007A187C" w:rsidRPr="001C5DDB" w:rsidTr="00C31784">
        <w:tc>
          <w:tcPr>
            <w:tcW w:w="5000" w:type="pct"/>
            <w:shd w:val="clear" w:color="auto" w:fill="FFFFFF" w:themeFill="background1"/>
          </w:tcPr>
          <w:p w:rsidR="00E939EF" w:rsidRDefault="00EC3541" w:rsidP="00FA1E9F">
            <w:pPr>
              <w:pStyle w:val="Bezodstpw"/>
              <w:jc w:val="both"/>
              <w:rPr>
                <w:rFonts w:ascii="Arial" w:hAnsi="Arial" w:cs="Arial"/>
                <w:i/>
                <w:sz w:val="16"/>
                <w:szCs w:val="16"/>
              </w:rPr>
            </w:pPr>
            <w:r>
              <w:rPr>
                <w:rFonts w:ascii="Arial" w:hAnsi="Arial" w:cs="Arial"/>
                <w:i/>
                <w:sz w:val="16"/>
                <w:szCs w:val="16"/>
              </w:rPr>
              <w:t>(</w:t>
            </w:r>
            <w:r w:rsidRPr="00C31784">
              <w:rPr>
                <w:rFonts w:ascii="Arial" w:hAnsi="Arial" w:cs="Arial"/>
                <w:i/>
                <w:sz w:val="16"/>
                <w:szCs w:val="16"/>
              </w:rPr>
              <w:t xml:space="preserve">maksymalnie 10 </w:t>
            </w:r>
            <w:r w:rsidR="00E939EF" w:rsidRPr="00C31784">
              <w:rPr>
                <w:rFonts w:ascii="Arial" w:hAnsi="Arial" w:cs="Arial"/>
                <w:i/>
                <w:sz w:val="16"/>
                <w:szCs w:val="16"/>
              </w:rPr>
              <w:t>000 znaków</w:t>
            </w:r>
            <w:r w:rsidR="00E939EF" w:rsidRPr="00A230C9">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t>Należy uzasadnić przyjęte w projekcie rozwiązania techniczne.</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t>Należy przedstawić wybór takiego rozwiązania techniczno-technologicznego, które umożliwi realizację postawionych wcześniej celów</w:t>
            </w:r>
            <w:r w:rsidR="00BF2C16" w:rsidRPr="004D39C5">
              <w:rPr>
                <w:rFonts w:ascii="Arial" w:hAnsi="Arial" w:cs="Arial"/>
                <w:i/>
                <w:sz w:val="16"/>
                <w:szCs w:val="16"/>
              </w:rPr>
              <w:t>.</w:t>
            </w:r>
            <w:r w:rsidRPr="004D39C5">
              <w:rPr>
                <w:rFonts w:ascii="Arial" w:hAnsi="Arial" w:cs="Arial"/>
                <w:i/>
                <w:sz w:val="16"/>
                <w:szCs w:val="16"/>
              </w:rPr>
              <w:t xml:space="preserve"> </w:t>
            </w:r>
            <w:r w:rsidR="00BF2C16" w:rsidRPr="004D39C5">
              <w:rPr>
                <w:rFonts w:ascii="Arial" w:hAnsi="Arial" w:cs="Arial"/>
                <w:i/>
                <w:sz w:val="16"/>
                <w:szCs w:val="16"/>
              </w:rPr>
              <w:t>D</w:t>
            </w:r>
            <w:r w:rsidRPr="004D39C5">
              <w:rPr>
                <w:rFonts w:ascii="Arial" w:hAnsi="Arial" w:cs="Arial"/>
                <w:i/>
                <w:sz w:val="16"/>
                <w:szCs w:val="16"/>
              </w:rPr>
              <w:t>odatkowo należy wykazać, że zaproponowane rozwiązania techniczne/technologiczne są optymalne i umożliwiają realizację projektu</w:t>
            </w:r>
            <w:r w:rsidR="00BF2C16" w:rsidRPr="004D39C5">
              <w:rPr>
                <w:rFonts w:ascii="Arial" w:hAnsi="Arial" w:cs="Arial"/>
                <w:i/>
                <w:sz w:val="16"/>
                <w:szCs w:val="16"/>
              </w:rPr>
              <w:t>,</w:t>
            </w:r>
            <w:r w:rsidRPr="004D39C5">
              <w:rPr>
                <w:rFonts w:ascii="Arial" w:hAnsi="Arial" w:cs="Arial"/>
                <w:i/>
                <w:sz w:val="16"/>
                <w:szCs w:val="16"/>
              </w:rPr>
              <w:t xml:space="preserve"> a efekt ekologiczny jest możliwy do osiągnięcia i utrzymania w ciągu 5 lat po zakończeniu </w:t>
            </w:r>
            <w:r w:rsidR="00BF2C16" w:rsidRPr="004D39C5">
              <w:rPr>
                <w:rFonts w:ascii="Arial" w:hAnsi="Arial" w:cs="Arial"/>
                <w:i/>
                <w:sz w:val="16"/>
                <w:szCs w:val="16"/>
              </w:rPr>
              <w:t>realizacji projektu</w:t>
            </w:r>
            <w:r w:rsidRPr="004D39C5">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t>Opisując optymalne rozwiązanie technologiczne należy skupić się na odpowiedzi na następujące pytania:</w:t>
            </w:r>
          </w:p>
          <w:p w:rsidR="004B52BB" w:rsidRPr="004D39C5" w:rsidRDefault="004B52BB" w:rsidP="00FD1EE5">
            <w:pPr>
              <w:pStyle w:val="Akapitzlist"/>
              <w:numPr>
                <w:ilvl w:val="0"/>
                <w:numId w:val="67"/>
              </w:numPr>
              <w:spacing w:after="0" w:line="240" w:lineRule="auto"/>
              <w:ind w:left="142" w:hanging="142"/>
              <w:jc w:val="both"/>
              <w:rPr>
                <w:rFonts w:ascii="Arial" w:hAnsi="Arial" w:cs="Arial"/>
                <w:i/>
                <w:sz w:val="16"/>
                <w:szCs w:val="16"/>
              </w:rPr>
            </w:pPr>
            <w:r w:rsidRPr="004D39C5">
              <w:rPr>
                <w:rFonts w:ascii="Arial" w:hAnsi="Arial" w:cs="Arial"/>
                <w:i/>
                <w:sz w:val="16"/>
                <w:szCs w:val="16"/>
              </w:rPr>
              <w:t>czy przyjęte ro</w:t>
            </w:r>
            <w:r w:rsidR="00F04EAF">
              <w:rPr>
                <w:rFonts w:ascii="Arial" w:hAnsi="Arial" w:cs="Arial"/>
                <w:i/>
                <w:sz w:val="16"/>
                <w:szCs w:val="16"/>
              </w:rPr>
              <w:t>związania</w:t>
            </w:r>
            <w:r w:rsidR="00FF0E75" w:rsidRPr="004D39C5">
              <w:rPr>
                <w:rFonts w:ascii="Arial" w:hAnsi="Arial" w:cs="Arial"/>
                <w:i/>
                <w:sz w:val="16"/>
                <w:szCs w:val="16"/>
              </w:rPr>
              <w:t xml:space="preserve"> </w:t>
            </w:r>
            <w:r w:rsidRPr="004D39C5">
              <w:rPr>
                <w:rFonts w:ascii="Arial" w:hAnsi="Arial" w:cs="Arial"/>
                <w:i/>
                <w:sz w:val="16"/>
                <w:szCs w:val="16"/>
              </w:rPr>
              <w:t>umożliwiają realizację projektu</w:t>
            </w:r>
            <w:r w:rsidR="00FF0E75" w:rsidRPr="004D39C5">
              <w:rPr>
                <w:rFonts w:ascii="Arial" w:hAnsi="Arial" w:cs="Arial"/>
                <w:i/>
                <w:sz w:val="16"/>
                <w:szCs w:val="16"/>
              </w:rPr>
              <w:t xml:space="preserve"> zgodnie z przyjętym harmonogramem</w:t>
            </w:r>
            <w:r w:rsidRPr="004D39C5">
              <w:rPr>
                <w:rFonts w:ascii="Arial" w:hAnsi="Arial" w:cs="Arial"/>
                <w:i/>
                <w:sz w:val="16"/>
                <w:szCs w:val="16"/>
              </w:rPr>
              <w:t>,</w:t>
            </w:r>
          </w:p>
          <w:p w:rsidR="00733CC8" w:rsidRDefault="00DF4D97" w:rsidP="00FD1EE5">
            <w:pPr>
              <w:pStyle w:val="Akapitzlist"/>
              <w:numPr>
                <w:ilvl w:val="0"/>
                <w:numId w:val="67"/>
              </w:numPr>
              <w:spacing w:after="0" w:line="240" w:lineRule="auto"/>
              <w:ind w:left="142" w:hanging="142"/>
              <w:jc w:val="both"/>
              <w:rPr>
                <w:rFonts w:ascii="Arial" w:hAnsi="Arial" w:cs="Arial"/>
                <w:i/>
                <w:sz w:val="16"/>
                <w:szCs w:val="16"/>
              </w:rPr>
            </w:pPr>
            <w:r w:rsidRPr="004D39C5">
              <w:rPr>
                <w:rFonts w:ascii="Arial" w:hAnsi="Arial" w:cs="Arial"/>
                <w:i/>
                <w:sz w:val="16"/>
                <w:szCs w:val="16"/>
              </w:rPr>
              <w:t xml:space="preserve">czy </w:t>
            </w:r>
            <w:r w:rsidR="004B52BB" w:rsidRPr="004D39C5">
              <w:rPr>
                <w:rFonts w:ascii="Arial" w:hAnsi="Arial" w:cs="Arial"/>
                <w:i/>
                <w:sz w:val="16"/>
                <w:szCs w:val="16"/>
              </w:rPr>
              <w:t xml:space="preserve">przyjęte </w:t>
            </w:r>
            <w:r w:rsidRPr="004D39C5">
              <w:rPr>
                <w:rFonts w:ascii="Arial" w:hAnsi="Arial" w:cs="Arial"/>
                <w:i/>
                <w:sz w:val="16"/>
                <w:szCs w:val="16"/>
              </w:rPr>
              <w:t>rozwiązania spełniają wymogi wynikające z obowiązujących europejsk</w:t>
            </w:r>
            <w:r w:rsidR="007B32F0">
              <w:rPr>
                <w:rFonts w:ascii="Arial" w:hAnsi="Arial" w:cs="Arial"/>
                <w:i/>
                <w:sz w:val="16"/>
                <w:szCs w:val="16"/>
              </w:rPr>
              <w:t>ich i polskich norm i przepisów.</w:t>
            </w:r>
          </w:p>
          <w:p w:rsidR="006D1AB6" w:rsidRPr="006D1AB6" w:rsidRDefault="006D1AB6" w:rsidP="006D1AB6">
            <w:pPr>
              <w:pStyle w:val="Akapitzlist"/>
              <w:spacing w:after="0" w:line="240" w:lineRule="auto"/>
              <w:ind w:left="142"/>
              <w:jc w:val="both"/>
              <w:rPr>
                <w:rFonts w:ascii="Arial" w:hAnsi="Arial" w:cs="Arial"/>
                <w:i/>
                <w:sz w:val="16"/>
                <w:szCs w:val="16"/>
              </w:rPr>
            </w:pPr>
          </w:p>
          <w:p w:rsidR="004D39C5" w:rsidRDefault="004D39C5" w:rsidP="0027191F">
            <w:pPr>
              <w:spacing w:after="0" w:line="240" w:lineRule="auto"/>
              <w:jc w:val="both"/>
              <w:rPr>
                <w:rFonts w:ascii="Arial" w:hAnsi="Arial" w:cs="Arial"/>
                <w:i/>
                <w:sz w:val="16"/>
                <w:szCs w:val="16"/>
              </w:rPr>
            </w:pPr>
            <w:r w:rsidRPr="0027191F">
              <w:rPr>
                <w:rFonts w:ascii="Arial" w:hAnsi="Arial" w:cs="Arial"/>
                <w:i/>
                <w:sz w:val="16"/>
                <w:szCs w:val="16"/>
              </w:rPr>
              <w:t xml:space="preserve">Dodatkowo należy mieć na uwadze, że w przypadku projektów dotyczących dróg dla rowerów, drogi te muszą być zgodne </w:t>
            </w:r>
            <w:r w:rsidRPr="0027191F">
              <w:rPr>
                <w:rFonts w:ascii="Arial" w:hAnsi="Arial" w:cs="Arial"/>
                <w:i/>
                <w:sz w:val="16"/>
                <w:szCs w:val="16"/>
              </w:rPr>
              <w:br/>
              <w:t>z wymogami opracowanymi przez holenderską organizację standaryzacji CROW opublikowane w podręczniku projektowania przyjaznej dla roweru infrastruktury "Postaw na rower" ("</w:t>
            </w:r>
            <w:proofErr w:type="spellStart"/>
            <w:r w:rsidRPr="0027191F">
              <w:rPr>
                <w:rFonts w:ascii="Arial" w:hAnsi="Arial" w:cs="Arial"/>
                <w:i/>
                <w:sz w:val="16"/>
                <w:szCs w:val="16"/>
              </w:rPr>
              <w:t>Signup</w:t>
            </w:r>
            <w:proofErr w:type="spellEnd"/>
            <w:r w:rsidRPr="0027191F">
              <w:rPr>
                <w:rFonts w:ascii="Arial" w:hAnsi="Arial" w:cs="Arial"/>
                <w:i/>
                <w:sz w:val="16"/>
                <w:szCs w:val="16"/>
              </w:rPr>
              <w:t xml:space="preserve"> for </w:t>
            </w:r>
            <w:proofErr w:type="spellStart"/>
            <w:r w:rsidRPr="0027191F">
              <w:rPr>
                <w:rFonts w:ascii="Arial" w:hAnsi="Arial" w:cs="Arial"/>
                <w:i/>
                <w:sz w:val="16"/>
                <w:szCs w:val="16"/>
              </w:rPr>
              <w:t>the</w:t>
            </w:r>
            <w:proofErr w:type="spellEnd"/>
            <w:r w:rsidRPr="0027191F">
              <w:rPr>
                <w:rFonts w:ascii="Arial" w:hAnsi="Arial" w:cs="Arial"/>
                <w:i/>
                <w:sz w:val="16"/>
                <w:szCs w:val="16"/>
              </w:rPr>
              <w:t xml:space="preserve"> </w:t>
            </w:r>
            <w:proofErr w:type="spellStart"/>
            <w:r w:rsidRPr="0027191F">
              <w:rPr>
                <w:rFonts w:ascii="Arial" w:hAnsi="Arial" w:cs="Arial"/>
                <w:i/>
                <w:sz w:val="16"/>
                <w:szCs w:val="16"/>
              </w:rPr>
              <w:t>Bike</w:t>
            </w:r>
            <w:proofErr w:type="spellEnd"/>
            <w:r w:rsidRPr="0027191F">
              <w:rPr>
                <w:rFonts w:ascii="Arial" w:hAnsi="Arial" w:cs="Arial"/>
                <w:i/>
                <w:sz w:val="16"/>
                <w:szCs w:val="16"/>
              </w:rPr>
              <w:t xml:space="preserve">", CROW, </w:t>
            </w:r>
            <w:proofErr w:type="spellStart"/>
            <w:r w:rsidRPr="0027191F">
              <w:rPr>
                <w:rFonts w:ascii="Arial" w:hAnsi="Arial" w:cs="Arial"/>
                <w:i/>
                <w:sz w:val="16"/>
                <w:szCs w:val="16"/>
              </w:rPr>
              <w:t>Ede</w:t>
            </w:r>
            <w:proofErr w:type="spellEnd"/>
            <w:r w:rsidRPr="0027191F">
              <w:rPr>
                <w:rFonts w:ascii="Arial" w:hAnsi="Arial" w:cs="Arial"/>
                <w:i/>
                <w:sz w:val="16"/>
                <w:szCs w:val="16"/>
              </w:rPr>
              <w:t>, 1993, wyd. polskie PKE, Kraków, 1999).</w:t>
            </w:r>
          </w:p>
          <w:p w:rsidR="00FF3CE9" w:rsidRDefault="00FF3CE9" w:rsidP="0027191F">
            <w:pPr>
              <w:spacing w:after="0" w:line="240" w:lineRule="auto"/>
              <w:jc w:val="both"/>
              <w:rPr>
                <w:rFonts w:ascii="Arial" w:hAnsi="Arial" w:cs="Arial"/>
                <w:i/>
                <w:sz w:val="16"/>
                <w:szCs w:val="16"/>
              </w:rPr>
            </w:pPr>
          </w:p>
          <w:p w:rsidR="00FF3CE9" w:rsidRPr="0027191F" w:rsidRDefault="00FF3CE9" w:rsidP="0027191F">
            <w:pPr>
              <w:spacing w:after="0" w:line="240" w:lineRule="auto"/>
              <w:jc w:val="both"/>
              <w:rPr>
                <w:rFonts w:ascii="Arial" w:hAnsi="Arial" w:cs="Arial"/>
                <w:i/>
                <w:sz w:val="16"/>
                <w:szCs w:val="16"/>
              </w:rPr>
            </w:pPr>
            <w:r>
              <w:rPr>
                <w:rFonts w:ascii="Arial" w:hAnsi="Arial" w:cs="Arial"/>
                <w:i/>
                <w:sz w:val="16"/>
                <w:szCs w:val="16"/>
              </w:rPr>
              <w:t>Ponadto w</w:t>
            </w:r>
            <w:r w:rsidRPr="00A572D3">
              <w:rPr>
                <w:rFonts w:ascii="Arial" w:hAnsi="Arial" w:cs="Arial"/>
                <w:i/>
                <w:sz w:val="16"/>
                <w:szCs w:val="16"/>
              </w:rPr>
              <w:t xml:space="preserve"> przypadku projektów typu 2 należy wskazać, czy w ramach projektu zakupione zostaną pojazdy o </w:t>
            </w:r>
            <w:r w:rsidRPr="00A572D3">
              <w:rPr>
                <w:rFonts w:ascii="Arial" w:eastAsia="MyriadPro-Regular" w:hAnsi="Arial" w:cs="Arial"/>
                <w:i/>
                <w:sz w:val="16"/>
                <w:szCs w:val="16"/>
                <w:lang w:eastAsia="pl-PL"/>
              </w:rPr>
              <w:t>alternatywnych systemach napędowych (elektrycznych, hybrydowych, biopaliwa, napędzanych wodorem, itp.) bądź o napędzie diesel spełniających normę emisji spalin EURO VI. Należy przy tym pamiętać, iż zakup pojazdów o napędzie diesel spełniających normę emisji spalin EURO VI dozwolony jest jedynie jeżeli z planów lub dokumentów strategicznych albo z analizy kosztów i korzyści odnoszących się do zrównoważonej mobilności miejskiej wynika, że jest to korzystniejsze ekonomicznie i ekologicznie niż zakup pojazdów o alternatywnych systemach napędowych</w:t>
            </w:r>
            <w:r>
              <w:rPr>
                <w:rFonts w:ascii="Arial" w:eastAsia="MyriadPro-Regular" w:hAnsi="Arial" w:cs="Arial"/>
                <w:i/>
                <w:sz w:val="16"/>
                <w:szCs w:val="16"/>
                <w:lang w:eastAsia="pl-PL"/>
              </w:rPr>
              <w:t>.</w:t>
            </w:r>
          </w:p>
        </w:tc>
      </w:tr>
    </w:tbl>
    <w:p w:rsidR="002D6F9B" w:rsidRDefault="002D6F9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1C5DDB" w:rsidTr="00CB06F4">
        <w:trPr>
          <w:trHeight w:val="37"/>
        </w:trPr>
        <w:tc>
          <w:tcPr>
            <w:tcW w:w="5000" w:type="pct"/>
            <w:shd w:val="pct10" w:color="auto" w:fill="auto"/>
          </w:tcPr>
          <w:p w:rsidR="00CB06F4" w:rsidRPr="001C5DDB" w:rsidRDefault="00CB06F4" w:rsidP="00CB06F4">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D.4</w:t>
            </w:r>
            <w:r w:rsidRPr="001C5DDB">
              <w:rPr>
                <w:rFonts w:ascii="Arial" w:hAnsi="Arial" w:cs="Arial"/>
                <w:b/>
                <w:color w:val="000000"/>
                <w:sz w:val="16"/>
                <w:szCs w:val="16"/>
                <w:lang w:eastAsia="pl-PL"/>
              </w:rPr>
              <w:t xml:space="preserve">. </w:t>
            </w:r>
            <w:r>
              <w:rPr>
                <w:rFonts w:ascii="Arial" w:hAnsi="Arial" w:cs="Arial"/>
                <w:b/>
                <w:color w:val="000000"/>
                <w:sz w:val="16"/>
                <w:szCs w:val="16"/>
                <w:lang w:eastAsia="pl-PL"/>
              </w:rPr>
              <w:t>Promocja projektu</w:t>
            </w:r>
          </w:p>
        </w:tc>
      </w:tr>
    </w:tbl>
    <w:p w:rsidR="00CB06F4" w:rsidRDefault="00CB06F4" w:rsidP="00FA1E9F">
      <w:pPr>
        <w:pStyle w:val="Bezodstpw"/>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CB06F4" w:rsidRPr="001C5DDB" w:rsidTr="00C31784">
        <w:tc>
          <w:tcPr>
            <w:tcW w:w="5000" w:type="pct"/>
            <w:shd w:val="clear" w:color="auto" w:fill="FFFFFF" w:themeFill="background1"/>
          </w:tcPr>
          <w:p w:rsidR="00CB06F4" w:rsidRPr="00C31784" w:rsidRDefault="00CB06F4" w:rsidP="00CB06F4">
            <w:pPr>
              <w:pStyle w:val="Bezodstpw"/>
              <w:jc w:val="both"/>
              <w:rPr>
                <w:rFonts w:ascii="Arial" w:hAnsi="Arial" w:cs="Arial"/>
                <w:i/>
                <w:sz w:val="16"/>
                <w:szCs w:val="16"/>
              </w:rPr>
            </w:pPr>
            <w:r w:rsidRPr="00C31784">
              <w:rPr>
                <w:rFonts w:ascii="Arial" w:hAnsi="Arial" w:cs="Arial"/>
                <w:i/>
                <w:sz w:val="16"/>
                <w:szCs w:val="16"/>
              </w:rPr>
              <w:t xml:space="preserve">(maksymalnie </w:t>
            </w:r>
            <w:r w:rsidR="002E18BD">
              <w:rPr>
                <w:rFonts w:ascii="Arial" w:hAnsi="Arial" w:cs="Arial"/>
                <w:i/>
                <w:sz w:val="16"/>
                <w:szCs w:val="16"/>
              </w:rPr>
              <w:t>3000</w:t>
            </w:r>
            <w:r w:rsidRPr="00C31784">
              <w:rPr>
                <w:rFonts w:ascii="Arial" w:hAnsi="Arial" w:cs="Arial"/>
                <w:i/>
                <w:sz w:val="16"/>
                <w:szCs w:val="16"/>
              </w:rPr>
              <w:t xml:space="preserve"> znaków)</w:t>
            </w:r>
          </w:p>
          <w:p w:rsidR="00DF4D97" w:rsidRDefault="00DF4D97" w:rsidP="00DF4D97">
            <w:pPr>
              <w:pStyle w:val="Bezodstpw"/>
              <w:jc w:val="both"/>
              <w:rPr>
                <w:rFonts w:ascii="Arial" w:hAnsi="Arial" w:cs="Arial"/>
                <w:i/>
                <w:sz w:val="16"/>
              </w:rPr>
            </w:pPr>
            <w:r w:rsidRPr="00BF2C16">
              <w:rPr>
                <w:rFonts w:ascii="Arial" w:hAnsi="Arial" w:cs="Arial"/>
                <w:i/>
                <w:sz w:val="16"/>
                <w:szCs w:val="16"/>
              </w:rPr>
              <w:t xml:space="preserve">Wnioskodawca </w:t>
            </w:r>
            <w:r w:rsidR="00BF2C16" w:rsidRPr="00BF2C16">
              <w:rPr>
                <w:rFonts w:ascii="Arial" w:hAnsi="Arial" w:cs="Arial"/>
                <w:i/>
                <w:sz w:val="16"/>
              </w:rPr>
              <w:t xml:space="preserve">zobowiązany jest do prowadzenia działań informacyjnych i promocyjnych związanych z realizacją projektu </w:t>
            </w:r>
            <w:r w:rsidR="00BF2C16">
              <w:rPr>
                <w:rFonts w:ascii="Arial" w:hAnsi="Arial" w:cs="Arial"/>
                <w:i/>
                <w:sz w:val="16"/>
              </w:rPr>
              <w:br/>
            </w:r>
            <w:r w:rsidR="00BF2C16" w:rsidRPr="00BF2C16">
              <w:rPr>
                <w:rFonts w:ascii="Arial" w:hAnsi="Arial" w:cs="Arial"/>
                <w:i/>
                <w:sz w:val="16"/>
              </w:rPr>
              <w:t xml:space="preserve">w sposób i na zasadach określonych w Podręczniku wnioskodawcy i beneficjenta programów polityki spójności 2014-2020 </w:t>
            </w:r>
            <w:r w:rsidR="00BF2C16">
              <w:rPr>
                <w:rFonts w:ascii="Arial" w:hAnsi="Arial" w:cs="Arial"/>
                <w:i/>
                <w:sz w:val="16"/>
              </w:rPr>
              <w:br/>
            </w:r>
            <w:r w:rsidR="00BF2C16" w:rsidRPr="00BF2C16">
              <w:rPr>
                <w:rFonts w:ascii="Arial" w:hAnsi="Arial" w:cs="Arial"/>
                <w:i/>
                <w:sz w:val="16"/>
              </w:rPr>
              <w:t>w zakresie informacji i promocji oraz zgodnie z zapisami punktu 2.2 „Obowiązki beneficjentów” załącznika XII do rozporządzenia ogólnego, a także zapisami rozporządzenia wykonawczego Komisji (UE) nr 821/2014 i wniosku o dofinansowanie.</w:t>
            </w:r>
          </w:p>
          <w:p w:rsidR="0043015C" w:rsidRPr="00BF2C16" w:rsidRDefault="0043015C" w:rsidP="00DF4D97">
            <w:pPr>
              <w:pStyle w:val="Bezodstpw"/>
              <w:jc w:val="both"/>
              <w:rPr>
                <w:rFonts w:ascii="Arial" w:hAnsi="Arial" w:cs="Arial"/>
                <w:i/>
                <w:sz w:val="16"/>
                <w:szCs w:val="16"/>
              </w:rPr>
            </w:pPr>
            <w:r>
              <w:rPr>
                <w:rFonts w:ascii="Arial" w:hAnsi="Arial" w:cs="Arial"/>
                <w:i/>
                <w:sz w:val="16"/>
              </w:rPr>
              <w:t xml:space="preserve">W przypadku projektów realizowanych w ramach typu 3b </w:t>
            </w:r>
            <w:r w:rsidR="00810E79">
              <w:rPr>
                <w:rFonts w:ascii="Arial" w:hAnsi="Arial" w:cs="Arial"/>
                <w:i/>
                <w:sz w:val="16"/>
              </w:rPr>
              <w:t>należy wpisać „N</w:t>
            </w:r>
            <w:r>
              <w:rPr>
                <w:rFonts w:ascii="Arial" w:hAnsi="Arial" w:cs="Arial"/>
                <w:i/>
                <w:sz w:val="16"/>
              </w:rPr>
              <w:t>ie dotyczy”.</w:t>
            </w:r>
          </w:p>
          <w:p w:rsidR="00CB06F4" w:rsidRPr="001C5DDB" w:rsidRDefault="00DF4D97" w:rsidP="00CB06F4">
            <w:pPr>
              <w:pStyle w:val="Bezodstpw"/>
              <w:jc w:val="both"/>
              <w:rPr>
                <w:rFonts w:ascii="Arial" w:hAnsi="Arial" w:cs="Arial"/>
                <w:i/>
                <w:sz w:val="16"/>
                <w:szCs w:val="16"/>
              </w:rPr>
            </w:pPr>
            <w:r w:rsidRPr="00C31784">
              <w:rPr>
                <w:rFonts w:ascii="Arial" w:hAnsi="Arial" w:cs="Arial"/>
                <w:i/>
                <w:sz w:val="16"/>
                <w:szCs w:val="16"/>
              </w:rPr>
              <w:t>Należy opisać zaplanowaną promocję projektu oraz przewidywane poszczególne działania promocyjne (w tym wydatki na zakup tablic informacyjno-pamiątkowych, oznakowanie projektu i promocję w środkach masowego przekazu).</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lastRenderedPageBreak/>
              <w:t>D.5. Czynniki ryzyka realizacji projektu</w:t>
            </w:r>
          </w:p>
        </w:tc>
      </w:tr>
    </w:tbl>
    <w:p w:rsidR="007A187C" w:rsidRPr="001C5DDB" w:rsidRDefault="007A187C" w:rsidP="00FA1E9F">
      <w:pPr>
        <w:pStyle w:val="Bezodstpw"/>
        <w:rPr>
          <w:rFonts w:ascii="Arial" w:hAnsi="Arial" w:cs="Arial"/>
          <w:i/>
          <w:sz w:val="16"/>
          <w:szCs w:val="16"/>
        </w:rPr>
      </w:pPr>
    </w:p>
    <w:tbl>
      <w:tblPr>
        <w:tblStyle w:val="Tabela-Siatka"/>
        <w:tblW w:w="5000" w:type="pct"/>
        <w:tblLook w:val="04A0"/>
      </w:tblPr>
      <w:tblGrid>
        <w:gridCol w:w="9429"/>
      </w:tblGrid>
      <w:tr w:rsidR="007A187C" w:rsidRPr="001C5DDB" w:rsidTr="0038258A">
        <w:tc>
          <w:tcPr>
            <w:tcW w:w="5000" w:type="pct"/>
          </w:tcPr>
          <w:p w:rsidR="005145CE" w:rsidRPr="00C31784" w:rsidRDefault="005145CE" w:rsidP="00FA1E9F">
            <w:pPr>
              <w:pStyle w:val="Bezodstpw"/>
              <w:jc w:val="both"/>
              <w:rPr>
                <w:rFonts w:ascii="Arial" w:hAnsi="Arial" w:cs="Arial"/>
                <w:i/>
                <w:sz w:val="16"/>
                <w:szCs w:val="16"/>
              </w:rPr>
            </w:pPr>
            <w:r w:rsidRPr="00C31784">
              <w:rPr>
                <w:rFonts w:ascii="Arial" w:hAnsi="Arial" w:cs="Arial"/>
                <w:i/>
                <w:sz w:val="16"/>
                <w:szCs w:val="16"/>
              </w:rPr>
              <w:t>(maksymalnie 3000 znaków)</w:t>
            </w:r>
          </w:p>
          <w:p w:rsidR="00B33AE1" w:rsidRPr="001C5DDB" w:rsidRDefault="007A187C" w:rsidP="00FA1E9F">
            <w:pPr>
              <w:pStyle w:val="Bezodstpw"/>
              <w:jc w:val="both"/>
              <w:rPr>
                <w:rFonts w:ascii="Arial" w:hAnsi="Arial" w:cs="Arial"/>
                <w:i/>
                <w:sz w:val="16"/>
                <w:szCs w:val="16"/>
              </w:rPr>
            </w:pPr>
            <w:r w:rsidRPr="00C31784">
              <w:rPr>
                <w:rFonts w:ascii="Arial" w:hAnsi="Arial" w:cs="Arial"/>
                <w:i/>
                <w:sz w:val="16"/>
                <w:szCs w:val="16"/>
              </w:rPr>
              <w:t xml:space="preserve">Należy zidentyfikować potencjalne czynniki ryzyka, które mogą się pojawić w trakcie realizacji projektu. </w:t>
            </w:r>
            <w:r w:rsidR="00CC40B5" w:rsidRPr="00C31784">
              <w:rPr>
                <w:rFonts w:ascii="Arial" w:hAnsi="Arial" w:cs="Arial"/>
                <w:i/>
                <w:sz w:val="16"/>
                <w:szCs w:val="16"/>
              </w:rPr>
              <w:t>W</w:t>
            </w:r>
            <w:r w:rsidRPr="00C31784">
              <w:rPr>
                <w:rFonts w:ascii="Arial" w:hAnsi="Arial" w:cs="Arial"/>
                <w:i/>
                <w:sz w:val="16"/>
                <w:szCs w:val="16"/>
              </w:rPr>
              <w:t>nioskodawca</w:t>
            </w:r>
            <w:r w:rsidR="00BF2C16">
              <w:rPr>
                <w:rFonts w:ascii="Arial" w:hAnsi="Arial" w:cs="Arial"/>
                <w:i/>
                <w:sz w:val="16"/>
                <w:szCs w:val="16"/>
              </w:rPr>
              <w:t>,</w:t>
            </w:r>
            <w:r w:rsidRPr="00C31784">
              <w:rPr>
                <w:rFonts w:ascii="Arial" w:hAnsi="Arial" w:cs="Arial"/>
                <w:i/>
                <w:sz w:val="16"/>
                <w:szCs w:val="16"/>
              </w:rPr>
              <w:t xml:space="preserve"> określając czynniki ryzyka</w:t>
            </w:r>
            <w:r w:rsidR="00BF2C16">
              <w:rPr>
                <w:rFonts w:ascii="Arial" w:hAnsi="Arial" w:cs="Arial"/>
                <w:i/>
                <w:sz w:val="16"/>
                <w:szCs w:val="16"/>
              </w:rPr>
              <w:t>,</w:t>
            </w:r>
            <w:r w:rsidRPr="00C31784">
              <w:rPr>
                <w:rFonts w:ascii="Arial" w:hAnsi="Arial" w:cs="Arial"/>
                <w:i/>
                <w:sz w:val="16"/>
                <w:szCs w:val="16"/>
              </w:rPr>
              <w:t xml:space="preserve"> musi opisać przewidywane działania zapobiegawcze, jakie zostaną podjęte w celu łagodzenia skutków wystąpienia potencjalnych </w:t>
            </w:r>
            <w:r w:rsidR="004E746B" w:rsidRPr="00C31784">
              <w:rPr>
                <w:rFonts w:ascii="Arial" w:hAnsi="Arial" w:cs="Arial"/>
                <w:i/>
                <w:sz w:val="16"/>
                <w:szCs w:val="16"/>
              </w:rPr>
              <w:t>ryzyk</w:t>
            </w:r>
            <w:r w:rsidR="00481CC5" w:rsidRPr="00C31784">
              <w:rPr>
                <w:rFonts w:ascii="Arial" w:hAnsi="Arial" w:cs="Arial"/>
                <w:i/>
                <w:sz w:val="16"/>
                <w:szCs w:val="16"/>
              </w:rPr>
              <w:t>, lub ewentualny plan reakcji na prawdopodobne sytuacje, które mogą utrudniać realizację projektu</w:t>
            </w:r>
            <w:r w:rsidR="004E746B" w:rsidRPr="00C31784">
              <w:rPr>
                <w:rFonts w:ascii="Arial" w:hAnsi="Arial" w:cs="Arial"/>
                <w:i/>
                <w:sz w:val="16"/>
                <w:szCs w:val="16"/>
              </w:rPr>
              <w:t>.</w:t>
            </w:r>
          </w:p>
        </w:tc>
      </w:tr>
    </w:tbl>
    <w:p w:rsidR="004C720F" w:rsidRDefault="004C720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9554F" w:rsidRPr="001C5DDB" w:rsidTr="007C638E">
        <w:trPr>
          <w:trHeight w:val="37"/>
        </w:trPr>
        <w:tc>
          <w:tcPr>
            <w:tcW w:w="5000" w:type="pct"/>
            <w:shd w:val="pct10" w:color="auto" w:fill="auto"/>
          </w:tcPr>
          <w:p w:rsidR="00E9554F" w:rsidRPr="001C5DDB" w:rsidRDefault="00E9554F" w:rsidP="007C638E">
            <w:pPr>
              <w:autoSpaceDE w:val="0"/>
              <w:autoSpaceDN w:val="0"/>
              <w:adjustRightInd w:val="0"/>
              <w:spacing w:after="0" w:line="240" w:lineRule="auto"/>
              <w:rPr>
                <w:rFonts w:ascii="Arial" w:hAnsi="Arial" w:cs="Arial"/>
                <w:sz w:val="16"/>
                <w:szCs w:val="16"/>
                <w:lang w:eastAsia="pl-PL"/>
              </w:rPr>
            </w:pPr>
            <w:r w:rsidRPr="00E9554F">
              <w:rPr>
                <w:rFonts w:ascii="Arial" w:hAnsi="Arial" w:cs="Arial"/>
                <w:b/>
                <w:sz w:val="16"/>
                <w:szCs w:val="16"/>
                <w:lang w:eastAsia="pl-PL"/>
              </w:rPr>
              <w:t>D.6.Powiązanie ze strategiami/programami/planami</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1C5DDB" w:rsidTr="007C638E">
        <w:tc>
          <w:tcPr>
            <w:tcW w:w="5000" w:type="pct"/>
          </w:tcPr>
          <w:p w:rsidR="00CB06F4" w:rsidRPr="00E803C0" w:rsidRDefault="00CB06F4">
            <w:pPr>
              <w:spacing w:after="0" w:line="240" w:lineRule="auto"/>
              <w:jc w:val="both"/>
              <w:rPr>
                <w:rFonts w:ascii="Arial" w:hAnsi="Arial" w:cs="Arial"/>
                <w:i/>
                <w:sz w:val="16"/>
                <w:szCs w:val="16"/>
              </w:rPr>
            </w:pPr>
            <w:r w:rsidRPr="00C31784">
              <w:rPr>
                <w:rFonts w:ascii="Arial" w:hAnsi="Arial" w:cs="Arial"/>
                <w:i/>
                <w:sz w:val="16"/>
                <w:szCs w:val="16"/>
              </w:rPr>
              <w:t>(</w:t>
            </w:r>
            <w:r w:rsidRPr="00E803C0">
              <w:rPr>
                <w:rFonts w:ascii="Arial" w:hAnsi="Arial" w:cs="Arial"/>
                <w:i/>
                <w:sz w:val="16"/>
                <w:szCs w:val="16"/>
              </w:rPr>
              <w:t>maksymalnie 2000 znaków)</w:t>
            </w:r>
          </w:p>
          <w:p w:rsidR="00E9554F" w:rsidRPr="001C5DDB" w:rsidRDefault="00E9554F" w:rsidP="00CB06F4">
            <w:pPr>
              <w:spacing w:after="0" w:line="240" w:lineRule="auto"/>
              <w:jc w:val="both"/>
              <w:rPr>
                <w:rFonts w:ascii="Arial" w:hAnsi="Arial" w:cs="Arial"/>
                <w:i/>
                <w:sz w:val="16"/>
                <w:szCs w:val="16"/>
              </w:rPr>
            </w:pPr>
            <w:r w:rsidRPr="00E803C0">
              <w:rPr>
                <w:rFonts w:ascii="Arial" w:hAnsi="Arial" w:cs="Arial"/>
                <w:i/>
                <w:sz w:val="16"/>
                <w:szCs w:val="16"/>
              </w:rPr>
              <w:t>Należy wybrać konkretne dokumenty strategiczne (lista słownikowa), w które wpisuje się realizacja projektu, a następnie w polu „Uzasadnienie” opisać powiązania, tj. opisać czy cele projektu pokrywają się, są zbieżne lub realizują cele dokumentu planistycznego, czy projekt jest odpowiedzią na problemy i potrzeby zidentyfikowane w dokumencie planistycznym, czy projekt wpisuje się w konkretny cel operacyjny, działanie, kierunki interwencji wskazane w danym dokumencie planistycznym.</w:t>
            </w:r>
            <w:r>
              <w:t xml:space="preserve"> </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tblPr>
      <w:tblGrid>
        <w:gridCol w:w="9429"/>
      </w:tblGrid>
      <w:tr w:rsidR="00E9554F" w:rsidRPr="00DE2F75" w:rsidTr="007C638E">
        <w:tc>
          <w:tcPr>
            <w:tcW w:w="5000" w:type="pct"/>
            <w:shd w:val="pct5" w:color="auto" w:fill="auto"/>
          </w:tcPr>
          <w:p w:rsidR="00E9554F" w:rsidRPr="00567113" w:rsidRDefault="00E9554F" w:rsidP="007C638E">
            <w:pPr>
              <w:spacing w:after="0" w:line="240" w:lineRule="auto"/>
              <w:rPr>
                <w:rFonts w:ascii="Arial" w:hAnsi="Arial" w:cs="Arial"/>
                <w:b/>
                <w:sz w:val="16"/>
                <w:szCs w:val="16"/>
              </w:rPr>
            </w:pPr>
            <w:r w:rsidRPr="00567113">
              <w:rPr>
                <w:rFonts w:ascii="Arial" w:hAnsi="Arial" w:cs="Arial"/>
                <w:b/>
                <w:sz w:val="16"/>
                <w:szCs w:val="16"/>
              </w:rPr>
              <w:t>Powiązanie ze strategiami/programami/planami</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E9554F" w:rsidP="0012156E">
            <w:pPr>
              <w:numPr>
                <w:ilvl w:val="0"/>
                <w:numId w:val="10"/>
              </w:numPr>
              <w:spacing w:after="0" w:line="240" w:lineRule="auto"/>
              <w:jc w:val="both"/>
              <w:rPr>
                <w:rFonts w:ascii="Arial" w:eastAsia="Times New Roman" w:hAnsi="Arial" w:cs="Arial"/>
                <w:sz w:val="16"/>
                <w:szCs w:val="16"/>
                <w:lang w:eastAsia="pl-PL"/>
              </w:rPr>
            </w:pPr>
            <w:r w:rsidRPr="00CB06F4">
              <w:rPr>
                <w:rFonts w:ascii="Arial" w:eastAsia="Times New Roman" w:hAnsi="Arial" w:cs="Arial"/>
                <w:sz w:val="16"/>
                <w:szCs w:val="16"/>
                <w:lang w:eastAsia="pl-PL"/>
              </w:rPr>
              <w:t>Brak powiązania </w:t>
            </w:r>
          </w:p>
        </w:tc>
      </w:tr>
      <w:tr w:rsidR="00E9554F" w:rsidRPr="00E9554F" w:rsidTr="007C638E">
        <w:tc>
          <w:tcPr>
            <w:tcW w:w="5000" w:type="pct"/>
            <w:shd w:val="clear" w:color="auto" w:fill="auto"/>
          </w:tcPr>
          <w:p w:rsidR="00E9554F" w:rsidRPr="00CB06F4" w:rsidRDefault="00E9554F" w:rsidP="0012156E">
            <w:pPr>
              <w:numPr>
                <w:ilvl w:val="0"/>
                <w:numId w:val="10"/>
              </w:numPr>
              <w:spacing w:after="0" w:line="240" w:lineRule="auto"/>
              <w:jc w:val="both"/>
              <w:rPr>
                <w:rFonts w:ascii="Arial" w:eastAsia="Times New Roman" w:hAnsi="Arial" w:cs="Arial"/>
                <w:sz w:val="16"/>
                <w:szCs w:val="16"/>
                <w:lang w:eastAsia="pl-PL"/>
              </w:rPr>
            </w:pPr>
            <w:r w:rsidRPr="00CB06F4">
              <w:rPr>
                <w:rFonts w:ascii="Arial" w:eastAsia="Times New Roman" w:hAnsi="Arial" w:cs="Arial"/>
                <w:sz w:val="16"/>
                <w:szCs w:val="16"/>
                <w:lang w:eastAsia="pl-PL"/>
              </w:rPr>
              <w:t>Strategia UE dla regionu Morza Bałtyckiego </w:t>
            </w:r>
          </w:p>
        </w:tc>
      </w:tr>
      <w:tr w:rsidR="00E9554F" w:rsidRPr="00E9554F" w:rsidTr="007C638E">
        <w:tc>
          <w:tcPr>
            <w:tcW w:w="5000" w:type="pct"/>
            <w:shd w:val="clear" w:color="auto" w:fill="auto"/>
          </w:tcPr>
          <w:p w:rsidR="00E9554F" w:rsidRPr="00CB06F4" w:rsidRDefault="00E9554F" w:rsidP="0012156E">
            <w:pPr>
              <w:numPr>
                <w:ilvl w:val="0"/>
                <w:numId w:val="10"/>
              </w:numPr>
              <w:spacing w:after="0" w:line="240" w:lineRule="auto"/>
              <w:jc w:val="both"/>
              <w:rPr>
                <w:rFonts w:ascii="Arial" w:eastAsia="Times New Roman" w:hAnsi="Arial" w:cs="Arial"/>
                <w:sz w:val="16"/>
                <w:szCs w:val="16"/>
                <w:lang w:eastAsia="pl-PL"/>
              </w:rPr>
            </w:pPr>
            <w:r w:rsidRPr="00CB06F4">
              <w:rPr>
                <w:rFonts w:ascii="Arial" w:eastAsia="Times New Roman" w:hAnsi="Arial" w:cs="Arial"/>
                <w:sz w:val="16"/>
                <w:szCs w:val="16"/>
                <w:lang w:eastAsia="pl-PL"/>
              </w:rPr>
              <w:t>Strategia rozwoju Polski Zachodniej do roku 2020 </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46"/>
        <w:gridCol w:w="7183"/>
      </w:tblGrid>
      <w:tr w:rsidR="00432EE8" w:rsidTr="00A64993">
        <w:trPr>
          <w:trHeight w:val="220"/>
        </w:trPr>
        <w:tc>
          <w:tcPr>
            <w:tcW w:w="1191" w:type="pct"/>
          </w:tcPr>
          <w:p w:rsidR="00432EE8" w:rsidRPr="00A64993" w:rsidRDefault="00432EE8" w:rsidP="00FA1E9F">
            <w:pPr>
              <w:pStyle w:val="Bezodstpw"/>
              <w:jc w:val="both"/>
              <w:rPr>
                <w:rFonts w:ascii="Arial" w:hAnsi="Arial" w:cs="Arial"/>
                <w:sz w:val="16"/>
                <w:szCs w:val="16"/>
              </w:rPr>
            </w:pPr>
            <w:r w:rsidRPr="00432EE8">
              <w:rPr>
                <w:rFonts w:ascii="Arial" w:hAnsi="Arial" w:cs="Arial"/>
                <w:sz w:val="16"/>
                <w:szCs w:val="16"/>
              </w:rPr>
              <w:t xml:space="preserve">Uzasadnienie </w:t>
            </w:r>
          </w:p>
        </w:tc>
        <w:tc>
          <w:tcPr>
            <w:tcW w:w="3809" w:type="pct"/>
          </w:tcPr>
          <w:p w:rsidR="00432EE8" w:rsidRPr="00A64993" w:rsidRDefault="00432EE8" w:rsidP="00A64993">
            <w:pPr>
              <w:spacing w:after="0" w:line="240" w:lineRule="auto"/>
              <w:rPr>
                <w:rFonts w:ascii="Arial" w:eastAsia="Times New Roman" w:hAnsi="Arial" w:cs="Arial"/>
                <w:i/>
                <w:sz w:val="16"/>
                <w:szCs w:val="16"/>
                <w:highlight w:val="yellow"/>
                <w:lang w:eastAsia="pl-PL"/>
              </w:rPr>
            </w:pPr>
            <w:r w:rsidRPr="00C31784">
              <w:rPr>
                <w:rFonts w:ascii="Arial" w:eastAsia="Times New Roman" w:hAnsi="Arial" w:cs="Arial"/>
                <w:i/>
                <w:sz w:val="16"/>
                <w:szCs w:val="16"/>
                <w:lang w:eastAsia="pl-PL"/>
              </w:rPr>
              <w:t>(maksymalnie 2000 znaków</w:t>
            </w:r>
            <w:r w:rsidR="00A64993" w:rsidRPr="00C31784">
              <w:rPr>
                <w:rFonts w:ascii="Arial" w:eastAsia="Times New Roman" w:hAnsi="Arial" w:cs="Arial"/>
                <w:i/>
                <w:sz w:val="16"/>
                <w:szCs w:val="16"/>
                <w:lang w:eastAsia="pl-PL"/>
              </w:rPr>
              <w:t>)</w:t>
            </w:r>
          </w:p>
        </w:tc>
      </w:tr>
    </w:tbl>
    <w:p w:rsidR="00432EE8" w:rsidRDefault="00432EE8"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1C5DDB" w:rsidTr="00140A5E">
        <w:tc>
          <w:tcPr>
            <w:tcW w:w="5000" w:type="pct"/>
            <w:shd w:val="pct10" w:color="auto" w:fill="auto"/>
          </w:tcPr>
          <w:p w:rsidR="00E9554F" w:rsidRPr="001C5DDB" w:rsidRDefault="00E9554F">
            <w:pPr>
              <w:pStyle w:val="Bezodstpw"/>
              <w:jc w:val="both"/>
              <w:rPr>
                <w:rFonts w:ascii="Arial" w:hAnsi="Arial" w:cs="Arial"/>
                <w:sz w:val="16"/>
                <w:szCs w:val="16"/>
              </w:rPr>
            </w:pPr>
            <w:r w:rsidRPr="00E9554F">
              <w:rPr>
                <w:rFonts w:ascii="Arial" w:hAnsi="Arial" w:cs="Arial"/>
                <w:b/>
                <w:sz w:val="16"/>
                <w:szCs w:val="16"/>
              </w:rPr>
              <w:t xml:space="preserve">D.6.1. Czy projekt </w:t>
            </w:r>
            <w:r>
              <w:rPr>
                <w:rFonts w:ascii="Arial" w:hAnsi="Arial" w:cs="Arial"/>
                <w:b/>
                <w:sz w:val="16"/>
                <w:szCs w:val="16"/>
              </w:rPr>
              <w:t>jest ponadregionalny?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1C5DDB" w:rsidTr="007C638E">
        <w:tc>
          <w:tcPr>
            <w:tcW w:w="5000" w:type="pct"/>
          </w:tcPr>
          <w:p w:rsidR="00FB5AE6" w:rsidRPr="00432704" w:rsidRDefault="00FB5AE6" w:rsidP="00FB5AE6">
            <w:pPr>
              <w:spacing w:after="0"/>
              <w:jc w:val="both"/>
              <w:rPr>
                <w:rFonts w:ascii="Arial" w:hAnsi="Arial" w:cs="Arial"/>
                <w:bCs/>
                <w:i/>
                <w:iCs/>
                <w:sz w:val="16"/>
                <w:szCs w:val="16"/>
              </w:rPr>
            </w:pPr>
            <w:r w:rsidRPr="00432704">
              <w:rPr>
                <w:rFonts w:ascii="Arial" w:hAnsi="Arial" w:cs="Arial"/>
                <w:bCs/>
                <w:i/>
                <w:iCs/>
                <w:sz w:val="16"/>
                <w:szCs w:val="16"/>
              </w:rPr>
              <w:t>Punkt D.6.1. zostaje aktywowany w</w:t>
            </w:r>
            <w:r>
              <w:rPr>
                <w:rFonts w:ascii="Arial" w:hAnsi="Arial" w:cs="Arial"/>
                <w:b/>
                <w:bCs/>
                <w:i/>
                <w:iCs/>
                <w:sz w:val="20"/>
                <w:szCs w:val="20"/>
              </w:rPr>
              <w:t xml:space="preserve"> </w:t>
            </w:r>
            <w:r w:rsidRPr="00432704">
              <w:rPr>
                <w:rFonts w:ascii="Arial" w:hAnsi="Arial" w:cs="Arial"/>
                <w:bCs/>
                <w:i/>
                <w:iCs/>
                <w:sz w:val="16"/>
                <w:szCs w:val="16"/>
              </w:rPr>
              <w:t xml:space="preserve"> przypadku, gdy projekt powiązany jest ze Strategią Rozwoju Polski Zachodniej do roku 2020. Należy wówczas zaznaczyć, czy projekt ma charakter ponadregionalny oraz w przypadku wskazania opcji „Tak” wybrać właściwą odpowiedź, kierując się poniższymi wyjaśnieniami. </w:t>
            </w:r>
          </w:p>
          <w:p w:rsidR="00FB5AE6" w:rsidRPr="00432704" w:rsidRDefault="00FB5AE6" w:rsidP="00FD1EE5">
            <w:pPr>
              <w:numPr>
                <w:ilvl w:val="0"/>
                <w:numId w:val="8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ponadregionalne partnerstwo – Projekt realizowany jest w partnerstwie w rozumieniu art. 33 ustawy wdrożeniowej</w:t>
            </w:r>
            <w:r w:rsidRPr="00432704">
              <w:rPr>
                <w:rStyle w:val="Odwoaniedokomentarza"/>
                <w:rFonts w:ascii="Arial" w:hAnsi="Arial" w:cs="Arial"/>
                <w:bCs/>
              </w:rPr>
              <w:t> </w:t>
            </w:r>
            <w:r w:rsidRPr="00432704">
              <w:rPr>
                <w:rFonts w:ascii="Arial" w:hAnsi="Arial" w:cs="Arial"/>
                <w:bCs/>
                <w:i/>
                <w:iCs/>
                <w:sz w:val="16"/>
                <w:szCs w:val="16"/>
              </w:rPr>
              <w:t>, tj. partnerstwie utworzonym w celu realizacji projektu przez podmioty wnoszące do projektu zasoby ludzkie, organizacyjne, techniczne lub finansowe, realizujące wspólnie projekt na warunkach określonych w porozumieniu albo umowie o partnerstwie. Dodatkowo partnerzy projektu pochodzą z co najmniej dwóch różnych województw objętych tą samą strategią.</w:t>
            </w:r>
          </w:p>
          <w:p w:rsidR="00FB5AE6" w:rsidRPr="00432704" w:rsidRDefault="00FB5AE6" w:rsidP="00FD1EE5">
            <w:pPr>
              <w:numPr>
                <w:ilvl w:val="0"/>
                <w:numId w:val="8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ponadregionalny zasięg terytorialny – Projekt jest realizowany (lub częściowo realizowany) na terenie innego województwa objętego tą samą strategią ponadregionalną na podstawie art. 70 ust. 2 rozporządzenia ogólnego.</w:t>
            </w:r>
          </w:p>
          <w:p w:rsidR="00FB5AE6" w:rsidRPr="00432704" w:rsidRDefault="00FB5AE6" w:rsidP="00FD1EE5">
            <w:pPr>
              <w:numPr>
                <w:ilvl w:val="0"/>
                <w:numId w:val="8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ponadregionalna komplementarność – Wnioskodawcy projektów planowanych do realizacji wskazują w dokumentacjach aplikacyjnych uzupełniające się lub wspólne elementy, tzn. projekty są komplementarne i razem stanowić mają element większego przedsięwzięcia realizującego cele strategii ponadregionalnej (realizacja wyłącznie jednego projektu w tym zakresie nie posiada waloru ponadregionalności). Każdy z ww. projektów jest realizowany w innym województwie, przy czym województwa te są objęte jedną strategią ponadregionalną</w:t>
            </w:r>
            <w:r w:rsidRPr="00432704">
              <w:rPr>
                <w:rFonts w:ascii="Arial" w:hAnsi="Arial" w:cs="Arial"/>
                <w:bCs/>
                <w:sz w:val="16"/>
                <w:szCs w:val="16"/>
              </w:rPr>
              <w:t>.</w:t>
            </w:r>
          </w:p>
          <w:p w:rsidR="00FB5AE6" w:rsidRPr="00432704" w:rsidRDefault="00FB5AE6" w:rsidP="00FD1EE5">
            <w:pPr>
              <w:numPr>
                <w:ilvl w:val="0"/>
                <w:numId w:val="8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 xml:space="preserve">ponadregionalne – inne – Opcja do wyboru w przypadku, gdy z regulaminu </w:t>
            </w:r>
            <w:r w:rsidRPr="009114B4">
              <w:rPr>
                <w:rFonts w:ascii="Arial" w:hAnsi="Arial" w:cs="Arial"/>
                <w:bCs/>
                <w:i/>
                <w:iCs/>
                <w:sz w:val="16"/>
                <w:szCs w:val="16"/>
              </w:rPr>
              <w:t>nabor</w:t>
            </w:r>
            <w:r w:rsidRPr="00432704">
              <w:rPr>
                <w:rFonts w:ascii="Arial" w:hAnsi="Arial" w:cs="Arial"/>
                <w:bCs/>
                <w:i/>
                <w:iCs/>
                <w:sz w:val="16"/>
                <w:szCs w:val="16"/>
              </w:rPr>
              <w:t>u wynika, iż w ramach danego działania zastosowano inne mechanizmy wsparcia projektów powiązanych za strategiami ponadregionalnymi (np. preferencje punktowe).</w:t>
            </w:r>
          </w:p>
          <w:p w:rsidR="00E9554F" w:rsidRPr="00C31784" w:rsidRDefault="00FB5AE6" w:rsidP="00FB5AE6">
            <w:pPr>
              <w:spacing w:after="0" w:line="240" w:lineRule="auto"/>
              <w:jc w:val="both"/>
              <w:rPr>
                <w:rFonts w:ascii="Arial" w:hAnsi="Arial" w:cs="Arial"/>
                <w:i/>
                <w:sz w:val="16"/>
                <w:szCs w:val="16"/>
              </w:rPr>
            </w:pPr>
            <w:r w:rsidRPr="00432704">
              <w:rPr>
                <w:rFonts w:ascii="Arial" w:hAnsi="Arial" w:cs="Arial"/>
                <w:bCs/>
                <w:i/>
                <w:iCs/>
                <w:sz w:val="16"/>
                <w:szCs w:val="16"/>
              </w:rPr>
              <w:t>Wybór jednej z ww. opcji należy uzasadnić.</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tak</w:t>
            </w:r>
          </w:p>
        </w:tc>
      </w:tr>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nie</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Ponadregionalne partnerstwo</w:t>
            </w:r>
          </w:p>
        </w:tc>
      </w:tr>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Ponadregionalny zasięg terytorialny</w:t>
            </w:r>
          </w:p>
        </w:tc>
      </w:tr>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Ponadregionalna komplementarność</w:t>
            </w:r>
          </w:p>
        </w:tc>
      </w:tr>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Ponadregionalne - inne</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432EE8" w:rsidTr="00432EE8">
        <w:tc>
          <w:tcPr>
            <w:tcW w:w="1210" w:type="pct"/>
          </w:tcPr>
          <w:p w:rsidR="00432EE8" w:rsidRPr="00C31784" w:rsidRDefault="00432EE8" w:rsidP="0016653C">
            <w:pPr>
              <w:pStyle w:val="Bezodstpw"/>
              <w:jc w:val="both"/>
              <w:rPr>
                <w:rFonts w:ascii="Arial" w:hAnsi="Arial" w:cs="Arial"/>
                <w:sz w:val="16"/>
                <w:szCs w:val="16"/>
              </w:rPr>
            </w:pPr>
            <w:r w:rsidRPr="00C31784">
              <w:rPr>
                <w:rFonts w:ascii="Arial" w:hAnsi="Arial" w:cs="Arial"/>
                <w:sz w:val="16"/>
                <w:szCs w:val="16"/>
              </w:rPr>
              <w:t xml:space="preserve">Uzasadnienie </w:t>
            </w:r>
          </w:p>
        </w:tc>
        <w:tc>
          <w:tcPr>
            <w:tcW w:w="3790" w:type="pct"/>
          </w:tcPr>
          <w:p w:rsidR="00432EE8" w:rsidRPr="00C31784" w:rsidRDefault="00432EE8" w:rsidP="00A64993">
            <w:pPr>
              <w:pStyle w:val="Bezodstpw"/>
              <w:rPr>
                <w:rFonts w:ascii="Arial" w:hAnsi="Arial" w:cs="Arial"/>
                <w:i/>
                <w:sz w:val="16"/>
                <w:szCs w:val="16"/>
              </w:rPr>
            </w:pPr>
            <w:r w:rsidRPr="00C31784">
              <w:rPr>
                <w:rFonts w:ascii="Arial" w:hAnsi="Arial" w:cs="Arial"/>
                <w:i/>
                <w:sz w:val="16"/>
                <w:szCs w:val="16"/>
              </w:rPr>
              <w:t xml:space="preserve">(maksymalnie </w:t>
            </w:r>
            <w:r w:rsidR="00095515" w:rsidRPr="00C31784">
              <w:rPr>
                <w:rFonts w:ascii="Arial" w:hAnsi="Arial" w:cs="Arial"/>
                <w:i/>
                <w:sz w:val="16"/>
                <w:szCs w:val="16"/>
              </w:rPr>
              <w:t>1</w:t>
            </w:r>
            <w:r w:rsidRPr="00C31784">
              <w:rPr>
                <w:rFonts w:ascii="Arial" w:hAnsi="Arial" w:cs="Arial"/>
                <w:i/>
                <w:sz w:val="16"/>
                <w:szCs w:val="16"/>
              </w:rPr>
              <w:t>000 znaków)</w:t>
            </w:r>
          </w:p>
        </w:tc>
      </w:tr>
    </w:tbl>
    <w:p w:rsidR="00432EE8" w:rsidRDefault="00432EE8"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1C5DDB" w:rsidTr="00140A5E">
        <w:tc>
          <w:tcPr>
            <w:tcW w:w="5000" w:type="pct"/>
            <w:shd w:val="pct10" w:color="auto" w:fill="auto"/>
          </w:tcPr>
          <w:p w:rsidR="00E9554F" w:rsidRPr="001C5DDB" w:rsidRDefault="00E9554F" w:rsidP="007C638E">
            <w:pPr>
              <w:pStyle w:val="Bezodstpw"/>
              <w:jc w:val="both"/>
              <w:rPr>
                <w:rFonts w:ascii="Arial" w:hAnsi="Arial" w:cs="Arial"/>
                <w:sz w:val="16"/>
                <w:szCs w:val="16"/>
              </w:rPr>
            </w:pPr>
            <w:r w:rsidRPr="00E9554F">
              <w:rPr>
                <w:rFonts w:ascii="Arial" w:hAnsi="Arial" w:cs="Arial"/>
                <w:b/>
                <w:sz w:val="16"/>
                <w:szCs w:val="16"/>
              </w:rPr>
              <w:t>D.6.2. Powiązanie ze strategiami o zasięgu mniejszym niż 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0C5573" w:rsidRPr="001C5DDB" w:rsidTr="00B172C0">
        <w:trPr>
          <w:trHeight w:val="133"/>
        </w:trPr>
        <w:tc>
          <w:tcPr>
            <w:tcW w:w="5000" w:type="pct"/>
          </w:tcPr>
          <w:p w:rsidR="004D7EA4" w:rsidRPr="00332937" w:rsidRDefault="004D7EA4" w:rsidP="004D7EA4">
            <w:pPr>
              <w:spacing w:after="0" w:line="240" w:lineRule="auto"/>
              <w:contextualSpacing/>
              <w:rPr>
                <w:rFonts w:ascii="Arial" w:hAnsi="Arial" w:cs="Arial"/>
                <w:i/>
                <w:sz w:val="16"/>
                <w:szCs w:val="16"/>
              </w:rPr>
            </w:pPr>
            <w:r w:rsidRPr="00332937">
              <w:rPr>
                <w:rFonts w:ascii="Arial" w:hAnsi="Arial" w:cs="Arial"/>
                <w:i/>
                <w:sz w:val="16"/>
                <w:szCs w:val="16"/>
              </w:rPr>
              <w:t>Należy odnieść cele projektu do dokumentów strategicznych o zasięgu mniejszym niż regionalny (lista słownikowa), a następnie opisać powiązania w polu „Uzasadnienie”.</w:t>
            </w:r>
          </w:p>
          <w:p w:rsidR="004D7EA4" w:rsidRPr="00332937" w:rsidRDefault="004D7EA4" w:rsidP="004D7EA4">
            <w:pPr>
              <w:spacing w:after="0" w:line="240" w:lineRule="auto"/>
              <w:contextualSpacing/>
              <w:rPr>
                <w:rFonts w:ascii="Arial" w:eastAsia="MyriadPro-Regular" w:hAnsi="Arial" w:cs="Arial"/>
                <w:i/>
                <w:sz w:val="16"/>
                <w:szCs w:val="16"/>
                <w:lang w:eastAsia="pl-PL"/>
              </w:rPr>
            </w:pPr>
            <w:r w:rsidRPr="00332937">
              <w:rPr>
                <w:rFonts w:ascii="Arial" w:hAnsi="Arial" w:cs="Arial"/>
                <w:i/>
                <w:sz w:val="16"/>
                <w:szCs w:val="16"/>
              </w:rPr>
              <w:t>Należy mieć na uwadze, iż w Działaniu 2.</w:t>
            </w:r>
            <w:r w:rsidR="00F66696">
              <w:rPr>
                <w:rFonts w:ascii="Arial" w:hAnsi="Arial" w:cs="Arial"/>
                <w:i/>
                <w:sz w:val="16"/>
                <w:szCs w:val="16"/>
              </w:rPr>
              <w:t>3</w:t>
            </w:r>
            <w:r w:rsidR="0062498E" w:rsidRPr="00332937">
              <w:rPr>
                <w:rFonts w:ascii="Arial" w:hAnsi="Arial" w:cs="Arial"/>
                <w:i/>
                <w:sz w:val="16"/>
                <w:szCs w:val="16"/>
              </w:rPr>
              <w:t>.</w:t>
            </w:r>
            <w:r w:rsidRPr="00332937">
              <w:rPr>
                <w:rFonts w:ascii="Arial" w:hAnsi="Arial" w:cs="Arial"/>
                <w:i/>
                <w:sz w:val="16"/>
                <w:szCs w:val="16"/>
              </w:rPr>
              <w:t xml:space="preserve"> w ramach niniejszego </w:t>
            </w:r>
            <w:r w:rsidR="0062498E" w:rsidRPr="00332937">
              <w:rPr>
                <w:rFonts w:ascii="Arial" w:hAnsi="Arial" w:cs="Arial"/>
                <w:i/>
                <w:sz w:val="16"/>
                <w:szCs w:val="16"/>
              </w:rPr>
              <w:t xml:space="preserve">naboru </w:t>
            </w:r>
            <w:r w:rsidRPr="00332937">
              <w:rPr>
                <w:rFonts w:ascii="Arial" w:eastAsia="MyriadPro-Regular" w:hAnsi="Arial" w:cs="Arial"/>
                <w:i/>
                <w:sz w:val="16"/>
                <w:szCs w:val="16"/>
                <w:lang w:eastAsia="pl-PL"/>
              </w:rPr>
              <w:t>wsparcie możliwe jest dla działań podejmowanych na obszarach, dla których stworzony został:</w:t>
            </w:r>
          </w:p>
          <w:p w:rsidR="004D7EA4" w:rsidRPr="00332937" w:rsidRDefault="004D7EA4" w:rsidP="00FD1EE5">
            <w:pPr>
              <w:pStyle w:val="Akapitzlist"/>
              <w:numPr>
                <w:ilvl w:val="0"/>
                <w:numId w:val="69"/>
              </w:numPr>
              <w:spacing w:after="0" w:line="240" w:lineRule="auto"/>
              <w:ind w:left="284" w:hanging="284"/>
              <w:rPr>
                <w:rFonts w:ascii="Arial" w:eastAsia="MyriadPro-Regular" w:hAnsi="Arial" w:cs="Arial"/>
                <w:i/>
                <w:sz w:val="16"/>
                <w:szCs w:val="16"/>
                <w:lang w:eastAsia="pl-PL"/>
              </w:rPr>
            </w:pPr>
            <w:r w:rsidRPr="00332937">
              <w:rPr>
                <w:rFonts w:ascii="Arial" w:eastAsia="MyriadPro-Regular" w:hAnsi="Arial" w:cs="Arial"/>
                <w:i/>
                <w:sz w:val="16"/>
                <w:szCs w:val="16"/>
                <w:lang w:eastAsia="pl-PL"/>
              </w:rPr>
              <w:t xml:space="preserve">w przypadku projektów typu 1 i 2 </w:t>
            </w:r>
            <w:r w:rsidRPr="00332937">
              <w:rPr>
                <w:lang w:eastAsia="pl-PL"/>
              </w:rPr>
              <w:sym w:font="Symbol" w:char="F02D"/>
            </w:r>
            <w:r w:rsidRPr="00332937">
              <w:rPr>
                <w:rFonts w:ascii="Arial" w:eastAsia="MyriadPro-Regular" w:hAnsi="Arial" w:cs="Arial"/>
                <w:i/>
                <w:sz w:val="16"/>
                <w:szCs w:val="16"/>
                <w:lang w:eastAsia="pl-PL"/>
              </w:rPr>
              <w:t xml:space="preserve"> Plan Gospodarki Niskoemisyjnej oraz Plan Zrównoważonej Mobilności Miejskiej, jako osobny</w:t>
            </w:r>
            <w:r w:rsidRPr="00332937">
              <w:rPr>
                <w:rFonts w:ascii="Arial" w:hAnsi="Arial" w:cs="Arial"/>
                <w:i/>
                <w:sz w:val="16"/>
                <w:szCs w:val="16"/>
              </w:rPr>
              <w:t xml:space="preserve"> </w:t>
            </w:r>
            <w:r w:rsidRPr="00332937">
              <w:rPr>
                <w:rFonts w:ascii="Arial" w:eastAsia="MyriadPro-Regular" w:hAnsi="Arial" w:cs="Arial"/>
                <w:i/>
                <w:sz w:val="16"/>
                <w:szCs w:val="16"/>
                <w:lang w:eastAsia="pl-PL"/>
              </w:rPr>
              <w:t>dokument lub jako element Planu Gospodarki Niskoemisyjnej bądź innego dokumentu strategicznego</w:t>
            </w:r>
          </w:p>
          <w:p w:rsidR="004D7EA4" w:rsidRPr="00332937" w:rsidRDefault="004D7EA4" w:rsidP="00FD1EE5">
            <w:pPr>
              <w:pStyle w:val="Akapitzlist"/>
              <w:numPr>
                <w:ilvl w:val="0"/>
                <w:numId w:val="69"/>
              </w:numPr>
              <w:spacing w:after="0" w:line="240" w:lineRule="auto"/>
              <w:ind w:left="284" w:hanging="284"/>
              <w:rPr>
                <w:rFonts w:ascii="Arial" w:eastAsia="MyriadPro-Regular" w:hAnsi="Arial" w:cs="Arial"/>
                <w:i/>
                <w:sz w:val="16"/>
                <w:szCs w:val="16"/>
                <w:lang w:eastAsia="pl-PL"/>
              </w:rPr>
            </w:pPr>
            <w:r w:rsidRPr="00332937">
              <w:rPr>
                <w:rFonts w:ascii="Arial" w:eastAsia="MyriadPro-Regular" w:hAnsi="Arial" w:cs="Arial"/>
                <w:i/>
                <w:sz w:val="16"/>
                <w:szCs w:val="16"/>
                <w:lang w:eastAsia="pl-PL"/>
              </w:rPr>
              <w:t xml:space="preserve">w przypadku projektów typu 3a </w:t>
            </w:r>
            <w:r w:rsidRPr="00332937">
              <w:rPr>
                <w:lang w:eastAsia="pl-PL"/>
              </w:rPr>
              <w:sym w:font="Symbol" w:char="F02D"/>
            </w:r>
            <w:r w:rsidRPr="00332937">
              <w:rPr>
                <w:rFonts w:ascii="Arial" w:eastAsia="MyriadPro-Regular" w:hAnsi="Arial" w:cs="Arial"/>
                <w:i/>
                <w:sz w:val="16"/>
                <w:szCs w:val="16"/>
                <w:lang w:eastAsia="pl-PL"/>
              </w:rPr>
              <w:t xml:space="preserve"> Plan Gospodarki Niskoemisyjnej,</w:t>
            </w:r>
          </w:p>
          <w:p w:rsidR="004D7EA4" w:rsidRPr="00332937" w:rsidRDefault="004D7EA4" w:rsidP="00FD1EE5">
            <w:pPr>
              <w:pStyle w:val="Akapitzlist"/>
              <w:numPr>
                <w:ilvl w:val="0"/>
                <w:numId w:val="69"/>
              </w:numPr>
              <w:spacing w:after="0" w:line="240" w:lineRule="auto"/>
              <w:ind w:left="284" w:hanging="284"/>
              <w:rPr>
                <w:rFonts w:ascii="Arial" w:eastAsia="MyriadPro-Regular" w:hAnsi="Arial" w:cs="Arial"/>
                <w:i/>
                <w:sz w:val="16"/>
                <w:szCs w:val="16"/>
                <w:lang w:eastAsia="pl-PL"/>
              </w:rPr>
            </w:pPr>
            <w:r w:rsidRPr="00332937">
              <w:rPr>
                <w:rFonts w:ascii="Arial" w:eastAsia="MyriadPro-Regular" w:hAnsi="Arial" w:cs="Arial"/>
                <w:i/>
                <w:sz w:val="16"/>
                <w:szCs w:val="16"/>
                <w:lang w:eastAsia="pl-PL"/>
              </w:rPr>
              <w:t xml:space="preserve">w przypadku projektów typu 3b </w:t>
            </w:r>
            <w:r w:rsidRPr="00332937">
              <w:rPr>
                <w:lang w:eastAsia="pl-PL"/>
              </w:rPr>
              <w:sym w:font="Symbol" w:char="F02D"/>
            </w:r>
            <w:r w:rsidRPr="00332937">
              <w:rPr>
                <w:lang w:eastAsia="pl-PL"/>
              </w:rPr>
              <w:t xml:space="preserve"> </w:t>
            </w:r>
            <w:r w:rsidRPr="00332937">
              <w:rPr>
                <w:rFonts w:ascii="Arial" w:hAnsi="Arial" w:cs="Arial"/>
                <w:i/>
                <w:sz w:val="16"/>
                <w:lang w:eastAsia="pl-PL"/>
              </w:rPr>
              <w:t>nie dotyczy</w:t>
            </w:r>
            <w:r w:rsidR="000B009F" w:rsidRPr="00332937">
              <w:rPr>
                <w:rFonts w:ascii="Arial" w:hAnsi="Arial" w:cs="Arial"/>
                <w:i/>
                <w:sz w:val="16"/>
                <w:lang w:eastAsia="pl-PL"/>
              </w:rPr>
              <w:t>.</w:t>
            </w:r>
          </w:p>
          <w:p w:rsidR="00DF4D97" w:rsidRPr="004D7EA4" w:rsidRDefault="004D7EA4" w:rsidP="004D7EA4">
            <w:pPr>
              <w:pStyle w:val="Bezodstpw"/>
              <w:contextualSpacing/>
              <w:jc w:val="both"/>
              <w:rPr>
                <w:rFonts w:ascii="Arial" w:hAnsi="Arial" w:cs="Arial"/>
                <w:sz w:val="16"/>
                <w:szCs w:val="16"/>
              </w:rPr>
            </w:pPr>
            <w:r w:rsidRPr="00332937">
              <w:rPr>
                <w:rFonts w:ascii="Arial" w:hAnsi="Arial" w:cs="Arial"/>
                <w:i/>
                <w:sz w:val="16"/>
                <w:szCs w:val="16"/>
              </w:rPr>
              <w:t xml:space="preserve">W uzasadnieniu należy podać link do strony internetowej, na której znajduje się </w:t>
            </w:r>
            <w:r w:rsidR="00132E29">
              <w:rPr>
                <w:rFonts w:ascii="Arial" w:eastAsia="MyriadPro-Regular" w:hAnsi="Arial" w:cs="Arial"/>
                <w:i/>
                <w:sz w:val="16"/>
                <w:szCs w:val="16"/>
              </w:rPr>
              <w:t>Plan</w:t>
            </w:r>
            <w:r w:rsidRPr="00332937">
              <w:rPr>
                <w:rFonts w:ascii="Arial" w:eastAsia="MyriadPro-Regular" w:hAnsi="Arial" w:cs="Arial"/>
                <w:i/>
                <w:sz w:val="16"/>
                <w:szCs w:val="16"/>
              </w:rPr>
              <w:t xml:space="preserve"> Gospodarki Niskoemisyjnej/Plan Zrównoważonej Mobilności Miejskiej</w:t>
            </w:r>
            <w:r w:rsidRPr="00332937">
              <w:rPr>
                <w:rFonts w:ascii="Arial" w:hAnsi="Arial" w:cs="Arial"/>
                <w:i/>
                <w:sz w:val="16"/>
                <w:szCs w:val="16"/>
              </w:rPr>
              <w:t xml:space="preserve"> oraz odpowiedni numer strony dokumentu, gdzie znajdzie się odniesienie do planowanej inwestycji.</w:t>
            </w:r>
          </w:p>
        </w:tc>
      </w:tr>
    </w:tbl>
    <w:p w:rsidR="004D7EA4" w:rsidRDefault="004D7EA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lastRenderedPageBreak/>
              <w:t>Brak powiązania </w:t>
            </w:r>
          </w:p>
        </w:tc>
      </w:tr>
      <w:tr w:rsidR="00E9554F" w:rsidRPr="00E9554F" w:rsidTr="007C638E">
        <w:tc>
          <w:tcPr>
            <w:tcW w:w="5000" w:type="pct"/>
            <w:shd w:val="clear" w:color="auto" w:fill="auto"/>
          </w:tcPr>
          <w:p w:rsidR="00E9554F"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Strategia rozwoju gminy </w:t>
            </w:r>
          </w:p>
        </w:tc>
      </w:tr>
      <w:tr w:rsidR="00E9554F" w:rsidRPr="00E9554F" w:rsidTr="007C638E">
        <w:tc>
          <w:tcPr>
            <w:tcW w:w="5000" w:type="pct"/>
            <w:shd w:val="clear" w:color="auto" w:fill="auto"/>
          </w:tcPr>
          <w:p w:rsidR="00E9554F"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Strategia rozwoju powiatu </w:t>
            </w:r>
          </w:p>
        </w:tc>
      </w:tr>
      <w:tr w:rsidR="00E9554F" w:rsidRPr="00E9554F" w:rsidTr="007C638E">
        <w:tc>
          <w:tcPr>
            <w:tcW w:w="5000" w:type="pct"/>
            <w:shd w:val="clear" w:color="auto" w:fill="auto"/>
          </w:tcPr>
          <w:p w:rsidR="00E9554F"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 xml:space="preserve">Lokalna Strategia Rozwoju (LGD/LGR)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Sektorowa strategia (program) regionalna/y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Strategia rozwoju przedsiębiorstwa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Plan ochrony (plan zadań ochronnych)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Plan gospodarowania wodami w dorzeczach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Plan zarządzania ryzykiem powodziowym </w:t>
            </w:r>
          </w:p>
        </w:tc>
      </w:tr>
      <w:tr w:rsidR="00432EE8" w:rsidRPr="00E9554F" w:rsidTr="007C638E">
        <w:tc>
          <w:tcPr>
            <w:tcW w:w="5000" w:type="pct"/>
            <w:shd w:val="clear" w:color="auto" w:fill="auto"/>
          </w:tcPr>
          <w:p w:rsidR="00432EE8" w:rsidRPr="00CB06F4" w:rsidRDefault="00432EE8" w:rsidP="0012156E">
            <w:pPr>
              <w:pStyle w:val="Bezodstpw"/>
              <w:numPr>
                <w:ilvl w:val="0"/>
                <w:numId w:val="10"/>
              </w:numPr>
              <w:rPr>
                <w:rFonts w:ascii="Arial" w:hAnsi="Arial" w:cs="Arial"/>
                <w:sz w:val="16"/>
                <w:szCs w:val="16"/>
              </w:rPr>
            </w:pPr>
            <w:r w:rsidRPr="00432EE8">
              <w:rPr>
                <w:rFonts w:ascii="Arial" w:hAnsi="Arial" w:cs="Arial"/>
                <w:sz w:val="16"/>
                <w:szCs w:val="16"/>
              </w:rPr>
              <w:t>Plan Gospodarki Niskoemisyjnej</w:t>
            </w:r>
          </w:p>
        </w:tc>
      </w:tr>
      <w:tr w:rsidR="00432EE8" w:rsidRPr="00E9554F" w:rsidTr="007C638E">
        <w:tc>
          <w:tcPr>
            <w:tcW w:w="5000" w:type="pct"/>
            <w:shd w:val="clear" w:color="auto" w:fill="auto"/>
          </w:tcPr>
          <w:p w:rsidR="00432EE8" w:rsidRPr="00432EE8" w:rsidRDefault="00432EE8" w:rsidP="0012156E">
            <w:pPr>
              <w:pStyle w:val="Bezodstpw"/>
              <w:numPr>
                <w:ilvl w:val="0"/>
                <w:numId w:val="10"/>
              </w:numPr>
              <w:rPr>
                <w:rFonts w:ascii="Arial" w:hAnsi="Arial" w:cs="Arial"/>
                <w:sz w:val="16"/>
                <w:szCs w:val="16"/>
              </w:rPr>
            </w:pPr>
            <w:r>
              <w:rPr>
                <w:rFonts w:ascii="Arial" w:hAnsi="Arial" w:cs="Arial"/>
                <w:sz w:val="16"/>
                <w:szCs w:val="16"/>
              </w:rPr>
              <w:t>Plan Zrównoważonej Mobilności Miejskiej</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432EE8" w:rsidTr="00432EE8">
        <w:tc>
          <w:tcPr>
            <w:tcW w:w="1210" w:type="pct"/>
          </w:tcPr>
          <w:p w:rsidR="00432EE8" w:rsidRPr="00C31784" w:rsidRDefault="00432EE8" w:rsidP="0016653C">
            <w:pPr>
              <w:pStyle w:val="Bezodstpw"/>
              <w:jc w:val="both"/>
              <w:rPr>
                <w:rFonts w:ascii="Arial" w:hAnsi="Arial" w:cs="Arial"/>
                <w:sz w:val="16"/>
                <w:szCs w:val="16"/>
              </w:rPr>
            </w:pPr>
            <w:r w:rsidRPr="00C31784">
              <w:rPr>
                <w:rFonts w:ascii="Arial" w:hAnsi="Arial" w:cs="Arial"/>
                <w:sz w:val="16"/>
                <w:szCs w:val="16"/>
              </w:rPr>
              <w:t xml:space="preserve">Uzasadnienie </w:t>
            </w:r>
          </w:p>
        </w:tc>
        <w:tc>
          <w:tcPr>
            <w:tcW w:w="3790" w:type="pct"/>
          </w:tcPr>
          <w:p w:rsidR="00432EE8" w:rsidRPr="00C31784" w:rsidRDefault="00432EE8" w:rsidP="00A64993">
            <w:pPr>
              <w:spacing w:after="0" w:line="240" w:lineRule="auto"/>
              <w:rPr>
                <w:rFonts w:ascii="Arial" w:eastAsia="Times New Roman" w:hAnsi="Arial" w:cs="Arial"/>
                <w:i/>
                <w:sz w:val="16"/>
                <w:szCs w:val="16"/>
                <w:lang w:eastAsia="pl-PL"/>
              </w:rPr>
            </w:pPr>
            <w:r w:rsidRPr="00C31784">
              <w:rPr>
                <w:rFonts w:ascii="Arial" w:eastAsia="Times New Roman" w:hAnsi="Arial" w:cs="Arial"/>
                <w:i/>
                <w:sz w:val="16"/>
                <w:szCs w:val="16"/>
                <w:lang w:eastAsia="pl-PL"/>
              </w:rPr>
              <w:t xml:space="preserve">(maksymalnie </w:t>
            </w:r>
            <w:r w:rsidR="00095515" w:rsidRPr="00C31784">
              <w:rPr>
                <w:rFonts w:ascii="Arial" w:eastAsia="Times New Roman" w:hAnsi="Arial" w:cs="Arial"/>
                <w:i/>
                <w:sz w:val="16"/>
                <w:szCs w:val="16"/>
                <w:lang w:eastAsia="pl-PL"/>
              </w:rPr>
              <w:t>1</w:t>
            </w:r>
            <w:r w:rsidRPr="00C31784">
              <w:rPr>
                <w:rFonts w:ascii="Arial" w:eastAsia="Times New Roman" w:hAnsi="Arial" w:cs="Arial"/>
                <w:i/>
                <w:sz w:val="16"/>
                <w:szCs w:val="16"/>
                <w:lang w:eastAsia="pl-PL"/>
              </w:rPr>
              <w:t>000 znaków)</w:t>
            </w:r>
          </w:p>
        </w:tc>
      </w:tr>
    </w:tbl>
    <w:p w:rsidR="00432EE8" w:rsidRPr="001C5DDB" w:rsidRDefault="00432EE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C6718" w:rsidRPr="001C5DDB" w:rsidTr="0038258A">
        <w:trPr>
          <w:trHeight w:val="37"/>
        </w:trPr>
        <w:tc>
          <w:tcPr>
            <w:tcW w:w="5000" w:type="pct"/>
            <w:shd w:val="pct10" w:color="auto" w:fill="auto"/>
          </w:tcPr>
          <w:p w:rsidR="000C6718" w:rsidRPr="001C5DDB" w:rsidRDefault="000C6718" w:rsidP="00FA1E9F">
            <w:pPr>
              <w:autoSpaceDE w:val="0"/>
              <w:autoSpaceDN w:val="0"/>
              <w:adjustRightInd w:val="0"/>
              <w:spacing w:after="0" w:line="240" w:lineRule="auto"/>
              <w:rPr>
                <w:rFonts w:ascii="Arial" w:hAnsi="Arial" w:cs="Arial"/>
                <w:sz w:val="16"/>
                <w:szCs w:val="16"/>
                <w:lang w:eastAsia="pl-PL"/>
              </w:rPr>
            </w:pPr>
            <w:r w:rsidRPr="001C5DDB">
              <w:rPr>
                <w:rFonts w:ascii="Arial" w:hAnsi="Arial" w:cs="Arial"/>
                <w:b/>
                <w:sz w:val="16"/>
                <w:szCs w:val="16"/>
                <w:lang w:eastAsia="pl-PL"/>
              </w:rPr>
              <w:t>D.7. Zgodność z właściwymi politykami i zasadami wspólnotowymi</w:t>
            </w:r>
          </w:p>
        </w:tc>
      </w:tr>
    </w:tbl>
    <w:p w:rsidR="00E66FE8" w:rsidRPr="001C5DDB" w:rsidRDefault="00E66FE8"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3A0368" w:rsidRPr="001C5DDB" w:rsidTr="0038258A">
        <w:tc>
          <w:tcPr>
            <w:tcW w:w="5000" w:type="pct"/>
          </w:tcPr>
          <w:p w:rsidR="003A0368" w:rsidRPr="00C31784" w:rsidRDefault="003A0368" w:rsidP="00FA1E9F">
            <w:pPr>
              <w:spacing w:after="0" w:line="240" w:lineRule="auto"/>
              <w:jc w:val="both"/>
              <w:rPr>
                <w:rFonts w:ascii="Arial" w:hAnsi="Arial" w:cs="Arial"/>
                <w:i/>
                <w:sz w:val="16"/>
                <w:szCs w:val="16"/>
              </w:rPr>
            </w:pPr>
            <w:r w:rsidRPr="00C31784">
              <w:rPr>
                <w:rFonts w:ascii="Arial" w:hAnsi="Arial" w:cs="Arial"/>
                <w:i/>
                <w:sz w:val="16"/>
                <w:szCs w:val="16"/>
              </w:rPr>
              <w:t xml:space="preserve">Przed rozpoczęciem realizacji projektu </w:t>
            </w:r>
            <w:r w:rsidR="00CB06F4" w:rsidRPr="00C31784">
              <w:rPr>
                <w:rFonts w:ascii="Arial" w:hAnsi="Arial" w:cs="Arial"/>
                <w:i/>
                <w:sz w:val="16"/>
                <w:szCs w:val="16"/>
              </w:rPr>
              <w:t xml:space="preserve">oraz wypełnianiem poniższych sekcji </w:t>
            </w:r>
            <w:r w:rsidRPr="00C31784">
              <w:rPr>
                <w:rFonts w:ascii="Arial" w:hAnsi="Arial" w:cs="Arial"/>
                <w:i/>
                <w:sz w:val="16"/>
                <w:szCs w:val="16"/>
              </w:rPr>
              <w:t>IZ RPO WZ zaleca zapoznanie się z treścią Wytycznych Ministra Infrastruktury i Rozwoju w zakresie realizacji zasady równości szans i niedyskryminacji, w tym dostępności dla osób z niepełnosprawnościami oraz zasady ró</w:t>
            </w:r>
            <w:r w:rsidR="0038258A" w:rsidRPr="00C31784">
              <w:rPr>
                <w:rFonts w:ascii="Arial" w:hAnsi="Arial" w:cs="Arial"/>
                <w:i/>
                <w:sz w:val="16"/>
                <w:szCs w:val="16"/>
              </w:rPr>
              <w:t xml:space="preserve">wności szans kobiet i mężczyzn </w:t>
            </w:r>
            <w:r w:rsidRPr="00C31784">
              <w:rPr>
                <w:rFonts w:ascii="Arial" w:hAnsi="Arial" w:cs="Arial"/>
                <w:i/>
                <w:sz w:val="16"/>
                <w:szCs w:val="16"/>
              </w:rPr>
              <w:t>w ramach funduszy unijnych na lata 2014-2020</w:t>
            </w:r>
            <w:r w:rsidR="00CB06F4" w:rsidRPr="00C31784">
              <w:rPr>
                <w:rFonts w:ascii="Arial" w:hAnsi="Arial" w:cs="Arial"/>
                <w:i/>
                <w:sz w:val="16"/>
                <w:szCs w:val="16"/>
              </w:rPr>
              <w:t xml:space="preserve"> z dnia </w:t>
            </w:r>
            <w:r w:rsidR="00807C19" w:rsidRPr="00C31784">
              <w:rPr>
                <w:rFonts w:ascii="Arial" w:hAnsi="Arial" w:cs="Arial"/>
                <w:i/>
                <w:sz w:val="16"/>
                <w:szCs w:val="16"/>
              </w:rPr>
              <w:t>8 maja 2015 r.</w:t>
            </w:r>
          </w:p>
        </w:tc>
      </w:tr>
    </w:tbl>
    <w:p w:rsidR="003A0368" w:rsidRPr="001C5DDB" w:rsidRDefault="003A0368"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3A0368" w:rsidRPr="001C5DDB" w:rsidTr="00140A5E">
        <w:tc>
          <w:tcPr>
            <w:tcW w:w="5000" w:type="pct"/>
            <w:shd w:val="pct10" w:color="auto" w:fill="auto"/>
          </w:tcPr>
          <w:p w:rsidR="003A0368" w:rsidRPr="001C5DDB" w:rsidRDefault="003A0368" w:rsidP="00FA1E9F">
            <w:pPr>
              <w:pStyle w:val="Bezodstpw"/>
              <w:jc w:val="both"/>
              <w:rPr>
                <w:rFonts w:ascii="Arial" w:hAnsi="Arial" w:cs="Arial"/>
                <w:sz w:val="16"/>
                <w:szCs w:val="16"/>
              </w:rPr>
            </w:pPr>
            <w:r w:rsidRPr="001C5DDB">
              <w:rPr>
                <w:rFonts w:ascii="Arial" w:hAnsi="Arial" w:cs="Arial"/>
                <w:b/>
                <w:sz w:val="16"/>
                <w:szCs w:val="16"/>
              </w:rPr>
              <w:t>D.7.1. Kluczowe zasady i polityki wspólnotowe</w:t>
            </w:r>
          </w:p>
        </w:tc>
      </w:tr>
    </w:tbl>
    <w:p w:rsidR="000C6718" w:rsidRPr="001C5DDB" w:rsidRDefault="000C6718" w:rsidP="00FA1E9F">
      <w:pPr>
        <w:pStyle w:val="Bezodstpw"/>
        <w:jc w:val="both"/>
        <w:rPr>
          <w:rFonts w:ascii="Arial" w:hAnsi="Arial" w:cs="Arial"/>
          <w:sz w:val="16"/>
          <w:szCs w:val="16"/>
        </w:rPr>
      </w:pPr>
    </w:p>
    <w:tbl>
      <w:tblPr>
        <w:tblStyle w:val="Tabela-Siatka"/>
        <w:tblW w:w="5000" w:type="pct"/>
        <w:tblLook w:val="04A0"/>
      </w:tblPr>
      <w:tblGrid>
        <w:gridCol w:w="9429"/>
      </w:tblGrid>
      <w:tr w:rsidR="005145CE" w:rsidRPr="001C5DDB" w:rsidTr="0038258A">
        <w:tc>
          <w:tcPr>
            <w:tcW w:w="5000" w:type="pct"/>
          </w:tcPr>
          <w:p w:rsidR="005145CE" w:rsidRPr="00C31784" w:rsidRDefault="005145CE" w:rsidP="00FA1E9F">
            <w:pPr>
              <w:pStyle w:val="Bezodstpw"/>
              <w:jc w:val="both"/>
              <w:rPr>
                <w:rFonts w:ascii="Arial" w:hAnsi="Arial" w:cs="Arial"/>
                <w:sz w:val="16"/>
                <w:szCs w:val="16"/>
              </w:rPr>
            </w:pPr>
            <w:r w:rsidRPr="00C31784">
              <w:rPr>
                <w:rFonts w:ascii="Arial" w:hAnsi="Arial" w:cs="Arial"/>
                <w:i/>
                <w:sz w:val="16"/>
                <w:szCs w:val="16"/>
              </w:rPr>
              <w:t>Należy</w:t>
            </w:r>
            <w:r w:rsidR="001C5DDB" w:rsidRPr="00C31784">
              <w:rPr>
                <w:rFonts w:ascii="Arial" w:hAnsi="Arial" w:cs="Arial"/>
                <w:i/>
                <w:sz w:val="16"/>
                <w:szCs w:val="16"/>
              </w:rPr>
              <w:t xml:space="preserve"> wskazać</w:t>
            </w:r>
            <w:r w:rsidR="00BF2C16">
              <w:rPr>
                <w:rFonts w:ascii="Arial" w:hAnsi="Arial" w:cs="Arial"/>
                <w:i/>
                <w:sz w:val="16"/>
                <w:szCs w:val="16"/>
              </w:rPr>
              <w:t>,</w:t>
            </w:r>
            <w:r w:rsidR="001C5DDB" w:rsidRPr="00C31784">
              <w:rPr>
                <w:rFonts w:ascii="Arial" w:hAnsi="Arial" w:cs="Arial"/>
                <w:i/>
                <w:sz w:val="16"/>
                <w:szCs w:val="16"/>
              </w:rPr>
              <w:t xml:space="preserve"> w jakim stopniu projekt jest zgodny z niżej wskazanymi zasadami i politykami wspólnotowymi. </w:t>
            </w:r>
          </w:p>
        </w:tc>
      </w:tr>
    </w:tbl>
    <w:p w:rsidR="001C5DDB"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DE2F75" w:rsidTr="00140A5E">
        <w:tc>
          <w:tcPr>
            <w:tcW w:w="5000" w:type="pct"/>
            <w:shd w:val="pct10" w:color="auto" w:fill="auto"/>
          </w:tcPr>
          <w:p w:rsidR="00CB06F4" w:rsidRPr="00567113" w:rsidRDefault="00CB06F4" w:rsidP="00807C19">
            <w:pPr>
              <w:spacing w:after="0" w:line="240" w:lineRule="auto"/>
              <w:jc w:val="both"/>
              <w:rPr>
                <w:rFonts w:ascii="Arial" w:hAnsi="Arial" w:cs="Arial"/>
                <w:b/>
                <w:sz w:val="16"/>
                <w:szCs w:val="16"/>
              </w:rPr>
            </w:pPr>
            <w:r w:rsidRPr="00567113">
              <w:rPr>
                <w:rFonts w:ascii="Arial" w:hAnsi="Arial" w:cs="Arial"/>
                <w:b/>
                <w:sz w:val="16"/>
                <w:szCs w:val="16"/>
              </w:rPr>
              <w:t xml:space="preserve">Zasada promowania i realizacji zasady równości szans i niedyskryminacji, w tym m.in. </w:t>
            </w:r>
            <w:r w:rsidR="00C31784">
              <w:rPr>
                <w:rFonts w:ascii="Arial" w:hAnsi="Arial" w:cs="Arial"/>
                <w:b/>
                <w:sz w:val="16"/>
                <w:szCs w:val="16"/>
              </w:rPr>
              <w:t xml:space="preserve">budowanie infrastruktury </w:t>
            </w:r>
            <w:r w:rsidR="00C31784">
              <w:rPr>
                <w:rFonts w:ascii="Arial" w:hAnsi="Arial" w:cs="Arial"/>
                <w:b/>
                <w:sz w:val="16"/>
                <w:szCs w:val="16"/>
              </w:rPr>
              <w:br/>
              <w:t xml:space="preserve">w zgodzie </w:t>
            </w:r>
            <w:r w:rsidRPr="00567113">
              <w:rPr>
                <w:rFonts w:ascii="Arial" w:hAnsi="Arial" w:cs="Arial"/>
                <w:b/>
                <w:sz w:val="16"/>
                <w:szCs w:val="16"/>
              </w:rPr>
              <w:t>z zasadą uniwersalnego projektowania</w:t>
            </w:r>
          </w:p>
        </w:tc>
      </w:tr>
    </w:tbl>
    <w:p w:rsidR="00CB06F4"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CB06F4" w:rsidRPr="00CB06F4" w:rsidTr="00CB06F4">
        <w:tc>
          <w:tcPr>
            <w:tcW w:w="5000" w:type="pct"/>
            <w:shd w:val="clear" w:color="auto" w:fill="auto"/>
          </w:tcPr>
          <w:p w:rsidR="00CB06F4" w:rsidRPr="00CB06F4" w:rsidRDefault="00CB06F4" w:rsidP="0012156E">
            <w:pPr>
              <w:pStyle w:val="Bezodstpw"/>
              <w:numPr>
                <w:ilvl w:val="0"/>
                <w:numId w:val="10"/>
              </w:numPr>
              <w:rPr>
                <w:rFonts w:ascii="Arial" w:hAnsi="Arial" w:cs="Arial"/>
                <w:sz w:val="16"/>
                <w:szCs w:val="16"/>
              </w:rPr>
            </w:pPr>
            <w:r w:rsidRPr="00CB06F4">
              <w:rPr>
                <w:rFonts w:ascii="Arial" w:hAnsi="Arial" w:cs="Arial"/>
                <w:sz w:val="16"/>
                <w:szCs w:val="16"/>
              </w:rPr>
              <w:t>zgodny</w:t>
            </w:r>
          </w:p>
        </w:tc>
      </w:tr>
      <w:tr w:rsidR="00CB06F4" w:rsidRPr="00CB06F4" w:rsidTr="00CB06F4">
        <w:tc>
          <w:tcPr>
            <w:tcW w:w="5000" w:type="pct"/>
            <w:shd w:val="clear" w:color="auto" w:fill="auto"/>
          </w:tcPr>
          <w:p w:rsidR="00CB06F4" w:rsidRPr="00CB06F4" w:rsidRDefault="00CB06F4" w:rsidP="0012156E">
            <w:pPr>
              <w:pStyle w:val="Bezodstpw"/>
              <w:numPr>
                <w:ilvl w:val="0"/>
                <w:numId w:val="10"/>
              </w:numPr>
              <w:rPr>
                <w:rFonts w:ascii="Arial" w:hAnsi="Arial" w:cs="Arial"/>
                <w:sz w:val="16"/>
                <w:szCs w:val="16"/>
              </w:rPr>
            </w:pPr>
            <w:r w:rsidRPr="00CB06F4">
              <w:rPr>
                <w:rFonts w:ascii="Arial" w:hAnsi="Arial" w:cs="Arial"/>
                <w:sz w:val="16"/>
                <w:szCs w:val="16"/>
              </w:rPr>
              <w:t>neutralny</w:t>
            </w:r>
          </w:p>
        </w:tc>
      </w:tr>
      <w:tr w:rsidR="00CB06F4" w:rsidRPr="00CB06F4" w:rsidTr="00CB06F4">
        <w:tc>
          <w:tcPr>
            <w:tcW w:w="5000" w:type="pct"/>
            <w:shd w:val="clear" w:color="auto" w:fill="auto"/>
          </w:tcPr>
          <w:p w:rsidR="00CB06F4" w:rsidRPr="00CB06F4" w:rsidRDefault="00CB06F4" w:rsidP="0012156E">
            <w:pPr>
              <w:pStyle w:val="Bezodstpw"/>
              <w:numPr>
                <w:ilvl w:val="0"/>
                <w:numId w:val="10"/>
              </w:numPr>
              <w:rPr>
                <w:rFonts w:ascii="Arial" w:hAnsi="Arial" w:cs="Arial"/>
                <w:sz w:val="16"/>
                <w:szCs w:val="16"/>
              </w:rPr>
            </w:pPr>
            <w:r w:rsidRPr="00CB06F4">
              <w:rPr>
                <w:rFonts w:ascii="Arial" w:hAnsi="Arial" w:cs="Arial"/>
                <w:sz w:val="16"/>
                <w:szCs w:val="16"/>
              </w:rPr>
              <w:t>niezgodny</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C5DDB" w:rsidRPr="00DE2F75" w:rsidTr="00140A5E">
        <w:tc>
          <w:tcPr>
            <w:tcW w:w="5000" w:type="pct"/>
            <w:shd w:val="pct10" w:color="auto" w:fill="auto"/>
          </w:tcPr>
          <w:p w:rsidR="001C5DDB" w:rsidRPr="00567113" w:rsidRDefault="001C5DDB" w:rsidP="00FA1E9F">
            <w:pPr>
              <w:spacing w:after="0" w:line="240" w:lineRule="auto"/>
              <w:rPr>
                <w:rFonts w:ascii="Arial" w:hAnsi="Arial" w:cs="Arial"/>
                <w:b/>
                <w:sz w:val="16"/>
                <w:szCs w:val="16"/>
              </w:rPr>
            </w:pPr>
            <w:r w:rsidRPr="00567113">
              <w:rPr>
                <w:rFonts w:ascii="Arial" w:hAnsi="Arial" w:cs="Arial"/>
                <w:b/>
                <w:sz w:val="16"/>
                <w:szCs w:val="16"/>
              </w:rPr>
              <w:t>Zasada zrównoważonego rozwoju</w:t>
            </w:r>
          </w:p>
        </w:tc>
      </w:tr>
    </w:tbl>
    <w:p w:rsidR="001C5DDB"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6E9C" w:rsidRPr="002F6E9C" w:rsidTr="004D7F89">
        <w:tc>
          <w:tcPr>
            <w:tcW w:w="5000" w:type="pct"/>
            <w:shd w:val="clear" w:color="auto" w:fill="auto"/>
          </w:tcPr>
          <w:p w:rsidR="002F6E9C" w:rsidRPr="00CB06F4" w:rsidRDefault="002F6E9C" w:rsidP="0012156E">
            <w:pPr>
              <w:pStyle w:val="Bezodstpw"/>
              <w:numPr>
                <w:ilvl w:val="0"/>
                <w:numId w:val="10"/>
              </w:numPr>
              <w:jc w:val="both"/>
              <w:rPr>
                <w:rFonts w:ascii="Arial" w:hAnsi="Arial" w:cs="Arial"/>
                <w:sz w:val="16"/>
                <w:szCs w:val="16"/>
              </w:rPr>
            </w:pPr>
            <w:r w:rsidRPr="00CB06F4">
              <w:rPr>
                <w:rFonts w:ascii="Arial" w:hAnsi="Arial" w:cs="Arial"/>
                <w:sz w:val="16"/>
                <w:szCs w:val="16"/>
              </w:rPr>
              <w:t>zgodny</w:t>
            </w:r>
          </w:p>
        </w:tc>
      </w:tr>
      <w:tr w:rsidR="002F6E9C" w:rsidRPr="002F6E9C" w:rsidTr="004D7F89">
        <w:tc>
          <w:tcPr>
            <w:tcW w:w="5000" w:type="pct"/>
            <w:shd w:val="clear" w:color="auto" w:fill="auto"/>
          </w:tcPr>
          <w:p w:rsidR="002F6E9C" w:rsidRPr="00CB06F4" w:rsidRDefault="002F6E9C" w:rsidP="0012156E">
            <w:pPr>
              <w:pStyle w:val="Bezodstpw"/>
              <w:numPr>
                <w:ilvl w:val="0"/>
                <w:numId w:val="10"/>
              </w:numPr>
              <w:jc w:val="both"/>
              <w:rPr>
                <w:rFonts w:ascii="Arial" w:hAnsi="Arial" w:cs="Arial"/>
                <w:sz w:val="16"/>
                <w:szCs w:val="16"/>
              </w:rPr>
            </w:pPr>
            <w:r w:rsidRPr="00CB06F4">
              <w:rPr>
                <w:rFonts w:ascii="Arial" w:hAnsi="Arial" w:cs="Arial"/>
                <w:sz w:val="16"/>
                <w:szCs w:val="16"/>
              </w:rPr>
              <w:t>neutralny</w:t>
            </w:r>
          </w:p>
        </w:tc>
      </w:tr>
      <w:tr w:rsidR="002F6E9C" w:rsidRPr="002F6E9C" w:rsidTr="004D7F89">
        <w:tc>
          <w:tcPr>
            <w:tcW w:w="5000" w:type="pct"/>
            <w:shd w:val="clear" w:color="auto" w:fill="auto"/>
          </w:tcPr>
          <w:p w:rsidR="002F6E9C" w:rsidRPr="00CB06F4" w:rsidRDefault="002F6E9C" w:rsidP="0012156E">
            <w:pPr>
              <w:pStyle w:val="Bezodstpw"/>
              <w:numPr>
                <w:ilvl w:val="0"/>
                <w:numId w:val="10"/>
              </w:numPr>
              <w:jc w:val="both"/>
              <w:rPr>
                <w:rFonts w:ascii="Arial" w:hAnsi="Arial" w:cs="Arial"/>
                <w:sz w:val="16"/>
                <w:szCs w:val="16"/>
              </w:rPr>
            </w:pPr>
            <w:r w:rsidRPr="00CB06F4">
              <w:rPr>
                <w:rFonts w:ascii="Arial" w:hAnsi="Arial" w:cs="Arial"/>
                <w:sz w:val="16"/>
                <w:szCs w:val="16"/>
              </w:rPr>
              <w:t>niezgodny</w:t>
            </w:r>
          </w:p>
        </w:tc>
      </w:tr>
    </w:tbl>
    <w:p w:rsidR="002F6E9C" w:rsidRDefault="002F6E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336"/>
      </w:tblGrid>
      <w:tr w:rsidR="002F6E9C" w:rsidRPr="00DE2F75" w:rsidTr="00567113">
        <w:tc>
          <w:tcPr>
            <w:tcW w:w="1110" w:type="pct"/>
            <w:shd w:val="clear" w:color="auto" w:fill="auto"/>
          </w:tcPr>
          <w:p w:rsidR="002F6E9C" w:rsidRPr="002F6E9C" w:rsidRDefault="002F6E9C" w:rsidP="00FA1E9F">
            <w:pPr>
              <w:spacing w:after="0" w:line="240" w:lineRule="auto"/>
              <w:rPr>
                <w:rFonts w:ascii="Arial" w:hAnsi="Arial" w:cs="Arial"/>
                <w:i/>
                <w:sz w:val="16"/>
                <w:szCs w:val="16"/>
              </w:rPr>
            </w:pPr>
            <w:r w:rsidRPr="00DE2F75">
              <w:rPr>
                <w:rFonts w:ascii="Arial" w:hAnsi="Arial" w:cs="Arial"/>
                <w:sz w:val="16"/>
                <w:szCs w:val="16"/>
              </w:rPr>
              <w:t>Uza</w:t>
            </w:r>
            <w:r>
              <w:rPr>
                <w:rFonts w:ascii="Arial" w:hAnsi="Arial" w:cs="Arial"/>
                <w:sz w:val="16"/>
                <w:szCs w:val="16"/>
              </w:rPr>
              <w:t>sadnienie</w:t>
            </w:r>
            <w:r w:rsidR="00095515" w:rsidRPr="00095515">
              <w:t xml:space="preserve"> </w:t>
            </w:r>
            <w:r w:rsidR="00095515" w:rsidRPr="00095515">
              <w:rPr>
                <w:rFonts w:ascii="Arial" w:hAnsi="Arial" w:cs="Arial"/>
                <w:sz w:val="16"/>
                <w:szCs w:val="16"/>
              </w:rPr>
              <w:t>wybranych polityk</w:t>
            </w:r>
          </w:p>
        </w:tc>
        <w:tc>
          <w:tcPr>
            <w:tcW w:w="3890" w:type="pct"/>
            <w:shd w:val="clear" w:color="auto" w:fill="auto"/>
          </w:tcPr>
          <w:p w:rsidR="002F6E9C" w:rsidRPr="002F6E9C" w:rsidRDefault="002F6E9C" w:rsidP="00807C19">
            <w:pPr>
              <w:spacing w:after="0" w:line="240" w:lineRule="auto"/>
              <w:jc w:val="both"/>
              <w:rPr>
                <w:rFonts w:ascii="Arial" w:hAnsi="Arial" w:cs="Arial"/>
                <w:i/>
                <w:sz w:val="16"/>
                <w:szCs w:val="16"/>
              </w:rPr>
            </w:pPr>
            <w:r w:rsidRPr="00C31784">
              <w:rPr>
                <w:rFonts w:ascii="Arial" w:hAnsi="Arial" w:cs="Arial"/>
                <w:i/>
                <w:sz w:val="16"/>
                <w:szCs w:val="16"/>
              </w:rPr>
              <w:t>Wnioskodawca zobligowany jest do przedstawienia uzasadnie</w:t>
            </w:r>
            <w:r w:rsidR="005B6654" w:rsidRPr="00C31784">
              <w:rPr>
                <w:rFonts w:ascii="Arial" w:hAnsi="Arial" w:cs="Arial"/>
                <w:i/>
                <w:sz w:val="16"/>
                <w:szCs w:val="16"/>
              </w:rPr>
              <w:t xml:space="preserve">nia w odniesieniu do wszystkich </w:t>
            </w:r>
            <w:r w:rsidRPr="00C31784">
              <w:rPr>
                <w:rFonts w:ascii="Arial" w:hAnsi="Arial" w:cs="Arial"/>
                <w:i/>
                <w:sz w:val="16"/>
                <w:szCs w:val="16"/>
              </w:rPr>
              <w:t>zasad i polityk wspólnotowych wskazanych powyżej.</w:t>
            </w:r>
          </w:p>
        </w:tc>
      </w:tr>
    </w:tbl>
    <w:p w:rsidR="001C5DDB" w:rsidRPr="001C5DDB" w:rsidRDefault="001C5DDB"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3A0368" w:rsidRPr="001C5DDB" w:rsidTr="00C31784">
        <w:tc>
          <w:tcPr>
            <w:tcW w:w="2471" w:type="pct"/>
            <w:shd w:val="pct10" w:color="auto" w:fill="auto"/>
          </w:tcPr>
          <w:p w:rsidR="003A0368" w:rsidRPr="001C5DDB" w:rsidRDefault="003A0368" w:rsidP="00FA1E9F">
            <w:pPr>
              <w:spacing w:after="0" w:line="240" w:lineRule="auto"/>
              <w:jc w:val="both"/>
              <w:rPr>
                <w:rFonts w:ascii="Arial" w:hAnsi="Arial" w:cs="Arial"/>
                <w:b/>
                <w:sz w:val="16"/>
                <w:szCs w:val="16"/>
              </w:rPr>
            </w:pPr>
            <w:r w:rsidRPr="001C5DDB">
              <w:rPr>
                <w:rFonts w:ascii="Arial" w:hAnsi="Arial" w:cs="Arial"/>
                <w:b/>
                <w:sz w:val="16"/>
                <w:szCs w:val="16"/>
              </w:rPr>
              <w:t xml:space="preserve">D.7.2. Dostępność projektu, w szczególności dla osób </w:t>
            </w:r>
            <w:r w:rsidR="001675A8">
              <w:rPr>
                <w:rFonts w:ascii="Arial" w:hAnsi="Arial" w:cs="Arial"/>
                <w:b/>
                <w:sz w:val="16"/>
                <w:szCs w:val="16"/>
              </w:rPr>
              <w:br/>
            </w:r>
            <w:r w:rsidRPr="001C5DDB">
              <w:rPr>
                <w:rFonts w:ascii="Arial" w:hAnsi="Arial" w:cs="Arial"/>
                <w:b/>
                <w:sz w:val="16"/>
                <w:szCs w:val="16"/>
              </w:rPr>
              <w:t>z niepełnosprawnościami</w:t>
            </w:r>
          </w:p>
        </w:tc>
        <w:tc>
          <w:tcPr>
            <w:tcW w:w="2529" w:type="pct"/>
            <w:shd w:val="clear" w:color="auto" w:fill="auto"/>
          </w:tcPr>
          <w:p w:rsidR="003A0368" w:rsidRPr="00C31784" w:rsidRDefault="003A0368" w:rsidP="00FA1E9F">
            <w:pPr>
              <w:spacing w:after="0" w:line="240" w:lineRule="auto"/>
              <w:jc w:val="both"/>
              <w:rPr>
                <w:rFonts w:ascii="Arial" w:hAnsi="Arial" w:cs="Arial"/>
                <w:b/>
                <w:i/>
                <w:sz w:val="16"/>
                <w:szCs w:val="16"/>
              </w:rPr>
            </w:pPr>
            <w:r w:rsidRPr="00C31784">
              <w:rPr>
                <w:rFonts w:ascii="Arial" w:hAnsi="Arial" w:cs="Arial"/>
                <w:i/>
                <w:sz w:val="16"/>
                <w:szCs w:val="16"/>
              </w:rPr>
              <w:t xml:space="preserve">Należy opisać czy projekt jest dostępny dla osób </w:t>
            </w:r>
            <w:r w:rsidR="00D553CE" w:rsidRPr="00C31784">
              <w:rPr>
                <w:rFonts w:ascii="Arial" w:hAnsi="Arial" w:cs="Arial"/>
                <w:i/>
                <w:sz w:val="16"/>
                <w:szCs w:val="16"/>
              </w:rPr>
              <w:br/>
            </w:r>
            <w:r w:rsidRPr="00C31784">
              <w:rPr>
                <w:rFonts w:ascii="Arial" w:hAnsi="Arial" w:cs="Arial"/>
                <w:i/>
                <w:sz w:val="16"/>
                <w:szCs w:val="16"/>
              </w:rPr>
              <w:t>z niepełnosprawnościami.</w:t>
            </w:r>
          </w:p>
        </w:tc>
      </w:tr>
    </w:tbl>
    <w:p w:rsidR="00F60C8E" w:rsidRDefault="00F60C8E"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32EE8" w:rsidRPr="001C5DDB" w:rsidTr="0016653C">
        <w:trPr>
          <w:trHeight w:val="37"/>
        </w:trPr>
        <w:tc>
          <w:tcPr>
            <w:tcW w:w="5000" w:type="pct"/>
            <w:shd w:val="pct10" w:color="auto" w:fill="auto"/>
          </w:tcPr>
          <w:p w:rsidR="00432EE8" w:rsidRPr="001C5DDB" w:rsidRDefault="00567113" w:rsidP="0016653C">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D.8. </w:t>
            </w:r>
            <w:r w:rsidRPr="00567113">
              <w:rPr>
                <w:rFonts w:ascii="Arial" w:hAnsi="Arial" w:cs="Arial"/>
                <w:b/>
                <w:color w:val="000000"/>
                <w:sz w:val="16"/>
                <w:szCs w:val="16"/>
                <w:lang w:eastAsia="pl-PL"/>
              </w:rPr>
              <w:t>Czy projekt jest realizowany w formule "zaprojektuj i wybuduj"?</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0" w:type="auto"/>
        <w:tblLook w:val="04A0"/>
      </w:tblPr>
      <w:tblGrid>
        <w:gridCol w:w="9353"/>
      </w:tblGrid>
      <w:tr w:rsidR="00ED06B5" w:rsidTr="00ED06B5">
        <w:tc>
          <w:tcPr>
            <w:tcW w:w="9353" w:type="dxa"/>
          </w:tcPr>
          <w:p w:rsidR="00476757" w:rsidRPr="00476757" w:rsidRDefault="008B79E6" w:rsidP="00ED06B5">
            <w:pPr>
              <w:pStyle w:val="Default"/>
              <w:jc w:val="both"/>
              <w:rPr>
                <w:rFonts w:ascii="Arial" w:hAnsi="Arial" w:cs="Arial"/>
                <w:i/>
                <w:iCs/>
                <w:sz w:val="12"/>
                <w:szCs w:val="16"/>
              </w:rPr>
            </w:pPr>
            <w:r>
              <w:rPr>
                <w:rFonts w:ascii="Arial" w:hAnsi="Arial" w:cs="Arial"/>
                <w:i/>
                <w:sz w:val="16"/>
                <w:szCs w:val="20"/>
              </w:rPr>
              <w:t>W ramach Działania 2.</w:t>
            </w:r>
            <w:r w:rsidR="005D2F8B">
              <w:rPr>
                <w:rFonts w:ascii="Arial" w:hAnsi="Arial" w:cs="Arial"/>
                <w:i/>
                <w:sz w:val="16"/>
                <w:szCs w:val="20"/>
              </w:rPr>
              <w:t>3</w:t>
            </w:r>
            <w:r>
              <w:rPr>
                <w:rFonts w:ascii="Arial" w:hAnsi="Arial" w:cs="Arial"/>
                <w:i/>
                <w:sz w:val="16"/>
                <w:szCs w:val="20"/>
              </w:rPr>
              <w:t xml:space="preserve"> </w:t>
            </w:r>
            <w:r w:rsidR="00476757" w:rsidRPr="007B7B43">
              <w:rPr>
                <w:rFonts w:ascii="Arial" w:hAnsi="Arial" w:cs="Arial"/>
                <w:i/>
                <w:sz w:val="16"/>
                <w:szCs w:val="20"/>
              </w:rPr>
              <w:t xml:space="preserve">przewiduje się możliwość realizacji projektu w formule „zaprojektuj i wybuduj” jedynie dla projektów </w:t>
            </w:r>
            <w:r>
              <w:rPr>
                <w:rFonts w:ascii="Arial" w:hAnsi="Arial" w:cs="Arial"/>
                <w:i/>
                <w:sz w:val="16"/>
                <w:szCs w:val="20"/>
              </w:rPr>
              <w:br/>
            </w:r>
            <w:r w:rsidR="00476757" w:rsidRPr="007B7B43">
              <w:rPr>
                <w:rFonts w:ascii="Arial" w:hAnsi="Arial" w:cs="Arial"/>
                <w:i/>
                <w:sz w:val="16"/>
                <w:szCs w:val="20"/>
              </w:rPr>
              <w:t>w ramach typu 1</w:t>
            </w:r>
            <w:r w:rsidR="000C1447">
              <w:rPr>
                <w:rFonts w:ascii="Arial" w:hAnsi="Arial" w:cs="Arial"/>
                <w:i/>
                <w:sz w:val="16"/>
                <w:szCs w:val="20"/>
              </w:rPr>
              <w:t xml:space="preserve"> i 2</w:t>
            </w:r>
            <w:r w:rsidR="00476757" w:rsidRPr="007B7B43">
              <w:rPr>
                <w:rFonts w:ascii="Arial" w:hAnsi="Arial" w:cs="Arial"/>
                <w:i/>
                <w:sz w:val="16"/>
                <w:szCs w:val="20"/>
              </w:rPr>
              <w:t>.</w:t>
            </w:r>
          </w:p>
          <w:p w:rsidR="00476757" w:rsidRDefault="00476757" w:rsidP="00ED06B5">
            <w:pPr>
              <w:pStyle w:val="Default"/>
              <w:jc w:val="both"/>
              <w:rPr>
                <w:rFonts w:ascii="Arial" w:hAnsi="Arial" w:cs="Arial"/>
                <w:i/>
                <w:iCs/>
                <w:sz w:val="16"/>
                <w:szCs w:val="16"/>
              </w:rPr>
            </w:pPr>
          </w:p>
          <w:p w:rsidR="00ED06B5" w:rsidRPr="00ED06B5" w:rsidRDefault="00ED06B5" w:rsidP="00ED06B5">
            <w:pPr>
              <w:pStyle w:val="Default"/>
              <w:jc w:val="both"/>
              <w:rPr>
                <w:rFonts w:ascii="Arial" w:hAnsi="Arial" w:cs="Arial"/>
                <w:sz w:val="16"/>
                <w:szCs w:val="16"/>
              </w:rPr>
            </w:pPr>
            <w:r w:rsidRPr="00ED06B5">
              <w:rPr>
                <w:rFonts w:ascii="Arial" w:hAnsi="Arial" w:cs="Arial"/>
                <w:i/>
                <w:iCs/>
                <w:sz w:val="16"/>
                <w:szCs w:val="16"/>
              </w:rPr>
              <w:t xml:space="preserve">Należy wybrać właściwą opcję („Tak”, „Nie”, „W całości”, „Częściowo”) oraz w przypadku zaznaczenia opcji „Częściowo” wypełnić pole opisowe D.8.1 – Opis. </w:t>
            </w:r>
          </w:p>
          <w:p w:rsidR="00ED06B5" w:rsidRDefault="00ED06B5" w:rsidP="00ED06B5">
            <w:pPr>
              <w:pStyle w:val="Default"/>
              <w:jc w:val="both"/>
              <w:rPr>
                <w:rFonts w:ascii="Arial" w:hAnsi="Arial" w:cs="Arial"/>
                <w:i/>
                <w:iCs/>
                <w:sz w:val="16"/>
                <w:szCs w:val="16"/>
              </w:rPr>
            </w:pPr>
          </w:p>
          <w:p w:rsidR="00ED06B5" w:rsidRPr="00ED06B5" w:rsidRDefault="00ED06B5" w:rsidP="00ED06B5">
            <w:pPr>
              <w:pStyle w:val="Default"/>
              <w:jc w:val="both"/>
              <w:rPr>
                <w:rFonts w:ascii="Arial" w:hAnsi="Arial" w:cs="Arial"/>
                <w:sz w:val="16"/>
                <w:szCs w:val="16"/>
              </w:rPr>
            </w:pPr>
            <w:r w:rsidRPr="00ED06B5">
              <w:rPr>
                <w:rFonts w:ascii="Arial" w:hAnsi="Arial" w:cs="Arial"/>
                <w:i/>
                <w:iCs/>
                <w:sz w:val="16"/>
                <w:szCs w:val="16"/>
              </w:rPr>
              <w:t xml:space="preserve">Formuła „zaprojektuj i wybuduj” znajduje zastosowanie, gdy zamawiający nie dysponuje szczegółowymi opracowaniami koncepcyjnymi odnoszącymi się do planowanej inwestycji na roboty budowlane. </w:t>
            </w:r>
          </w:p>
          <w:p w:rsidR="00ED06B5" w:rsidRPr="00ED06B5" w:rsidRDefault="00ED06B5" w:rsidP="00ED06B5">
            <w:pPr>
              <w:pStyle w:val="Default"/>
              <w:jc w:val="both"/>
              <w:rPr>
                <w:rFonts w:ascii="Arial" w:hAnsi="Arial" w:cs="Arial"/>
                <w:sz w:val="16"/>
                <w:szCs w:val="16"/>
              </w:rPr>
            </w:pPr>
            <w:r w:rsidRPr="00ED06B5">
              <w:rPr>
                <w:rFonts w:ascii="Arial" w:hAnsi="Arial" w:cs="Arial"/>
                <w:i/>
                <w:iCs/>
                <w:sz w:val="16"/>
                <w:szCs w:val="16"/>
              </w:rPr>
              <w:t xml:space="preserve">W przeciwieństwie do realizacji inwestycji w </w:t>
            </w:r>
            <w:r w:rsidR="00FB72D5">
              <w:rPr>
                <w:rFonts w:ascii="Arial" w:hAnsi="Arial" w:cs="Arial"/>
                <w:i/>
                <w:iCs/>
                <w:sz w:val="16"/>
                <w:szCs w:val="16"/>
              </w:rPr>
              <w:t>formule</w:t>
            </w:r>
            <w:r w:rsidRPr="00ED06B5">
              <w:rPr>
                <w:rFonts w:ascii="Arial" w:hAnsi="Arial" w:cs="Arial"/>
                <w:i/>
                <w:iCs/>
                <w:sz w:val="16"/>
                <w:szCs w:val="16"/>
              </w:rPr>
              <w:t xml:space="preserve"> „</w:t>
            </w:r>
            <w:r w:rsidR="00FB72D5">
              <w:rPr>
                <w:rFonts w:ascii="Arial" w:hAnsi="Arial" w:cs="Arial"/>
                <w:i/>
                <w:iCs/>
                <w:sz w:val="16"/>
                <w:szCs w:val="16"/>
              </w:rPr>
              <w:t>wybuduj</w:t>
            </w:r>
            <w:r w:rsidRPr="00ED06B5">
              <w:rPr>
                <w:rFonts w:ascii="Arial" w:hAnsi="Arial" w:cs="Arial"/>
                <w:i/>
                <w:iCs/>
                <w:sz w:val="16"/>
                <w:szCs w:val="16"/>
              </w:rPr>
              <w:t>”</w:t>
            </w:r>
            <w:r w:rsidR="00BF2C16">
              <w:rPr>
                <w:rFonts w:ascii="Arial" w:hAnsi="Arial" w:cs="Arial"/>
                <w:i/>
                <w:iCs/>
                <w:sz w:val="16"/>
                <w:szCs w:val="16"/>
              </w:rPr>
              <w:t>,</w:t>
            </w:r>
            <w:r w:rsidRPr="00ED06B5">
              <w:rPr>
                <w:rFonts w:ascii="Arial" w:hAnsi="Arial" w:cs="Arial"/>
                <w:i/>
                <w:iCs/>
                <w:sz w:val="16"/>
                <w:szCs w:val="16"/>
              </w:rPr>
              <w:t xml:space="preserve"> gdzie wykonawca zamówienia realizuje roboty według dostarczonego przez zamawiającego projektu, w systemie „zaprojektuj i wybuduj” w pierwszej kolejności na zlecenie zamawiającego opracowany jest jedynie wstępny projekt inwestycji (tzw. Program Funkcjonalno-Użytkowy). Stosownie do treści art. 31 ust. 2 i 3 ustawy Pzp, jeżeli przedmiotem zamówienia jest zaprojektowanie i wykonanie robót budowlanych, zamawiający opisuje przedmiot zamówienia za pomocą pr</w:t>
            </w:r>
            <w:r w:rsidR="0051397F">
              <w:rPr>
                <w:rFonts w:ascii="Arial" w:hAnsi="Arial" w:cs="Arial"/>
                <w:i/>
                <w:iCs/>
                <w:sz w:val="16"/>
                <w:szCs w:val="16"/>
              </w:rPr>
              <w:t xml:space="preserve">ogramu funkcjonalno-użytkowego. </w:t>
            </w:r>
            <w:r w:rsidRPr="00ED06B5">
              <w:rPr>
                <w:rFonts w:ascii="Arial" w:hAnsi="Arial" w:cs="Arial"/>
                <w:i/>
                <w:iCs/>
                <w:sz w:val="16"/>
                <w:szCs w:val="16"/>
              </w:rPr>
              <w:t xml:space="preserve">Program funkcjonalno-użytkowy obejmuje opis zadania budowlanego, w którym podaje się przeznaczenie ukończonych robót budowlanych oraz stawiane im wymagania techniczne, ekonomiczne, architektoniczne, materiałowe i funkcjonalne. </w:t>
            </w:r>
          </w:p>
          <w:p w:rsidR="00ED06B5" w:rsidRDefault="00ED06B5" w:rsidP="00ED06B5">
            <w:pPr>
              <w:spacing w:after="0" w:line="240" w:lineRule="auto"/>
              <w:jc w:val="both"/>
              <w:rPr>
                <w:rFonts w:ascii="Arial" w:hAnsi="Arial" w:cs="Arial"/>
                <w:color w:val="FF0000"/>
                <w:sz w:val="16"/>
                <w:szCs w:val="16"/>
              </w:rPr>
            </w:pPr>
            <w:r w:rsidRPr="00ED06B5">
              <w:rPr>
                <w:rFonts w:ascii="Arial" w:hAnsi="Arial" w:cs="Arial"/>
                <w:i/>
                <w:iCs/>
                <w:sz w:val="16"/>
                <w:szCs w:val="16"/>
              </w:rPr>
              <w:t>Na powyżej wskazanej podstawie, opracowywana jest dokumentacja przetargowa dotyczącą wyłonienia wykonawcy robót budowlanych w formule ”zaprojektuj i wybuduj”. Następnie w wyniku postępowania przetargowego wyłaniany jest wykonawca zamówienia, który sporządza projekt budowlany, uzyskuje pozwolenie na budowę a późnej realizuje roboty według wykonanego przez siebie projektu.</w:t>
            </w:r>
            <w:r>
              <w:rPr>
                <w:i/>
                <w:iCs/>
                <w:sz w:val="16"/>
                <w:szCs w:val="16"/>
              </w:rPr>
              <w:t xml:space="preserve"> </w:t>
            </w:r>
          </w:p>
        </w:tc>
      </w:tr>
    </w:tbl>
    <w:p w:rsidR="00ED06B5" w:rsidRDefault="00ED06B5"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567113">
        <w:tc>
          <w:tcPr>
            <w:tcW w:w="5000" w:type="pct"/>
          </w:tcPr>
          <w:p w:rsidR="00567113" w:rsidRPr="00567113" w:rsidRDefault="00567113" w:rsidP="0012156E">
            <w:pPr>
              <w:pStyle w:val="Akapitzlist"/>
              <w:numPr>
                <w:ilvl w:val="0"/>
                <w:numId w:val="41"/>
              </w:numPr>
              <w:spacing w:after="0" w:line="240" w:lineRule="auto"/>
              <w:jc w:val="both"/>
              <w:rPr>
                <w:rFonts w:ascii="Arial" w:hAnsi="Arial" w:cs="Arial"/>
                <w:sz w:val="16"/>
                <w:szCs w:val="16"/>
              </w:rPr>
            </w:pPr>
            <w:r w:rsidRPr="00567113">
              <w:rPr>
                <w:rFonts w:ascii="Arial" w:hAnsi="Arial" w:cs="Arial"/>
                <w:sz w:val="16"/>
                <w:szCs w:val="16"/>
              </w:rPr>
              <w:t>Tak</w:t>
            </w:r>
          </w:p>
          <w:p w:rsidR="00567113" w:rsidRPr="00567113" w:rsidRDefault="00567113" w:rsidP="0012156E">
            <w:pPr>
              <w:pStyle w:val="Akapitzlist"/>
              <w:numPr>
                <w:ilvl w:val="0"/>
                <w:numId w:val="41"/>
              </w:numPr>
              <w:spacing w:after="0" w:line="240" w:lineRule="auto"/>
              <w:jc w:val="both"/>
              <w:rPr>
                <w:rFonts w:ascii="Arial" w:hAnsi="Arial" w:cs="Arial"/>
                <w:color w:val="FF0000"/>
                <w:sz w:val="16"/>
                <w:szCs w:val="16"/>
              </w:rPr>
            </w:pPr>
            <w:r w:rsidRPr="00567113">
              <w:rPr>
                <w:rFonts w:ascii="Arial" w:hAnsi="Arial" w:cs="Arial"/>
                <w:sz w:val="16"/>
                <w:szCs w:val="16"/>
              </w:rPr>
              <w:t>Nie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16653C">
        <w:tc>
          <w:tcPr>
            <w:tcW w:w="5000" w:type="pct"/>
          </w:tcPr>
          <w:p w:rsidR="00567113" w:rsidRPr="00567113" w:rsidRDefault="00567113" w:rsidP="0012156E">
            <w:pPr>
              <w:pStyle w:val="Akapitzlist"/>
              <w:numPr>
                <w:ilvl w:val="0"/>
                <w:numId w:val="41"/>
              </w:numPr>
              <w:spacing w:after="0" w:line="240" w:lineRule="auto"/>
              <w:jc w:val="both"/>
              <w:rPr>
                <w:rFonts w:ascii="Arial" w:hAnsi="Arial" w:cs="Arial"/>
                <w:sz w:val="16"/>
                <w:szCs w:val="16"/>
              </w:rPr>
            </w:pPr>
            <w:r>
              <w:rPr>
                <w:rFonts w:ascii="Arial" w:hAnsi="Arial" w:cs="Arial"/>
                <w:sz w:val="16"/>
                <w:szCs w:val="16"/>
              </w:rPr>
              <w:t>W całości</w:t>
            </w:r>
          </w:p>
          <w:p w:rsidR="00567113" w:rsidRPr="00567113" w:rsidRDefault="00567113" w:rsidP="0012156E">
            <w:pPr>
              <w:pStyle w:val="Akapitzlist"/>
              <w:numPr>
                <w:ilvl w:val="0"/>
                <w:numId w:val="41"/>
              </w:numPr>
              <w:spacing w:after="0" w:line="240" w:lineRule="auto"/>
              <w:jc w:val="both"/>
              <w:rPr>
                <w:rFonts w:ascii="Arial" w:hAnsi="Arial" w:cs="Arial"/>
                <w:color w:val="FF0000"/>
                <w:sz w:val="16"/>
                <w:szCs w:val="16"/>
              </w:rPr>
            </w:pPr>
            <w:r>
              <w:rPr>
                <w:rFonts w:ascii="Arial" w:hAnsi="Arial" w:cs="Arial"/>
                <w:sz w:val="16"/>
                <w:szCs w:val="16"/>
              </w:rPr>
              <w:lastRenderedPageBreak/>
              <w:t>Częściowo</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2093"/>
        <w:gridCol w:w="7336"/>
      </w:tblGrid>
      <w:tr w:rsidR="00567113" w:rsidTr="00140A5E">
        <w:tc>
          <w:tcPr>
            <w:tcW w:w="1110" w:type="pct"/>
            <w:shd w:val="pct10" w:color="auto" w:fill="auto"/>
            <w:vAlign w:val="center"/>
          </w:tcPr>
          <w:p w:rsidR="00567113" w:rsidRPr="00C31784" w:rsidRDefault="00567113" w:rsidP="00567113">
            <w:pPr>
              <w:spacing w:after="0" w:line="240" w:lineRule="auto"/>
              <w:rPr>
                <w:rFonts w:ascii="Arial" w:hAnsi="Arial" w:cs="Arial"/>
                <w:b/>
                <w:color w:val="FF0000"/>
                <w:sz w:val="16"/>
                <w:szCs w:val="16"/>
              </w:rPr>
            </w:pPr>
            <w:r w:rsidRPr="00C31784">
              <w:rPr>
                <w:rFonts w:ascii="Arial" w:hAnsi="Arial" w:cs="Arial"/>
                <w:b/>
                <w:sz w:val="16"/>
                <w:szCs w:val="16"/>
              </w:rPr>
              <w:t>D.8.1. Opis</w:t>
            </w:r>
          </w:p>
        </w:tc>
        <w:tc>
          <w:tcPr>
            <w:tcW w:w="3890" w:type="pct"/>
          </w:tcPr>
          <w:p w:rsidR="00567113" w:rsidRPr="00C31784" w:rsidRDefault="00567113" w:rsidP="00567113">
            <w:pPr>
              <w:spacing w:after="0" w:line="240" w:lineRule="auto"/>
              <w:jc w:val="both"/>
              <w:rPr>
                <w:rFonts w:ascii="Arial" w:hAnsi="Arial" w:cs="Arial"/>
                <w:i/>
                <w:sz w:val="16"/>
                <w:szCs w:val="16"/>
              </w:rPr>
            </w:pPr>
            <w:r w:rsidRPr="00C31784">
              <w:rPr>
                <w:rFonts w:ascii="Arial" w:hAnsi="Arial" w:cs="Arial"/>
                <w:i/>
                <w:sz w:val="16"/>
                <w:szCs w:val="16"/>
              </w:rPr>
              <w:t>(maksymalnie 2000 znaków)</w:t>
            </w:r>
          </w:p>
          <w:p w:rsidR="00567113" w:rsidRPr="00C31784" w:rsidRDefault="00567113" w:rsidP="00567113">
            <w:pPr>
              <w:spacing w:after="0" w:line="240" w:lineRule="auto"/>
              <w:jc w:val="both"/>
              <w:rPr>
                <w:rFonts w:ascii="Arial" w:hAnsi="Arial" w:cs="Arial"/>
                <w:i/>
                <w:sz w:val="16"/>
                <w:szCs w:val="16"/>
              </w:rPr>
            </w:pPr>
          </w:p>
        </w:tc>
      </w:tr>
    </w:tbl>
    <w:p w:rsidR="00F24891" w:rsidRDefault="00F24891"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67113" w:rsidRPr="001C5DDB" w:rsidTr="0016653C">
        <w:trPr>
          <w:trHeight w:val="37"/>
        </w:trPr>
        <w:tc>
          <w:tcPr>
            <w:tcW w:w="5000" w:type="pct"/>
            <w:shd w:val="pct10" w:color="auto" w:fill="auto"/>
          </w:tcPr>
          <w:p w:rsidR="00567113" w:rsidRPr="001C5DDB" w:rsidRDefault="00567113" w:rsidP="00C26C2A">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D.9. </w:t>
            </w:r>
            <w:r w:rsidRPr="00567113">
              <w:rPr>
                <w:rFonts w:ascii="Arial" w:hAnsi="Arial" w:cs="Arial"/>
                <w:b/>
                <w:color w:val="000000"/>
                <w:sz w:val="16"/>
                <w:szCs w:val="16"/>
                <w:lang w:eastAsia="pl-PL"/>
              </w:rPr>
              <w:t xml:space="preserve">Zamówienia </w:t>
            </w:r>
            <w:r w:rsidR="00C26C2A">
              <w:rPr>
                <w:rFonts w:ascii="Arial" w:hAnsi="Arial" w:cs="Arial"/>
                <w:b/>
                <w:color w:val="000000"/>
                <w:sz w:val="16"/>
                <w:szCs w:val="16"/>
                <w:lang w:eastAsia="pl-PL"/>
              </w:rPr>
              <w:t>w projekcie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0" w:type="auto"/>
        <w:tblLook w:val="04A0"/>
      </w:tblPr>
      <w:tblGrid>
        <w:gridCol w:w="9429"/>
      </w:tblGrid>
      <w:tr w:rsidR="0069684A" w:rsidRPr="00EC3541" w:rsidTr="0016653C">
        <w:tc>
          <w:tcPr>
            <w:tcW w:w="0" w:type="auto"/>
          </w:tcPr>
          <w:p w:rsidR="005B3AD5" w:rsidRDefault="005B3AD5" w:rsidP="005B3AD5">
            <w:pPr>
              <w:pStyle w:val="Bezodstpw"/>
              <w:spacing w:after="120"/>
              <w:jc w:val="both"/>
              <w:rPr>
                <w:rFonts w:ascii="Arial" w:hAnsi="Arial" w:cs="Arial"/>
                <w:i/>
                <w:sz w:val="16"/>
                <w:szCs w:val="16"/>
              </w:rPr>
            </w:pPr>
            <w:r>
              <w:rPr>
                <w:rFonts w:ascii="Arial" w:hAnsi="Arial" w:cs="Arial"/>
                <w:i/>
                <w:sz w:val="16"/>
                <w:szCs w:val="16"/>
              </w:rPr>
              <w:t>W sekcji należy wykazać:</w:t>
            </w:r>
          </w:p>
          <w:p w:rsidR="005B3AD5" w:rsidRDefault="005B3AD5" w:rsidP="00FD1EE5">
            <w:pPr>
              <w:pStyle w:val="Bezodstpw"/>
              <w:numPr>
                <w:ilvl w:val="0"/>
                <w:numId w:val="82"/>
              </w:numPr>
              <w:jc w:val="both"/>
              <w:rPr>
                <w:rFonts w:ascii="Arial" w:hAnsi="Arial" w:cs="Arial"/>
                <w:i/>
                <w:sz w:val="16"/>
                <w:szCs w:val="16"/>
              </w:rPr>
            </w:pPr>
            <w:r>
              <w:rPr>
                <w:rFonts w:ascii="Arial" w:hAnsi="Arial" w:cs="Arial"/>
                <w:i/>
                <w:sz w:val="16"/>
                <w:szCs w:val="16"/>
              </w:rPr>
              <w:t xml:space="preserve">zamówienia publiczne udzielane na podstawie przepisów unijnych i krajowych, </w:t>
            </w:r>
          </w:p>
          <w:p w:rsidR="005B3AD5" w:rsidRPr="004D34B2" w:rsidRDefault="005B3AD5" w:rsidP="00FD1EE5">
            <w:pPr>
              <w:pStyle w:val="Bezodstpw"/>
              <w:numPr>
                <w:ilvl w:val="0"/>
                <w:numId w:val="82"/>
              </w:numPr>
              <w:spacing w:after="120"/>
              <w:ind w:left="714" w:hanging="357"/>
              <w:jc w:val="both"/>
              <w:rPr>
                <w:rFonts w:ascii="Arial" w:hAnsi="Arial" w:cs="Arial"/>
                <w:i/>
                <w:sz w:val="16"/>
                <w:szCs w:val="16"/>
              </w:rPr>
            </w:pPr>
            <w:r>
              <w:rPr>
                <w:rFonts w:ascii="Arial" w:hAnsi="Arial" w:cs="Arial"/>
                <w:i/>
                <w:sz w:val="16"/>
                <w:szCs w:val="16"/>
              </w:rPr>
              <w:t>zamówienia udzielane zgodnie z zasadą konkurencyjności, o której mowa w „Zasadach udzielania zamówień w projektach realizowanych w ramach Regionalnego Programu Operacyjnego Województwa Zachodniopomorskiego 2014-2020</w:t>
            </w:r>
            <w:r w:rsidRPr="004D34B2">
              <w:rPr>
                <w:rFonts w:ascii="Arial" w:hAnsi="Arial" w:cs="Arial"/>
                <w:i/>
                <w:sz w:val="16"/>
                <w:szCs w:val="16"/>
              </w:rPr>
              <w:t>”, stanowiących załącznik do umowy  o dofinansowanie.</w:t>
            </w:r>
          </w:p>
          <w:p w:rsidR="00C26C2A" w:rsidRPr="007C2CAE" w:rsidRDefault="00C26C2A" w:rsidP="00C26C2A">
            <w:pPr>
              <w:pStyle w:val="Bezodstpw"/>
              <w:jc w:val="both"/>
              <w:rPr>
                <w:rFonts w:ascii="Arial" w:hAnsi="Arial" w:cs="Arial"/>
                <w:i/>
                <w:sz w:val="16"/>
                <w:szCs w:val="16"/>
              </w:rPr>
            </w:pPr>
            <w:r w:rsidRPr="007C2CAE">
              <w:rPr>
                <w:rFonts w:ascii="Arial" w:hAnsi="Arial" w:cs="Arial"/>
                <w:i/>
                <w:sz w:val="16"/>
                <w:szCs w:val="16"/>
              </w:rPr>
              <w:t>W przypadku wszystkich zamówień udzielanych w ramach projektu w sekcji D.9.1 i D.9.2 należy wybrać opcję „Tak” oraz w edytowalnych polach wniosku podać wymagane informacje na temat danego zamówienia:</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 xml:space="preserve">przedmiot zamówienia, </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tryb,</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czy zamówienie będzie realizowane w trybie „zaprojektuj i wybuduj” (poprzez wybór opcji „Tak” lub „Nie”),</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krótki opis,</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data rozpoczęcia oraz zakończenia procedury (dotyczy zamówień udzielonych na dzień złożenia pisemnego wniosku o przyznanie pomocy).</w:t>
            </w:r>
          </w:p>
          <w:p w:rsidR="00C26C2A" w:rsidRPr="007C2CAE" w:rsidRDefault="00C26C2A" w:rsidP="00C26C2A">
            <w:pPr>
              <w:pStyle w:val="Bezodstpw"/>
              <w:ind w:left="720"/>
              <w:jc w:val="both"/>
              <w:rPr>
                <w:rFonts w:ascii="Arial" w:hAnsi="Arial" w:cs="Arial"/>
                <w:i/>
                <w:sz w:val="16"/>
                <w:szCs w:val="16"/>
              </w:rPr>
            </w:pPr>
          </w:p>
          <w:p w:rsidR="00C26C2A" w:rsidRPr="007C2CAE" w:rsidRDefault="00C26C2A" w:rsidP="00C26C2A">
            <w:pPr>
              <w:pStyle w:val="Bezodstpw"/>
              <w:jc w:val="both"/>
              <w:rPr>
                <w:rFonts w:ascii="Arial" w:hAnsi="Arial" w:cs="Arial"/>
                <w:i/>
                <w:sz w:val="16"/>
                <w:szCs w:val="16"/>
              </w:rPr>
            </w:pPr>
            <w:r w:rsidRPr="007C2CAE">
              <w:rPr>
                <w:rFonts w:ascii="Arial" w:hAnsi="Arial" w:cs="Arial"/>
                <w:i/>
                <w:sz w:val="16"/>
                <w:szCs w:val="16"/>
              </w:rPr>
              <w:t>Należy zwrócić uwagę, by w edytowalnych polach sekcji D.9.1 oraz D.9.2 uwzględnione zostały m.in. następujące informacje: wartość/szacowana wartość zamówienia; uzasadnienie wybranego/planowanego trybu udzielenia zamówienia; czy wnioskodawca zobowiązany jest do stosowania ustawy Prawo zamówień publicznych (jeśli nie, należy wskazać podstawę zwolnienia); w jaki sposób wnioskodawca zastosował/będzie realizował zasadę konkurencyjności (jeśli dotyczy); sposób upublicznienia informacji o planowanym udzieleniu zamówienia; numer ogłoszenia (jeśli dotyczy).</w:t>
            </w:r>
          </w:p>
          <w:p w:rsidR="00C26C2A" w:rsidRPr="007C2CAE" w:rsidRDefault="00C26C2A" w:rsidP="00C26C2A">
            <w:pPr>
              <w:pStyle w:val="Bezodstpw"/>
              <w:jc w:val="both"/>
              <w:rPr>
                <w:rFonts w:ascii="Arial" w:hAnsi="Arial" w:cs="Arial"/>
                <w:i/>
                <w:sz w:val="16"/>
                <w:szCs w:val="16"/>
              </w:rPr>
            </w:pPr>
          </w:p>
          <w:p w:rsidR="00C26C2A" w:rsidRPr="00C26C2A" w:rsidRDefault="00C26C2A" w:rsidP="00C26C2A">
            <w:pPr>
              <w:pStyle w:val="Bezodstpw"/>
              <w:jc w:val="both"/>
              <w:rPr>
                <w:rFonts w:ascii="Arial" w:hAnsi="Arial" w:cs="Arial"/>
                <w:i/>
                <w:color w:val="FF0000"/>
                <w:sz w:val="16"/>
                <w:szCs w:val="16"/>
              </w:rPr>
            </w:pPr>
            <w:r w:rsidRPr="007C2CAE">
              <w:rPr>
                <w:rFonts w:ascii="Arial" w:hAnsi="Arial" w:cs="Arial"/>
                <w:i/>
                <w:sz w:val="16"/>
                <w:szCs w:val="16"/>
              </w:rPr>
              <w:t>UWAGA: na potrzeby przygotowania wniosku o dofinansowanie należy przyjąć, że datą zakończenia procedury (oraz udzielenia zamówienia) jest data zawarcia umowy z wybranym wykonawcą.</w:t>
            </w:r>
          </w:p>
        </w:tc>
      </w:tr>
    </w:tbl>
    <w:p w:rsidR="00C31784" w:rsidRDefault="00C31784"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53"/>
        <w:gridCol w:w="5776"/>
      </w:tblGrid>
      <w:tr w:rsidR="00567113" w:rsidRPr="00567113" w:rsidTr="00140A5E">
        <w:tc>
          <w:tcPr>
            <w:tcW w:w="1937" w:type="pct"/>
            <w:shd w:val="pct10" w:color="auto" w:fill="auto"/>
            <w:vAlign w:val="center"/>
          </w:tcPr>
          <w:p w:rsidR="00567113" w:rsidRPr="00567113" w:rsidRDefault="00567113" w:rsidP="00C26C2A">
            <w:pPr>
              <w:spacing w:after="0" w:line="240" w:lineRule="auto"/>
              <w:jc w:val="both"/>
              <w:rPr>
                <w:rFonts w:ascii="Arial" w:hAnsi="Arial" w:cs="Arial"/>
                <w:b/>
                <w:sz w:val="16"/>
                <w:szCs w:val="16"/>
              </w:rPr>
            </w:pPr>
            <w:r w:rsidRPr="00567113">
              <w:rPr>
                <w:rFonts w:ascii="Arial" w:hAnsi="Arial" w:cs="Arial"/>
                <w:b/>
                <w:sz w:val="16"/>
                <w:szCs w:val="16"/>
              </w:rPr>
              <w:t xml:space="preserve">D.9.1. Czy w ramach realizacji projektu </w:t>
            </w:r>
            <w:r w:rsidRPr="00567113">
              <w:rPr>
                <w:rFonts w:ascii="Arial" w:hAnsi="Arial" w:cs="Arial"/>
                <w:b/>
                <w:sz w:val="16"/>
                <w:szCs w:val="16"/>
                <w:u w:val="single"/>
              </w:rPr>
              <w:t>będą</w:t>
            </w:r>
            <w:r w:rsidRPr="00567113">
              <w:rPr>
                <w:rFonts w:ascii="Arial" w:hAnsi="Arial" w:cs="Arial"/>
                <w:b/>
                <w:sz w:val="16"/>
                <w:szCs w:val="16"/>
              </w:rPr>
              <w:t xml:space="preserve"> udzielane zamówienia?</w:t>
            </w:r>
          </w:p>
        </w:tc>
        <w:tc>
          <w:tcPr>
            <w:tcW w:w="3063" w:type="pct"/>
            <w:vAlign w:val="center"/>
          </w:tcPr>
          <w:p w:rsidR="00567113" w:rsidRPr="00567113" w:rsidRDefault="00567113" w:rsidP="0012156E">
            <w:pPr>
              <w:numPr>
                <w:ilvl w:val="0"/>
                <w:numId w:val="41"/>
              </w:numPr>
              <w:spacing w:after="0" w:line="240" w:lineRule="auto"/>
              <w:rPr>
                <w:rFonts w:ascii="Arial" w:hAnsi="Arial" w:cs="Arial"/>
                <w:sz w:val="16"/>
                <w:szCs w:val="16"/>
              </w:rPr>
            </w:pPr>
            <w:r w:rsidRPr="00567113">
              <w:rPr>
                <w:rFonts w:ascii="Arial" w:hAnsi="Arial" w:cs="Arial"/>
                <w:sz w:val="16"/>
                <w:szCs w:val="16"/>
              </w:rPr>
              <w:t>Tak</w:t>
            </w:r>
          </w:p>
          <w:p w:rsidR="00567113" w:rsidRPr="00567113" w:rsidRDefault="00567113" w:rsidP="0012156E">
            <w:pPr>
              <w:numPr>
                <w:ilvl w:val="0"/>
                <w:numId w:val="41"/>
              </w:numPr>
              <w:spacing w:after="0" w:line="240" w:lineRule="auto"/>
              <w:rPr>
                <w:rFonts w:ascii="Arial" w:hAnsi="Arial" w:cs="Arial"/>
                <w:sz w:val="16"/>
                <w:szCs w:val="16"/>
              </w:rPr>
            </w:pPr>
            <w:r w:rsidRPr="00567113">
              <w:rPr>
                <w:rFonts w:ascii="Arial" w:hAnsi="Arial" w:cs="Arial"/>
                <w:sz w:val="16"/>
                <w:szCs w:val="16"/>
              </w:rPr>
              <w:t>Nie</w:t>
            </w:r>
          </w:p>
        </w:tc>
      </w:tr>
      <w:tr w:rsidR="00C31784" w:rsidTr="00C31784">
        <w:tc>
          <w:tcPr>
            <w:tcW w:w="5000" w:type="pct"/>
            <w:gridSpan w:val="2"/>
          </w:tcPr>
          <w:p w:rsidR="00C26C2A" w:rsidRPr="00F07581" w:rsidRDefault="00C31784" w:rsidP="00C31784">
            <w:pPr>
              <w:spacing w:after="0" w:line="240" w:lineRule="auto"/>
              <w:jc w:val="both"/>
              <w:rPr>
                <w:rFonts w:ascii="Arial" w:hAnsi="Arial" w:cs="Arial"/>
                <w:i/>
                <w:sz w:val="16"/>
                <w:szCs w:val="16"/>
              </w:rPr>
            </w:pPr>
            <w:r w:rsidRPr="00E64A2B">
              <w:rPr>
                <w:rFonts w:ascii="Arial" w:hAnsi="Arial" w:cs="Arial"/>
                <w:i/>
                <w:sz w:val="16"/>
                <w:szCs w:val="16"/>
              </w:rPr>
              <w:t xml:space="preserve">W poniższym polu należy podać wszystkie zamówienia, których udzielenie </w:t>
            </w:r>
            <w:r w:rsidR="00AB038B">
              <w:rPr>
                <w:rFonts w:ascii="Arial" w:hAnsi="Arial" w:cs="Arial"/>
                <w:i/>
                <w:sz w:val="16"/>
                <w:szCs w:val="16"/>
              </w:rPr>
              <w:t xml:space="preserve">po dniu złożenia pisemnego wniosku o przyznanie pomocy </w:t>
            </w:r>
            <w:r w:rsidRPr="00E64A2B">
              <w:rPr>
                <w:rFonts w:ascii="Arial" w:hAnsi="Arial" w:cs="Arial"/>
                <w:i/>
                <w:sz w:val="16"/>
                <w:szCs w:val="16"/>
              </w:rPr>
              <w:t>planuje wnioskodawca</w:t>
            </w:r>
            <w:r w:rsidR="00F07581">
              <w:rPr>
                <w:rFonts w:ascii="Arial" w:hAnsi="Arial" w:cs="Arial"/>
                <w:i/>
                <w:sz w:val="16"/>
                <w:szCs w:val="16"/>
              </w:rPr>
              <w:t>(postępowania niezakończone i planowane)</w:t>
            </w:r>
            <w:r w:rsidRPr="00E64A2B">
              <w:rPr>
                <w:rFonts w:ascii="Arial" w:hAnsi="Arial" w:cs="Arial"/>
                <w:i/>
                <w:sz w:val="16"/>
                <w:szCs w:val="16"/>
              </w:rPr>
              <w:t xml:space="preserve"> poprzez multiplikowanie danych</w:t>
            </w:r>
            <w:r w:rsidR="00BF2C16">
              <w:rPr>
                <w:rFonts w:ascii="Arial" w:hAnsi="Arial" w:cs="Arial"/>
                <w:i/>
                <w:sz w:val="16"/>
                <w:szCs w:val="16"/>
              </w:rPr>
              <w:t>,</w:t>
            </w:r>
            <w:r w:rsidRPr="00E64A2B">
              <w:rPr>
                <w:rFonts w:ascii="Arial" w:hAnsi="Arial" w:cs="Arial"/>
                <w:i/>
                <w:sz w:val="16"/>
                <w:szCs w:val="16"/>
              </w:rPr>
              <w:t xml:space="preserve"> wykorzystując opcję „Dodaj zamówienie”.</w:t>
            </w:r>
          </w:p>
        </w:tc>
      </w:tr>
    </w:tbl>
    <w:p w:rsidR="00C31784" w:rsidRDefault="00C31784"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Planowany przedmiot zamówienia</w:t>
            </w:r>
          </w:p>
        </w:tc>
        <w:tc>
          <w:tcPr>
            <w:tcW w:w="3048" w:type="pct"/>
          </w:tcPr>
          <w:p w:rsidR="00522FEB" w:rsidRPr="00C31784" w:rsidRDefault="00522FEB" w:rsidP="00FA1E9F">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Planowany tryb postępowania</w:t>
            </w:r>
          </w:p>
        </w:tc>
        <w:tc>
          <w:tcPr>
            <w:tcW w:w="3048" w:type="pct"/>
          </w:tcPr>
          <w:p w:rsidR="00522FEB" w:rsidRPr="00C31784" w:rsidRDefault="00522FEB" w:rsidP="0016653C">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Zamówienie będzie udzielane w</w:t>
            </w:r>
            <w:r w:rsidR="00FA2F52">
              <w:rPr>
                <w:rFonts w:ascii="Arial" w:hAnsi="Arial" w:cs="Arial"/>
                <w:sz w:val="16"/>
                <w:szCs w:val="16"/>
              </w:rPr>
              <w:t xml:space="preserve"> formule „zaprojektuj i wybuduj”</w:t>
            </w:r>
          </w:p>
        </w:tc>
        <w:tc>
          <w:tcPr>
            <w:tcW w:w="3048" w:type="pct"/>
          </w:tcPr>
          <w:p w:rsidR="00522FEB" w:rsidRPr="00C31784" w:rsidRDefault="00522FEB" w:rsidP="0012156E">
            <w:pPr>
              <w:numPr>
                <w:ilvl w:val="0"/>
                <w:numId w:val="41"/>
              </w:numPr>
              <w:spacing w:after="0" w:line="240" w:lineRule="auto"/>
              <w:jc w:val="both"/>
              <w:rPr>
                <w:rFonts w:ascii="Arial" w:hAnsi="Arial" w:cs="Arial"/>
                <w:sz w:val="16"/>
                <w:szCs w:val="16"/>
              </w:rPr>
            </w:pPr>
            <w:r w:rsidRPr="00C31784">
              <w:rPr>
                <w:rFonts w:ascii="Arial" w:hAnsi="Arial" w:cs="Arial"/>
                <w:sz w:val="16"/>
                <w:szCs w:val="16"/>
              </w:rPr>
              <w:t>Tak</w:t>
            </w:r>
          </w:p>
          <w:p w:rsidR="00522FEB" w:rsidRPr="00C31784" w:rsidRDefault="00522FEB" w:rsidP="0012156E">
            <w:pPr>
              <w:numPr>
                <w:ilvl w:val="0"/>
                <w:numId w:val="41"/>
              </w:numPr>
              <w:spacing w:after="0" w:line="240" w:lineRule="auto"/>
              <w:jc w:val="both"/>
              <w:rPr>
                <w:rFonts w:ascii="Arial" w:hAnsi="Arial" w:cs="Arial"/>
                <w:sz w:val="16"/>
                <w:szCs w:val="16"/>
              </w:rPr>
            </w:pPr>
            <w:r w:rsidRPr="00C31784">
              <w:rPr>
                <w:rFonts w:ascii="Arial" w:hAnsi="Arial" w:cs="Arial"/>
                <w:sz w:val="16"/>
                <w:szCs w:val="16"/>
              </w:rPr>
              <w:t>Nie</w:t>
            </w:r>
          </w:p>
        </w:tc>
      </w:tr>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Krótki opis</w:t>
            </w:r>
            <w:r w:rsidR="005B6654">
              <w:rPr>
                <w:rFonts w:ascii="Arial" w:hAnsi="Arial" w:cs="Arial"/>
                <w:sz w:val="16"/>
                <w:szCs w:val="16"/>
              </w:rPr>
              <w:t xml:space="preserve"> (w przypadku odpowiedzi „tak”)</w:t>
            </w:r>
          </w:p>
        </w:tc>
        <w:tc>
          <w:tcPr>
            <w:tcW w:w="3048" w:type="pct"/>
          </w:tcPr>
          <w:p w:rsidR="00522FEB" w:rsidRPr="00C31784" w:rsidRDefault="00522FEB" w:rsidP="00177179">
            <w:pPr>
              <w:spacing w:after="0" w:line="240" w:lineRule="auto"/>
              <w:jc w:val="both"/>
              <w:rPr>
                <w:rFonts w:ascii="Arial" w:hAnsi="Arial" w:cs="Arial"/>
                <w:i/>
                <w:sz w:val="16"/>
                <w:szCs w:val="16"/>
              </w:rPr>
            </w:pPr>
            <w:r w:rsidRPr="00C31784">
              <w:rPr>
                <w:rFonts w:ascii="Arial" w:hAnsi="Arial" w:cs="Arial"/>
                <w:i/>
                <w:sz w:val="16"/>
                <w:szCs w:val="16"/>
              </w:rPr>
              <w:t xml:space="preserve">(maksymalnie </w:t>
            </w:r>
            <w:r w:rsidR="00177179">
              <w:rPr>
                <w:rFonts w:ascii="Arial" w:hAnsi="Arial" w:cs="Arial"/>
                <w:i/>
                <w:sz w:val="16"/>
                <w:szCs w:val="16"/>
              </w:rPr>
              <w:t>1000</w:t>
            </w:r>
            <w:r w:rsidRPr="00C31784">
              <w:rPr>
                <w:rFonts w:ascii="Arial" w:hAnsi="Arial" w:cs="Arial"/>
                <w:i/>
                <w:sz w:val="16"/>
                <w:szCs w:val="16"/>
              </w:rPr>
              <w:t xml:space="preserve"> znaków)</w:t>
            </w:r>
          </w:p>
        </w:tc>
      </w:tr>
      <w:tr w:rsidR="00522FEB" w:rsidRPr="00522FEB" w:rsidTr="00522FEB">
        <w:tc>
          <w:tcPr>
            <w:tcW w:w="1952" w:type="pct"/>
            <w:vAlign w:val="center"/>
          </w:tcPr>
          <w:p w:rsidR="00522FEB" w:rsidRPr="00522FEB" w:rsidRDefault="00FA2F52" w:rsidP="00522FEB">
            <w:pPr>
              <w:spacing w:after="0" w:line="240" w:lineRule="auto"/>
              <w:rPr>
                <w:rFonts w:ascii="Arial" w:hAnsi="Arial" w:cs="Arial"/>
                <w:sz w:val="16"/>
                <w:szCs w:val="16"/>
              </w:rPr>
            </w:pPr>
            <w:r>
              <w:rPr>
                <w:rFonts w:ascii="Arial" w:hAnsi="Arial" w:cs="Arial"/>
                <w:sz w:val="16"/>
                <w:szCs w:val="16"/>
              </w:rPr>
              <w:t>Należy uzasadnić dlaczego „nie”</w:t>
            </w:r>
          </w:p>
        </w:tc>
        <w:tc>
          <w:tcPr>
            <w:tcW w:w="3048" w:type="pct"/>
          </w:tcPr>
          <w:p w:rsidR="00522FEB" w:rsidRPr="00C31784" w:rsidRDefault="00522FEB" w:rsidP="00177179">
            <w:pPr>
              <w:spacing w:after="0" w:line="240" w:lineRule="auto"/>
              <w:jc w:val="both"/>
              <w:rPr>
                <w:rFonts w:ascii="Arial" w:hAnsi="Arial" w:cs="Arial"/>
                <w:i/>
                <w:sz w:val="16"/>
                <w:szCs w:val="16"/>
              </w:rPr>
            </w:pPr>
            <w:r w:rsidRPr="00C31784">
              <w:rPr>
                <w:rFonts w:ascii="Arial" w:hAnsi="Arial" w:cs="Arial"/>
                <w:i/>
                <w:sz w:val="16"/>
                <w:szCs w:val="16"/>
              </w:rPr>
              <w:t xml:space="preserve">(maksymalnie </w:t>
            </w:r>
            <w:r w:rsidR="00177179">
              <w:rPr>
                <w:rFonts w:ascii="Arial" w:hAnsi="Arial" w:cs="Arial"/>
                <w:i/>
                <w:sz w:val="16"/>
                <w:szCs w:val="16"/>
              </w:rPr>
              <w:t xml:space="preserve">1000 </w:t>
            </w:r>
            <w:r w:rsidRPr="00C31784">
              <w:rPr>
                <w:rFonts w:ascii="Arial" w:hAnsi="Arial" w:cs="Arial"/>
                <w:i/>
                <w:sz w:val="16"/>
                <w:szCs w:val="16"/>
              </w:rPr>
              <w:t>znaków)</w:t>
            </w:r>
          </w:p>
        </w:tc>
      </w:tr>
    </w:tbl>
    <w:p w:rsidR="00522FEB" w:rsidRPr="00567113" w:rsidRDefault="00522FEB" w:rsidP="00522FEB">
      <w:pPr>
        <w:spacing w:after="0" w:line="240" w:lineRule="auto"/>
        <w:jc w:val="both"/>
        <w:rPr>
          <w:rFonts w:ascii="Arial" w:hAnsi="Arial" w:cs="Arial"/>
          <w:b/>
          <w:sz w:val="16"/>
          <w:szCs w:val="16"/>
        </w:rPr>
      </w:pPr>
    </w:p>
    <w:tbl>
      <w:tblPr>
        <w:tblStyle w:val="Tabela-Siatka"/>
        <w:tblW w:w="5000" w:type="pct"/>
        <w:tblLook w:val="04A0"/>
      </w:tblPr>
      <w:tblGrid>
        <w:gridCol w:w="3687"/>
        <w:gridCol w:w="5742"/>
      </w:tblGrid>
      <w:tr w:rsidR="00522FEB" w:rsidRPr="00567113" w:rsidTr="00140A5E">
        <w:tc>
          <w:tcPr>
            <w:tcW w:w="1955" w:type="pct"/>
            <w:shd w:val="pct10" w:color="auto" w:fill="auto"/>
            <w:vAlign w:val="center"/>
          </w:tcPr>
          <w:p w:rsidR="00522FEB" w:rsidRPr="00567113" w:rsidRDefault="00522FEB" w:rsidP="003B4867">
            <w:pPr>
              <w:spacing w:after="0" w:line="240" w:lineRule="auto"/>
              <w:jc w:val="both"/>
              <w:rPr>
                <w:rFonts w:ascii="Arial" w:hAnsi="Arial" w:cs="Arial"/>
                <w:b/>
                <w:sz w:val="16"/>
                <w:szCs w:val="16"/>
              </w:rPr>
            </w:pPr>
            <w:r w:rsidRPr="00522FEB">
              <w:rPr>
                <w:rFonts w:ascii="Arial" w:hAnsi="Arial" w:cs="Arial"/>
                <w:b/>
                <w:sz w:val="16"/>
                <w:szCs w:val="16"/>
              </w:rPr>
              <w:t xml:space="preserve">D.9.2. Czy w ramach realizacji projektu </w:t>
            </w:r>
            <w:r w:rsidRPr="00522FEB">
              <w:rPr>
                <w:rFonts w:ascii="Arial" w:hAnsi="Arial" w:cs="Arial"/>
                <w:b/>
                <w:sz w:val="16"/>
                <w:szCs w:val="16"/>
                <w:u w:val="single"/>
              </w:rPr>
              <w:t>były</w:t>
            </w:r>
            <w:r w:rsidRPr="00522FEB">
              <w:rPr>
                <w:rFonts w:ascii="Arial" w:hAnsi="Arial" w:cs="Arial"/>
                <w:b/>
                <w:sz w:val="16"/>
                <w:szCs w:val="16"/>
              </w:rPr>
              <w:t xml:space="preserve"> udzielane zamówienia?</w:t>
            </w:r>
          </w:p>
        </w:tc>
        <w:tc>
          <w:tcPr>
            <w:tcW w:w="3045" w:type="pct"/>
            <w:vAlign w:val="center"/>
          </w:tcPr>
          <w:p w:rsidR="00522FEB" w:rsidRPr="00522FEB" w:rsidRDefault="00522FEB" w:rsidP="0012156E">
            <w:pPr>
              <w:numPr>
                <w:ilvl w:val="0"/>
                <w:numId w:val="41"/>
              </w:numPr>
              <w:spacing w:after="0" w:line="240" w:lineRule="auto"/>
              <w:rPr>
                <w:rFonts w:ascii="Arial" w:hAnsi="Arial" w:cs="Arial"/>
                <w:sz w:val="16"/>
                <w:szCs w:val="16"/>
              </w:rPr>
            </w:pPr>
            <w:r w:rsidRPr="00522FEB">
              <w:rPr>
                <w:rFonts w:ascii="Arial" w:hAnsi="Arial" w:cs="Arial"/>
                <w:sz w:val="16"/>
                <w:szCs w:val="16"/>
              </w:rPr>
              <w:t>Tak</w:t>
            </w:r>
          </w:p>
          <w:p w:rsidR="00522FEB" w:rsidRPr="00522FEB" w:rsidRDefault="00522FEB" w:rsidP="0012156E">
            <w:pPr>
              <w:numPr>
                <w:ilvl w:val="0"/>
                <w:numId w:val="41"/>
              </w:numPr>
              <w:spacing w:after="0" w:line="240" w:lineRule="auto"/>
              <w:rPr>
                <w:rFonts w:ascii="Arial" w:hAnsi="Arial" w:cs="Arial"/>
                <w:b/>
                <w:sz w:val="16"/>
                <w:szCs w:val="16"/>
              </w:rPr>
            </w:pPr>
            <w:r w:rsidRPr="00522FEB">
              <w:rPr>
                <w:rFonts w:ascii="Arial" w:hAnsi="Arial" w:cs="Arial"/>
                <w:sz w:val="16"/>
                <w:szCs w:val="16"/>
              </w:rPr>
              <w:t>Nie</w:t>
            </w:r>
          </w:p>
        </w:tc>
      </w:tr>
      <w:tr w:rsidR="00C31784" w:rsidTr="00C31784">
        <w:tc>
          <w:tcPr>
            <w:tcW w:w="5000" w:type="pct"/>
            <w:gridSpan w:val="2"/>
          </w:tcPr>
          <w:p w:rsidR="00C31784" w:rsidRDefault="00C31784" w:rsidP="003B4867">
            <w:pPr>
              <w:spacing w:after="0" w:line="240" w:lineRule="auto"/>
              <w:jc w:val="both"/>
              <w:rPr>
                <w:rFonts w:ascii="Arial" w:hAnsi="Arial" w:cs="Arial"/>
                <w:color w:val="FF0000"/>
                <w:sz w:val="16"/>
                <w:szCs w:val="16"/>
              </w:rPr>
            </w:pPr>
            <w:r w:rsidRPr="00047B45">
              <w:rPr>
                <w:rFonts w:ascii="Arial" w:hAnsi="Arial" w:cs="Arial"/>
                <w:i/>
                <w:sz w:val="16"/>
                <w:szCs w:val="16"/>
              </w:rPr>
              <w:t xml:space="preserve">W poniższym polu należy podać wszystkie zamówienia udzielone przez wnioskodawcę </w:t>
            </w:r>
            <w:r w:rsidR="003B4867" w:rsidRPr="00935D47">
              <w:rPr>
                <w:rFonts w:ascii="Arial" w:hAnsi="Arial" w:cs="Arial"/>
                <w:i/>
                <w:sz w:val="16"/>
                <w:szCs w:val="16"/>
              </w:rPr>
              <w:t>przed dniem</w:t>
            </w:r>
            <w:r w:rsidR="00AB038B">
              <w:rPr>
                <w:rFonts w:ascii="Arial" w:hAnsi="Arial" w:cs="Arial"/>
                <w:i/>
                <w:sz w:val="16"/>
                <w:szCs w:val="16"/>
              </w:rPr>
              <w:t xml:space="preserve"> złożenia pisemnego wniosku </w:t>
            </w:r>
            <w:r w:rsidR="00AB038B">
              <w:rPr>
                <w:rFonts w:ascii="Arial" w:hAnsi="Arial" w:cs="Arial"/>
                <w:i/>
                <w:sz w:val="16"/>
                <w:szCs w:val="16"/>
              </w:rPr>
              <w:br/>
              <w:t>o przyznanie pomocy</w:t>
            </w:r>
            <w:r w:rsidR="00AB038B" w:rsidRPr="00047B45">
              <w:rPr>
                <w:rFonts w:ascii="Arial" w:hAnsi="Arial" w:cs="Arial"/>
                <w:i/>
                <w:sz w:val="16"/>
                <w:szCs w:val="16"/>
              </w:rPr>
              <w:t xml:space="preserve"> </w:t>
            </w:r>
            <w:r w:rsidRPr="00047B45">
              <w:rPr>
                <w:rFonts w:ascii="Arial" w:hAnsi="Arial" w:cs="Arial"/>
                <w:i/>
                <w:sz w:val="16"/>
                <w:szCs w:val="16"/>
              </w:rPr>
              <w:t>poprzez multiplikowanie danych wykorzystując opcję „Dodaj zamówienie”.</w:t>
            </w:r>
          </w:p>
        </w:tc>
      </w:tr>
    </w:tbl>
    <w:p w:rsidR="0069684A"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Przedmiot zamówienia</w:t>
            </w:r>
          </w:p>
        </w:tc>
        <w:tc>
          <w:tcPr>
            <w:tcW w:w="3048" w:type="pct"/>
          </w:tcPr>
          <w:p w:rsidR="00522FEB" w:rsidRPr="00C31784" w:rsidRDefault="00522FEB" w:rsidP="00C31784">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Tryb postępowania</w:t>
            </w:r>
          </w:p>
        </w:tc>
        <w:tc>
          <w:tcPr>
            <w:tcW w:w="3048" w:type="pct"/>
          </w:tcPr>
          <w:p w:rsidR="00522FEB" w:rsidRPr="00C31784" w:rsidRDefault="00522FEB" w:rsidP="00522FEB">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r w:rsidR="00522FEB" w:rsidRPr="00522FEB" w:rsidTr="0016653C">
        <w:tc>
          <w:tcPr>
            <w:tcW w:w="1952" w:type="pct"/>
            <w:vAlign w:val="center"/>
          </w:tcPr>
          <w:p w:rsidR="00522FEB" w:rsidRPr="00522FEB" w:rsidRDefault="00522FEB" w:rsidP="001675A8">
            <w:pPr>
              <w:spacing w:after="0" w:line="240" w:lineRule="auto"/>
              <w:rPr>
                <w:rFonts w:ascii="Arial" w:hAnsi="Arial" w:cs="Arial"/>
                <w:sz w:val="16"/>
                <w:szCs w:val="16"/>
              </w:rPr>
            </w:pPr>
            <w:r w:rsidRPr="00522FEB">
              <w:rPr>
                <w:rFonts w:ascii="Arial" w:hAnsi="Arial" w:cs="Arial"/>
                <w:sz w:val="16"/>
                <w:szCs w:val="16"/>
              </w:rPr>
              <w:t xml:space="preserve">Zamówienie było udzielane w </w:t>
            </w:r>
            <w:r>
              <w:rPr>
                <w:rFonts w:ascii="Arial" w:hAnsi="Arial" w:cs="Arial"/>
                <w:sz w:val="16"/>
                <w:szCs w:val="16"/>
              </w:rPr>
              <w:t xml:space="preserve">formule </w:t>
            </w:r>
            <w:r w:rsidR="00FA2F52">
              <w:rPr>
                <w:rFonts w:ascii="Arial" w:hAnsi="Arial" w:cs="Arial"/>
                <w:sz w:val="16"/>
                <w:szCs w:val="16"/>
              </w:rPr>
              <w:t xml:space="preserve"> „</w:t>
            </w:r>
            <w:r w:rsidRPr="00522FEB">
              <w:rPr>
                <w:rFonts w:ascii="Arial" w:hAnsi="Arial" w:cs="Arial"/>
                <w:sz w:val="16"/>
                <w:szCs w:val="16"/>
              </w:rPr>
              <w:t>zaprojektuj i wybuduj</w:t>
            </w:r>
            <w:r w:rsidR="00FA2F52">
              <w:rPr>
                <w:rFonts w:ascii="Arial" w:hAnsi="Arial" w:cs="Arial"/>
                <w:sz w:val="16"/>
                <w:szCs w:val="16"/>
              </w:rPr>
              <w:t>”</w:t>
            </w:r>
          </w:p>
        </w:tc>
        <w:tc>
          <w:tcPr>
            <w:tcW w:w="3048" w:type="pct"/>
          </w:tcPr>
          <w:p w:rsidR="00522FEB" w:rsidRPr="00C31784" w:rsidRDefault="00522FEB" w:rsidP="0012156E">
            <w:pPr>
              <w:numPr>
                <w:ilvl w:val="0"/>
                <w:numId w:val="41"/>
              </w:numPr>
              <w:spacing w:after="0" w:line="240" w:lineRule="auto"/>
              <w:jc w:val="both"/>
              <w:rPr>
                <w:rFonts w:ascii="Arial" w:hAnsi="Arial" w:cs="Arial"/>
                <w:sz w:val="16"/>
                <w:szCs w:val="16"/>
              </w:rPr>
            </w:pPr>
            <w:r w:rsidRPr="00C31784">
              <w:rPr>
                <w:rFonts w:ascii="Arial" w:hAnsi="Arial" w:cs="Arial"/>
                <w:sz w:val="16"/>
                <w:szCs w:val="16"/>
              </w:rPr>
              <w:t>Tak</w:t>
            </w:r>
          </w:p>
          <w:p w:rsidR="00522FEB" w:rsidRPr="00C31784" w:rsidRDefault="00522FEB" w:rsidP="0012156E">
            <w:pPr>
              <w:numPr>
                <w:ilvl w:val="0"/>
                <w:numId w:val="41"/>
              </w:numPr>
              <w:spacing w:after="0" w:line="240" w:lineRule="auto"/>
              <w:jc w:val="both"/>
              <w:rPr>
                <w:rFonts w:ascii="Arial" w:hAnsi="Arial" w:cs="Arial"/>
                <w:sz w:val="16"/>
                <w:szCs w:val="16"/>
              </w:rPr>
            </w:pPr>
            <w:r w:rsidRPr="00C31784">
              <w:rPr>
                <w:rFonts w:ascii="Arial" w:hAnsi="Arial" w:cs="Arial"/>
                <w:sz w:val="16"/>
                <w:szCs w:val="16"/>
              </w:rPr>
              <w:t>Nie</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Data rozpoczęcia procedury</w:t>
            </w:r>
          </w:p>
        </w:tc>
        <w:tc>
          <w:tcPr>
            <w:tcW w:w="3048" w:type="pct"/>
          </w:tcPr>
          <w:p w:rsidR="00515811" w:rsidRPr="00C31784" w:rsidRDefault="0069684A" w:rsidP="00522FEB">
            <w:pPr>
              <w:spacing w:after="0" w:line="240" w:lineRule="auto"/>
              <w:jc w:val="both"/>
              <w:rPr>
                <w:rFonts w:ascii="Arial" w:hAnsi="Arial" w:cs="Arial"/>
                <w:i/>
                <w:sz w:val="16"/>
                <w:szCs w:val="16"/>
              </w:rPr>
            </w:pPr>
            <w:r w:rsidRPr="00C31784">
              <w:rPr>
                <w:rFonts w:ascii="Arial" w:hAnsi="Arial" w:cs="Arial"/>
                <w:i/>
                <w:sz w:val="16"/>
                <w:szCs w:val="16"/>
              </w:rPr>
              <w:t>Wybór z „Kalendarza”.</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Data zakończenia procedury</w:t>
            </w:r>
          </w:p>
        </w:tc>
        <w:tc>
          <w:tcPr>
            <w:tcW w:w="3048" w:type="pct"/>
          </w:tcPr>
          <w:p w:rsidR="00515811" w:rsidRPr="00C31784" w:rsidRDefault="0069684A" w:rsidP="00522FEB">
            <w:pPr>
              <w:spacing w:after="0" w:line="240" w:lineRule="auto"/>
              <w:jc w:val="both"/>
              <w:rPr>
                <w:rFonts w:ascii="Arial" w:hAnsi="Arial" w:cs="Arial"/>
                <w:i/>
                <w:sz w:val="16"/>
                <w:szCs w:val="16"/>
              </w:rPr>
            </w:pPr>
            <w:r w:rsidRPr="00C31784">
              <w:rPr>
                <w:rFonts w:ascii="Arial" w:hAnsi="Arial" w:cs="Arial"/>
                <w:i/>
                <w:sz w:val="16"/>
                <w:szCs w:val="16"/>
              </w:rPr>
              <w:t>Wybór z „Kalendarza”.</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Krótki opis/Numer ogłoszenia</w:t>
            </w:r>
          </w:p>
        </w:tc>
        <w:tc>
          <w:tcPr>
            <w:tcW w:w="3048" w:type="pct"/>
          </w:tcPr>
          <w:p w:rsidR="00522FEB" w:rsidRPr="00C31784" w:rsidRDefault="0069684A" w:rsidP="002E7A72">
            <w:pPr>
              <w:spacing w:after="0" w:line="240" w:lineRule="auto"/>
              <w:jc w:val="both"/>
              <w:rPr>
                <w:rFonts w:ascii="Arial" w:hAnsi="Arial" w:cs="Arial"/>
                <w:i/>
                <w:sz w:val="16"/>
                <w:szCs w:val="16"/>
              </w:rPr>
            </w:pPr>
            <w:r w:rsidRPr="00C31784">
              <w:rPr>
                <w:rFonts w:ascii="Arial" w:hAnsi="Arial" w:cs="Arial"/>
                <w:i/>
                <w:sz w:val="16"/>
                <w:szCs w:val="16"/>
              </w:rPr>
              <w:t xml:space="preserve">(maksymalnie </w:t>
            </w:r>
            <w:r w:rsidR="002E7A72">
              <w:rPr>
                <w:rFonts w:ascii="Arial" w:hAnsi="Arial" w:cs="Arial"/>
                <w:i/>
                <w:sz w:val="16"/>
                <w:szCs w:val="16"/>
              </w:rPr>
              <w:t>1000</w:t>
            </w:r>
            <w:r w:rsidRPr="00C31784">
              <w:rPr>
                <w:rFonts w:ascii="Arial" w:hAnsi="Arial" w:cs="Arial"/>
                <w:i/>
                <w:sz w:val="16"/>
                <w:szCs w:val="16"/>
              </w:rPr>
              <w:t xml:space="preserve"> znaków)</w:t>
            </w:r>
          </w:p>
        </w:tc>
      </w:tr>
      <w:tr w:rsidR="00522FEB" w:rsidRPr="00522FEB" w:rsidTr="0016653C">
        <w:tc>
          <w:tcPr>
            <w:tcW w:w="1952" w:type="pct"/>
            <w:vAlign w:val="center"/>
          </w:tcPr>
          <w:p w:rsidR="00522FEB" w:rsidRPr="00522FEB" w:rsidRDefault="00FA2F52" w:rsidP="00522FEB">
            <w:pPr>
              <w:spacing w:after="0" w:line="240" w:lineRule="auto"/>
              <w:jc w:val="both"/>
              <w:rPr>
                <w:rFonts w:ascii="Arial" w:hAnsi="Arial" w:cs="Arial"/>
                <w:sz w:val="16"/>
                <w:szCs w:val="16"/>
              </w:rPr>
            </w:pPr>
            <w:r>
              <w:rPr>
                <w:rFonts w:ascii="Arial" w:hAnsi="Arial" w:cs="Arial"/>
                <w:sz w:val="16"/>
                <w:szCs w:val="16"/>
              </w:rPr>
              <w:t>Należy uzasadnić dlaczego „nie”</w:t>
            </w:r>
          </w:p>
        </w:tc>
        <w:tc>
          <w:tcPr>
            <w:tcW w:w="3048" w:type="pct"/>
          </w:tcPr>
          <w:p w:rsidR="00522FEB" w:rsidRPr="00C31784" w:rsidRDefault="0069684A" w:rsidP="002E7A72">
            <w:pPr>
              <w:spacing w:after="0" w:line="240" w:lineRule="auto"/>
              <w:jc w:val="both"/>
              <w:rPr>
                <w:rFonts w:ascii="Arial" w:hAnsi="Arial" w:cs="Arial"/>
                <w:i/>
                <w:sz w:val="16"/>
                <w:szCs w:val="16"/>
              </w:rPr>
            </w:pPr>
            <w:r w:rsidRPr="00C31784">
              <w:rPr>
                <w:rFonts w:ascii="Arial" w:hAnsi="Arial" w:cs="Arial"/>
                <w:i/>
                <w:sz w:val="16"/>
                <w:szCs w:val="16"/>
              </w:rPr>
              <w:t xml:space="preserve">(maksymalnie </w:t>
            </w:r>
            <w:r w:rsidR="002E7A72">
              <w:rPr>
                <w:rFonts w:ascii="Arial" w:hAnsi="Arial" w:cs="Arial"/>
                <w:i/>
                <w:sz w:val="16"/>
                <w:szCs w:val="16"/>
              </w:rPr>
              <w:t>1000</w:t>
            </w:r>
            <w:r w:rsidRPr="00C31784">
              <w:rPr>
                <w:rFonts w:ascii="Arial" w:hAnsi="Arial" w:cs="Arial"/>
                <w:i/>
                <w:sz w:val="16"/>
                <w:szCs w:val="16"/>
              </w:rPr>
              <w:t xml:space="preserve"> znaków)</w:t>
            </w:r>
          </w:p>
        </w:tc>
      </w:tr>
    </w:tbl>
    <w:p w:rsidR="002B3736" w:rsidRPr="001C5DDB" w:rsidRDefault="002B3736"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0E7192" w:rsidRPr="001C5DDB" w:rsidRDefault="000E7192" w:rsidP="00626177">
            <w:pPr>
              <w:pStyle w:val="Nagwek1"/>
              <w:jc w:val="left"/>
            </w:pPr>
            <w:bookmarkStart w:id="11" w:name="_Toc453673611"/>
            <w:r w:rsidRPr="00626177">
              <w:rPr>
                <w:sz w:val="16"/>
              </w:rPr>
              <w:t>E. Mierzalne wskaźniki projektu</w:t>
            </w:r>
            <w:bookmarkEnd w:id="11"/>
          </w:p>
        </w:tc>
      </w:tr>
    </w:tbl>
    <w:p w:rsidR="00067825" w:rsidRPr="001C5DDB" w:rsidRDefault="00067825" w:rsidP="00FA1E9F">
      <w:pPr>
        <w:spacing w:after="0" w:line="240" w:lineRule="auto"/>
        <w:jc w:val="both"/>
        <w:rPr>
          <w:rFonts w:ascii="Arial" w:eastAsia="Tahoma,Bold" w:hAnsi="Arial" w:cs="Arial"/>
          <w:sz w:val="16"/>
          <w:szCs w:val="16"/>
          <w:lang w:eastAsia="pl-PL"/>
        </w:rPr>
      </w:pPr>
    </w:p>
    <w:tbl>
      <w:tblPr>
        <w:tblStyle w:val="Tabela-Siatka"/>
        <w:tblW w:w="5000" w:type="pct"/>
        <w:tblLook w:val="04A0"/>
      </w:tblPr>
      <w:tblGrid>
        <w:gridCol w:w="9429"/>
      </w:tblGrid>
      <w:tr w:rsidR="005008D4" w:rsidRPr="001C5DDB" w:rsidTr="0038258A">
        <w:tc>
          <w:tcPr>
            <w:tcW w:w="5000" w:type="pct"/>
          </w:tcPr>
          <w:p w:rsidR="00F70588" w:rsidRPr="00C31784" w:rsidRDefault="005008D4" w:rsidP="00C31784">
            <w:pPr>
              <w:pStyle w:val="Bezodstpw"/>
              <w:jc w:val="both"/>
              <w:rPr>
                <w:rFonts w:ascii="Arial" w:hAnsi="Arial" w:cs="Arial"/>
                <w:i/>
                <w:iCs/>
                <w:sz w:val="16"/>
                <w:szCs w:val="16"/>
              </w:rPr>
            </w:pPr>
            <w:r w:rsidRPr="00C31784">
              <w:rPr>
                <w:rFonts w:ascii="Arial" w:hAnsi="Arial" w:cs="Arial"/>
                <w:i/>
                <w:sz w:val="16"/>
                <w:szCs w:val="16"/>
              </w:rPr>
              <w:t xml:space="preserve">UWAGA! Przed wypełnieniem tej części wniosku o dofinansowanie należy zapoznać się z </w:t>
            </w:r>
            <w:r w:rsidRPr="009074A5">
              <w:rPr>
                <w:rFonts w:ascii="Arial" w:hAnsi="Arial" w:cs="Arial"/>
                <w:i/>
                <w:iCs/>
                <w:sz w:val="16"/>
                <w:szCs w:val="16"/>
              </w:rPr>
              <w:t>Wytycznymi M</w:t>
            </w:r>
            <w:r w:rsidR="005B6654" w:rsidRPr="009074A5">
              <w:rPr>
                <w:rFonts w:ascii="Arial" w:hAnsi="Arial" w:cs="Arial"/>
                <w:i/>
                <w:iCs/>
                <w:sz w:val="16"/>
                <w:szCs w:val="16"/>
              </w:rPr>
              <w:t>inistra</w:t>
            </w:r>
            <w:r w:rsidRPr="009074A5">
              <w:rPr>
                <w:rFonts w:ascii="Arial" w:hAnsi="Arial" w:cs="Arial"/>
                <w:i/>
                <w:iCs/>
                <w:sz w:val="16"/>
                <w:szCs w:val="16"/>
              </w:rPr>
              <w:t xml:space="preserve"> Infrastruktury</w:t>
            </w:r>
            <w:r w:rsidR="005B6654" w:rsidRPr="009074A5">
              <w:rPr>
                <w:rFonts w:ascii="Arial" w:hAnsi="Arial" w:cs="Arial"/>
                <w:i/>
                <w:iCs/>
                <w:sz w:val="16"/>
                <w:szCs w:val="16"/>
              </w:rPr>
              <w:br/>
            </w:r>
            <w:r w:rsidRPr="009074A5">
              <w:rPr>
                <w:rFonts w:ascii="Arial" w:hAnsi="Arial" w:cs="Arial"/>
                <w:i/>
                <w:iCs/>
                <w:sz w:val="16"/>
                <w:szCs w:val="16"/>
              </w:rPr>
              <w:t xml:space="preserve"> i Rozwoju w zakresie monitorowania postępu rzeczowego realizacji programów operacyjnych na lata 2014-2020</w:t>
            </w:r>
            <w:r w:rsidR="005B6654" w:rsidRPr="009074A5">
              <w:rPr>
                <w:rFonts w:ascii="Arial" w:hAnsi="Arial" w:cs="Arial"/>
                <w:i/>
                <w:iCs/>
                <w:sz w:val="16"/>
                <w:szCs w:val="16"/>
              </w:rPr>
              <w:t xml:space="preserve"> z dnia </w:t>
            </w:r>
            <w:r w:rsidR="005B6654" w:rsidRPr="009074A5">
              <w:rPr>
                <w:rFonts w:ascii="Arial" w:hAnsi="Arial" w:cs="Arial"/>
                <w:i/>
                <w:iCs/>
                <w:sz w:val="16"/>
                <w:szCs w:val="16"/>
              </w:rPr>
              <w:br/>
              <w:t>22 kwietnia 2015 r.</w:t>
            </w:r>
          </w:p>
          <w:p w:rsidR="005008D4" w:rsidRPr="00AB038B" w:rsidRDefault="00E726EB" w:rsidP="00C31784">
            <w:pPr>
              <w:spacing w:after="0" w:line="240" w:lineRule="auto"/>
              <w:jc w:val="both"/>
              <w:rPr>
                <w:rFonts w:ascii="Arial" w:hAnsi="Arial" w:cs="Arial"/>
                <w:i/>
                <w:iCs/>
                <w:sz w:val="16"/>
                <w:szCs w:val="16"/>
              </w:rPr>
            </w:pPr>
            <w:r>
              <w:rPr>
                <w:rFonts w:ascii="Arial" w:hAnsi="Arial" w:cs="Arial"/>
                <w:i/>
                <w:iCs/>
                <w:sz w:val="16"/>
                <w:szCs w:val="16"/>
              </w:rPr>
              <w:t>Wnioskodawca ma obowiązek wybrania wszystkich wskaźników adekwatnych do planowanych działań w projekcie oraz monitorowania ich w trakcie realizacji projektu.</w:t>
            </w:r>
          </w:p>
        </w:tc>
      </w:tr>
    </w:tbl>
    <w:p w:rsidR="00067825" w:rsidRPr="001C5DDB" w:rsidRDefault="00067825" w:rsidP="00FA1E9F">
      <w:pPr>
        <w:pStyle w:val="Bezodstpw"/>
        <w:jc w:val="both"/>
        <w:rPr>
          <w:rFonts w:ascii="Arial" w:hAnsi="Arial" w:cs="Arial"/>
          <w:b/>
          <w:sz w:val="16"/>
          <w:szCs w:val="16"/>
          <w:highlight w:val="magent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1C5DDB" w:rsidTr="0038258A">
        <w:trPr>
          <w:trHeight w:val="37"/>
        </w:trPr>
        <w:tc>
          <w:tcPr>
            <w:tcW w:w="5000" w:type="pct"/>
            <w:shd w:val="pct10" w:color="auto" w:fill="auto"/>
          </w:tcPr>
          <w:p w:rsidR="00AE4FE5" w:rsidRPr="001C5DDB" w:rsidRDefault="00AE4FE5" w:rsidP="00FA1E9F">
            <w:pPr>
              <w:pStyle w:val="Bezodstpw"/>
              <w:jc w:val="both"/>
              <w:rPr>
                <w:rFonts w:ascii="Arial" w:hAnsi="Arial" w:cs="Arial"/>
                <w:b/>
                <w:sz w:val="16"/>
                <w:szCs w:val="16"/>
              </w:rPr>
            </w:pPr>
            <w:r w:rsidRPr="001C5DDB">
              <w:rPr>
                <w:rFonts w:ascii="Arial" w:hAnsi="Arial" w:cs="Arial"/>
                <w:b/>
                <w:sz w:val="16"/>
                <w:szCs w:val="16"/>
              </w:rPr>
              <w:t>E.1 WSKAŹNIKI PRODUKTU</w:t>
            </w:r>
            <w:r w:rsidR="00832D18">
              <w:rPr>
                <w:rFonts w:ascii="Arial" w:hAnsi="Arial" w:cs="Arial"/>
                <w:b/>
                <w:sz w:val="16"/>
                <w:szCs w:val="16"/>
              </w:rPr>
              <w:t xml:space="preserve"> </w:t>
            </w:r>
          </w:p>
        </w:tc>
      </w:tr>
    </w:tbl>
    <w:p w:rsidR="00AE4FE5" w:rsidRPr="001C5DDB" w:rsidRDefault="00AE4FE5" w:rsidP="00FA1E9F">
      <w:pPr>
        <w:pStyle w:val="Bezodstpw"/>
        <w:jc w:val="both"/>
        <w:rPr>
          <w:rFonts w:ascii="Arial" w:hAnsi="Arial" w:cs="Arial"/>
          <w:b/>
          <w:sz w:val="16"/>
          <w:szCs w:val="16"/>
        </w:rPr>
      </w:pPr>
    </w:p>
    <w:tbl>
      <w:tblPr>
        <w:tblStyle w:val="Tabela-Siatka"/>
        <w:tblW w:w="5000" w:type="pct"/>
        <w:tblLook w:val="04A0"/>
      </w:tblPr>
      <w:tblGrid>
        <w:gridCol w:w="9429"/>
      </w:tblGrid>
      <w:tr w:rsidR="005008D4" w:rsidRPr="001C5DDB" w:rsidTr="0038258A">
        <w:tc>
          <w:tcPr>
            <w:tcW w:w="5000" w:type="pct"/>
          </w:tcPr>
          <w:p w:rsidR="00CC2409" w:rsidRPr="00C31784" w:rsidRDefault="005008D4" w:rsidP="00FA1E9F">
            <w:pPr>
              <w:spacing w:after="0" w:line="240" w:lineRule="auto"/>
              <w:jc w:val="both"/>
              <w:rPr>
                <w:rFonts w:ascii="Arial" w:hAnsi="Arial" w:cs="Arial"/>
                <w:i/>
                <w:iCs/>
                <w:sz w:val="16"/>
                <w:szCs w:val="16"/>
              </w:rPr>
            </w:pPr>
            <w:r w:rsidRPr="00C31784">
              <w:rPr>
                <w:rFonts w:ascii="Arial" w:hAnsi="Arial" w:cs="Arial"/>
                <w:i/>
                <w:sz w:val="16"/>
                <w:szCs w:val="16"/>
                <w:lang w:eastAsia="pl-PL"/>
              </w:rPr>
              <w:t xml:space="preserve">Wskaźnik produktu odzwierciedla </w:t>
            </w:r>
            <w:r w:rsidRPr="00C31784">
              <w:rPr>
                <w:rFonts w:ascii="Arial" w:eastAsia="Tahoma,Bold" w:hAnsi="Arial" w:cs="Arial"/>
                <w:i/>
                <w:sz w:val="16"/>
                <w:szCs w:val="16"/>
                <w:lang w:eastAsia="pl-PL"/>
              </w:rPr>
              <w:t xml:space="preserve">bezpośredni, materialny efekt realizacji projektu mierzony konkretnymi wielkościami. Wskaźniki produktu są związane wyłącznie z okresem realizacji projektu, mogą więc być podawane wyłącznie za lata, w których projekt jest </w:t>
            </w:r>
            <w:r w:rsidRPr="00C31784">
              <w:rPr>
                <w:rFonts w:ascii="Arial" w:eastAsia="Tahoma,Bold" w:hAnsi="Arial" w:cs="Arial"/>
                <w:i/>
                <w:sz w:val="16"/>
                <w:szCs w:val="16"/>
                <w:lang w:eastAsia="pl-PL"/>
              </w:rPr>
              <w:lastRenderedPageBreak/>
              <w:t xml:space="preserve">realizowany – muszą być zatem zgodne z terminami realizacji projektu. </w:t>
            </w:r>
          </w:p>
          <w:p w:rsidR="0038088E" w:rsidRPr="00C31784" w:rsidRDefault="0038088E" w:rsidP="00FA1E9F">
            <w:pPr>
              <w:spacing w:after="0" w:line="240" w:lineRule="auto"/>
              <w:jc w:val="both"/>
              <w:rPr>
                <w:rFonts w:ascii="Arial" w:eastAsia="Tahoma,Bold" w:hAnsi="Arial" w:cs="Arial"/>
                <w:i/>
                <w:sz w:val="16"/>
                <w:szCs w:val="16"/>
                <w:lang w:eastAsia="pl-PL"/>
              </w:rPr>
            </w:pPr>
          </w:p>
          <w:p w:rsidR="005008D4" w:rsidRPr="00C31784" w:rsidRDefault="005008D4" w:rsidP="00FA1E9F">
            <w:pPr>
              <w:spacing w:after="0" w:line="240" w:lineRule="auto"/>
              <w:jc w:val="both"/>
              <w:rPr>
                <w:rFonts w:ascii="Arial" w:eastAsia="Tahoma,Bold" w:hAnsi="Arial" w:cs="Arial"/>
                <w:bCs/>
                <w:i/>
                <w:sz w:val="16"/>
                <w:szCs w:val="16"/>
                <w:lang w:eastAsia="pl-PL"/>
              </w:rPr>
            </w:pPr>
            <w:r w:rsidRPr="00C31784">
              <w:rPr>
                <w:rFonts w:ascii="Arial" w:eastAsia="Tahoma,Bold" w:hAnsi="Arial" w:cs="Arial"/>
                <w:i/>
                <w:sz w:val="16"/>
                <w:szCs w:val="16"/>
                <w:lang w:eastAsia="pl-PL"/>
              </w:rPr>
              <w:t xml:space="preserve">W projekcie </w:t>
            </w:r>
            <w:r w:rsidRPr="00C31784">
              <w:rPr>
                <w:rFonts w:ascii="Arial" w:eastAsia="Tahoma,Bold" w:hAnsi="Arial" w:cs="Arial"/>
                <w:bCs/>
                <w:i/>
                <w:sz w:val="16"/>
                <w:szCs w:val="16"/>
                <w:lang w:eastAsia="pl-PL"/>
              </w:rPr>
              <w:t>należy wykazać wszyst</w:t>
            </w:r>
            <w:r w:rsidR="00CC2409" w:rsidRPr="00C31784">
              <w:rPr>
                <w:rFonts w:ascii="Arial" w:eastAsia="Tahoma,Bold" w:hAnsi="Arial" w:cs="Arial"/>
                <w:bCs/>
                <w:i/>
                <w:sz w:val="16"/>
                <w:szCs w:val="16"/>
                <w:lang w:eastAsia="pl-PL"/>
              </w:rPr>
              <w:t>kie osiągane w wyniku realizacji projektu wskaźniki produktu poprzez multiplikowanie pola wykorzystując opcję „Dodaj nowy wskaźnik”.</w:t>
            </w:r>
          </w:p>
          <w:p w:rsidR="00C90C50" w:rsidRPr="00C31784" w:rsidRDefault="00C90C50" w:rsidP="00FA1E9F">
            <w:pPr>
              <w:spacing w:after="0" w:line="240" w:lineRule="auto"/>
              <w:jc w:val="both"/>
              <w:rPr>
                <w:rFonts w:ascii="Arial" w:eastAsia="Tahoma,Bold" w:hAnsi="Arial" w:cs="Arial"/>
                <w:bCs/>
                <w:i/>
                <w:sz w:val="16"/>
                <w:szCs w:val="16"/>
                <w:lang w:eastAsia="pl-PL"/>
              </w:rPr>
            </w:pPr>
          </w:p>
          <w:p w:rsidR="00832D18" w:rsidRPr="00C31784" w:rsidRDefault="00832D18" w:rsidP="00FA1E9F">
            <w:pPr>
              <w:spacing w:after="0" w:line="240" w:lineRule="auto"/>
              <w:jc w:val="both"/>
              <w:rPr>
                <w:rFonts w:ascii="Arial" w:hAnsi="Arial" w:cs="Arial"/>
                <w:i/>
                <w:sz w:val="16"/>
                <w:szCs w:val="16"/>
                <w:lang w:eastAsia="pl-PL"/>
              </w:rPr>
            </w:pPr>
            <w:r w:rsidRPr="00C31784">
              <w:rPr>
                <w:rFonts w:ascii="Arial" w:hAnsi="Arial" w:cs="Arial"/>
                <w:bCs/>
                <w:i/>
                <w:sz w:val="16"/>
                <w:szCs w:val="16"/>
                <w:lang w:eastAsia="pl-PL"/>
              </w:rPr>
              <w:t xml:space="preserve">UWAGA! </w:t>
            </w:r>
            <w:r w:rsidRPr="00C31784">
              <w:rPr>
                <w:rFonts w:ascii="Arial" w:hAnsi="Arial" w:cs="Arial"/>
                <w:i/>
                <w:sz w:val="16"/>
                <w:szCs w:val="16"/>
                <w:lang w:eastAsia="pl-PL"/>
              </w:rPr>
              <w:t xml:space="preserve">Wartości wszystkich wskaźników powinny być oszacowane na poziomie </w:t>
            </w:r>
            <w:r w:rsidR="005B6654" w:rsidRPr="00C31784">
              <w:rPr>
                <w:rFonts w:ascii="Arial" w:hAnsi="Arial" w:cs="Arial"/>
                <w:i/>
                <w:sz w:val="16"/>
                <w:szCs w:val="16"/>
                <w:lang w:eastAsia="pl-PL"/>
              </w:rPr>
              <w:t xml:space="preserve">możliwym </w:t>
            </w:r>
            <w:r w:rsidR="00D43EF2" w:rsidRPr="00C31784">
              <w:rPr>
                <w:rFonts w:ascii="Arial" w:hAnsi="Arial" w:cs="Arial"/>
                <w:i/>
                <w:sz w:val="16"/>
                <w:szCs w:val="16"/>
                <w:lang w:eastAsia="pl-PL"/>
              </w:rPr>
              <w:t>do osiągnięcia przez w</w:t>
            </w:r>
            <w:r w:rsidRPr="00C31784">
              <w:rPr>
                <w:rFonts w:ascii="Arial" w:hAnsi="Arial" w:cs="Arial"/>
                <w:i/>
                <w:sz w:val="16"/>
                <w:szCs w:val="16"/>
                <w:lang w:eastAsia="pl-PL"/>
              </w:rPr>
              <w:t xml:space="preserve">nioskodawcę – będą stanowiły jedno z podstawowych źródeł informacji dla oceniających projekt. Jeżeli </w:t>
            </w:r>
            <w:r w:rsidR="00E327F2" w:rsidRPr="00C31784">
              <w:rPr>
                <w:rFonts w:ascii="Arial" w:hAnsi="Arial" w:cs="Arial"/>
                <w:i/>
                <w:sz w:val="16"/>
                <w:szCs w:val="16"/>
                <w:lang w:eastAsia="pl-PL"/>
              </w:rPr>
              <w:t>w</w:t>
            </w:r>
            <w:r w:rsidRPr="00C31784">
              <w:rPr>
                <w:rFonts w:ascii="Arial" w:hAnsi="Arial" w:cs="Arial"/>
                <w:i/>
                <w:sz w:val="16"/>
                <w:szCs w:val="16"/>
                <w:lang w:eastAsia="pl-PL"/>
              </w:rPr>
              <w:t>nioskodawca przedstawi wskaźniki przeszacowane bądź niedoszacowane, może być to przyczyną odrzucenia wniosku</w:t>
            </w:r>
            <w:r w:rsidR="0004724F">
              <w:rPr>
                <w:rFonts w:ascii="Arial" w:hAnsi="Arial" w:cs="Arial"/>
                <w:i/>
                <w:sz w:val="16"/>
                <w:szCs w:val="16"/>
                <w:lang w:eastAsia="pl-PL"/>
              </w:rPr>
              <w:t xml:space="preserve"> (nie dotyczy wskaźników horyzontalnych).</w:t>
            </w:r>
          </w:p>
        </w:tc>
      </w:tr>
    </w:tbl>
    <w:p w:rsidR="005008D4" w:rsidRPr="001C5DDB" w:rsidRDefault="005008D4" w:rsidP="00FA1E9F">
      <w:pPr>
        <w:spacing w:after="0" w:line="240" w:lineRule="auto"/>
        <w:jc w:val="both"/>
        <w:rPr>
          <w:rFonts w:ascii="Arial" w:hAnsi="Arial" w:cs="Arial"/>
          <w:b/>
          <w:sz w:val="16"/>
          <w:szCs w:val="16"/>
          <w:lang w:eastAsia="pl-PL"/>
        </w:rPr>
      </w:pPr>
    </w:p>
    <w:tbl>
      <w:tblPr>
        <w:tblStyle w:val="Tabela-Siatka"/>
        <w:tblW w:w="5000" w:type="pct"/>
        <w:tblLook w:val="04A0"/>
      </w:tblPr>
      <w:tblGrid>
        <w:gridCol w:w="4660"/>
        <w:gridCol w:w="4769"/>
      </w:tblGrid>
      <w:tr w:rsidR="005008D4" w:rsidRPr="001C5DDB" w:rsidTr="00C31784">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Wskaźnik</w:t>
            </w:r>
          </w:p>
        </w:tc>
        <w:tc>
          <w:tcPr>
            <w:tcW w:w="2529" w:type="pct"/>
            <w:tcBorders>
              <w:bottom w:val="single" w:sz="4" w:space="0" w:color="auto"/>
            </w:tcBorders>
          </w:tcPr>
          <w:p w:rsidR="00C31784" w:rsidRPr="00C31784" w:rsidRDefault="00C31784" w:rsidP="00C31784">
            <w:pPr>
              <w:spacing w:after="0" w:line="240" w:lineRule="auto"/>
              <w:jc w:val="both"/>
              <w:rPr>
                <w:rFonts w:ascii="Arial" w:hAnsi="Arial" w:cs="Arial"/>
                <w:i/>
                <w:sz w:val="16"/>
                <w:szCs w:val="16"/>
              </w:rPr>
            </w:pPr>
            <w:r w:rsidRPr="00EC09EE">
              <w:rPr>
                <w:rFonts w:ascii="Arial" w:hAnsi="Arial" w:cs="Arial"/>
                <w:i/>
                <w:sz w:val="16"/>
                <w:szCs w:val="16"/>
              </w:rPr>
              <w:t xml:space="preserve">Należy wybrać z listy rozwijanej nazwę wskaźnika produktu planowanego do osiągnięcia </w:t>
            </w:r>
            <w:r w:rsidRPr="001C54CE">
              <w:rPr>
                <w:rFonts w:ascii="Arial" w:hAnsi="Arial" w:cs="Arial"/>
                <w:i/>
                <w:sz w:val="16"/>
                <w:szCs w:val="16"/>
              </w:rPr>
              <w:t xml:space="preserve">w wyniku realizacji projektu, </w:t>
            </w:r>
            <w:r w:rsidRPr="00EC09EE">
              <w:rPr>
                <w:rFonts w:ascii="Arial" w:hAnsi="Arial" w:cs="Arial"/>
                <w:i/>
                <w:sz w:val="16"/>
                <w:szCs w:val="16"/>
              </w:rPr>
              <w:t>tj.:</w:t>
            </w:r>
          </w:p>
          <w:p w:rsidR="001E2348" w:rsidRDefault="001E2348" w:rsidP="00FD1EE5">
            <w:pPr>
              <w:pStyle w:val="Akapitzlist"/>
              <w:numPr>
                <w:ilvl w:val="0"/>
                <w:numId w:val="55"/>
              </w:numPr>
              <w:ind w:left="302" w:hanging="284"/>
              <w:jc w:val="both"/>
              <w:rPr>
                <w:rFonts w:ascii="Arial" w:eastAsia="MyriadPro-Regular" w:hAnsi="Arial" w:cs="Arial"/>
                <w:i/>
                <w:sz w:val="16"/>
                <w:szCs w:val="16"/>
                <w:lang w:eastAsia="pl-PL"/>
              </w:rPr>
            </w:pPr>
            <w:r>
              <w:rPr>
                <w:rFonts w:ascii="Arial" w:eastAsia="MyriadPro-Regular" w:hAnsi="Arial" w:cs="Arial"/>
                <w:i/>
                <w:sz w:val="16"/>
                <w:szCs w:val="16"/>
                <w:lang w:eastAsia="pl-PL"/>
              </w:rPr>
              <w:t xml:space="preserve">Długość </w:t>
            </w:r>
            <w:r w:rsidRPr="00186B5E">
              <w:rPr>
                <w:rFonts w:ascii="Arial" w:eastAsia="MyriadPro-Regular" w:hAnsi="Arial" w:cs="Arial"/>
                <w:i/>
                <w:sz w:val="16"/>
                <w:szCs w:val="16"/>
                <w:lang w:eastAsia="pl-PL"/>
              </w:rPr>
              <w:t>wybudowanych dróg dla rowerów [km</w:t>
            </w:r>
            <w:r>
              <w:rPr>
                <w:rFonts w:ascii="Arial" w:eastAsia="MyriadPro-Regular" w:hAnsi="Arial" w:cs="Arial"/>
                <w:i/>
                <w:sz w:val="16"/>
                <w:szCs w:val="16"/>
                <w:lang w:eastAsia="pl-PL"/>
              </w:rPr>
              <w:t>];</w:t>
            </w:r>
          </w:p>
          <w:p w:rsidR="001E2348" w:rsidRPr="00186B5E" w:rsidRDefault="001E2348" w:rsidP="00FD1EE5">
            <w:pPr>
              <w:pStyle w:val="Akapitzlist"/>
              <w:numPr>
                <w:ilvl w:val="0"/>
                <w:numId w:val="55"/>
              </w:numPr>
              <w:ind w:left="302" w:hanging="284"/>
              <w:jc w:val="both"/>
              <w:rPr>
                <w:rFonts w:ascii="Arial" w:eastAsia="MyriadPro-Regular" w:hAnsi="Arial" w:cs="Arial"/>
                <w:i/>
                <w:sz w:val="16"/>
                <w:szCs w:val="16"/>
                <w:lang w:eastAsia="pl-PL"/>
              </w:rPr>
            </w:pPr>
            <w:r w:rsidRPr="00186B5E">
              <w:rPr>
                <w:rFonts w:ascii="Arial" w:eastAsia="MyriadPro-Regular" w:hAnsi="Arial" w:cs="Arial"/>
                <w:i/>
                <w:sz w:val="16"/>
                <w:szCs w:val="16"/>
                <w:lang w:eastAsia="pl-PL"/>
              </w:rPr>
              <w:t>Długość przebudowanych dróg dla rowerów [km];</w:t>
            </w:r>
          </w:p>
          <w:p w:rsidR="001E2348" w:rsidRDefault="001E2348" w:rsidP="00FD1EE5">
            <w:pPr>
              <w:pStyle w:val="Akapitzlist"/>
              <w:numPr>
                <w:ilvl w:val="0"/>
                <w:numId w:val="55"/>
              </w:numPr>
              <w:spacing w:after="120" w:line="240" w:lineRule="auto"/>
              <w:ind w:left="302" w:hanging="284"/>
              <w:jc w:val="both"/>
              <w:rPr>
                <w:rFonts w:ascii="Arial" w:eastAsia="MyriadPro-Regular" w:hAnsi="Arial" w:cs="Arial"/>
                <w:i/>
                <w:sz w:val="16"/>
                <w:szCs w:val="16"/>
                <w:lang w:eastAsia="pl-PL"/>
              </w:rPr>
            </w:pPr>
            <w:r w:rsidRPr="005B7856">
              <w:rPr>
                <w:rFonts w:ascii="Arial" w:eastAsia="MyriadPro-Regular" w:hAnsi="Arial" w:cs="Arial"/>
                <w:i/>
                <w:sz w:val="16"/>
                <w:szCs w:val="16"/>
                <w:lang w:eastAsia="pl-PL"/>
              </w:rPr>
              <w:t>Długość wyznaczonych ścieżek rowerowych</w:t>
            </w:r>
            <w:r>
              <w:rPr>
                <w:rFonts w:ascii="Arial" w:eastAsia="MyriadPro-Regular" w:hAnsi="Arial" w:cs="Arial"/>
                <w:i/>
                <w:sz w:val="16"/>
                <w:szCs w:val="16"/>
                <w:lang w:eastAsia="pl-PL"/>
              </w:rPr>
              <w:t xml:space="preserve"> [km];</w:t>
            </w:r>
          </w:p>
          <w:p w:rsidR="001E2348" w:rsidRPr="00186B5E" w:rsidRDefault="001E2348" w:rsidP="00FD1EE5">
            <w:pPr>
              <w:pStyle w:val="Akapitzlist"/>
              <w:numPr>
                <w:ilvl w:val="0"/>
                <w:numId w:val="55"/>
              </w:numPr>
              <w:ind w:left="302" w:hanging="284"/>
              <w:rPr>
                <w:rFonts w:ascii="Arial" w:eastAsia="MyriadPro-Regular" w:hAnsi="Arial" w:cs="Arial"/>
                <w:i/>
                <w:sz w:val="16"/>
                <w:szCs w:val="16"/>
                <w:lang w:eastAsia="pl-PL"/>
              </w:rPr>
            </w:pPr>
            <w:r w:rsidRPr="005B7856">
              <w:rPr>
                <w:rFonts w:ascii="Arial" w:eastAsia="MyriadPro-Regular" w:hAnsi="Arial" w:cs="Arial"/>
                <w:i/>
                <w:sz w:val="16"/>
                <w:szCs w:val="16"/>
                <w:lang w:eastAsia="pl-PL"/>
              </w:rPr>
              <w:t xml:space="preserve">Liczba wybudowanych </w:t>
            </w:r>
            <w:r>
              <w:rPr>
                <w:rFonts w:ascii="Arial" w:eastAsia="MyriadPro-Regular" w:hAnsi="Arial" w:cs="Arial"/>
                <w:i/>
                <w:sz w:val="16"/>
                <w:szCs w:val="16"/>
                <w:lang w:eastAsia="pl-PL"/>
              </w:rPr>
              <w:t xml:space="preserve">zintegrowanych węzłów </w:t>
            </w:r>
            <w:r w:rsidRPr="00186B5E">
              <w:rPr>
                <w:rFonts w:ascii="Arial" w:eastAsia="MyriadPro-Regular" w:hAnsi="Arial" w:cs="Arial"/>
                <w:i/>
                <w:sz w:val="16"/>
                <w:szCs w:val="16"/>
                <w:lang w:eastAsia="pl-PL"/>
              </w:rPr>
              <w:t>przesiadkowych [szt.];</w:t>
            </w:r>
          </w:p>
          <w:p w:rsidR="001E2348" w:rsidRDefault="001E2348" w:rsidP="00FD1EE5">
            <w:pPr>
              <w:pStyle w:val="Akapitzlist"/>
              <w:numPr>
                <w:ilvl w:val="0"/>
                <w:numId w:val="55"/>
              </w:numPr>
              <w:spacing w:after="120" w:line="240" w:lineRule="auto"/>
              <w:ind w:left="302" w:hanging="284"/>
              <w:jc w:val="both"/>
              <w:rPr>
                <w:rFonts w:ascii="Arial" w:eastAsia="MyriadPro-Regular" w:hAnsi="Arial" w:cs="Arial"/>
                <w:i/>
                <w:sz w:val="16"/>
                <w:szCs w:val="16"/>
                <w:lang w:eastAsia="pl-PL"/>
              </w:rPr>
            </w:pPr>
            <w:r>
              <w:rPr>
                <w:rFonts w:ascii="Arial" w:eastAsia="MyriadPro-Regular" w:hAnsi="Arial" w:cs="Arial"/>
                <w:i/>
                <w:sz w:val="16"/>
                <w:szCs w:val="16"/>
                <w:lang w:eastAsia="pl-PL"/>
              </w:rPr>
              <w:t xml:space="preserve">Całkowita </w:t>
            </w:r>
            <w:r w:rsidRPr="00186B5E">
              <w:rPr>
                <w:rFonts w:ascii="Arial" w:eastAsia="MyriadPro-Regular" w:hAnsi="Arial" w:cs="Arial"/>
                <w:i/>
                <w:sz w:val="16"/>
                <w:szCs w:val="16"/>
                <w:lang w:eastAsia="pl-PL"/>
              </w:rPr>
              <w:t>długość nowych lub przebudowanych linii komunikacji  miejskiej</w:t>
            </w:r>
            <w:r>
              <w:rPr>
                <w:rFonts w:ascii="Arial" w:eastAsia="MyriadPro-Regular" w:hAnsi="Arial" w:cs="Arial"/>
                <w:i/>
                <w:sz w:val="16"/>
                <w:szCs w:val="16"/>
                <w:lang w:eastAsia="pl-PL"/>
              </w:rPr>
              <w:t xml:space="preserve"> </w:t>
            </w:r>
            <w:r w:rsidRPr="00186B5E">
              <w:rPr>
                <w:rFonts w:ascii="Arial" w:eastAsia="MyriadPro-Regular" w:hAnsi="Arial" w:cs="Arial"/>
                <w:i/>
                <w:sz w:val="16"/>
                <w:szCs w:val="16"/>
                <w:lang w:eastAsia="pl-PL"/>
              </w:rPr>
              <w:t>[km];</w:t>
            </w:r>
          </w:p>
          <w:p w:rsidR="001E2348" w:rsidRDefault="001E2348" w:rsidP="00FD1EE5">
            <w:pPr>
              <w:pStyle w:val="Akapitzlist"/>
              <w:numPr>
                <w:ilvl w:val="0"/>
                <w:numId w:val="55"/>
              </w:numPr>
              <w:ind w:left="302" w:hanging="284"/>
              <w:jc w:val="both"/>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D2180B">
              <w:rPr>
                <w:rFonts w:ascii="Arial" w:eastAsia="MyriadPro-Regular" w:hAnsi="Arial" w:cs="Arial"/>
                <w:i/>
                <w:sz w:val="16"/>
                <w:szCs w:val="16"/>
                <w:lang w:eastAsia="pl-PL"/>
              </w:rPr>
              <w:t>utworzonych, zmodernizowanych przystank</w:t>
            </w:r>
            <w:r>
              <w:rPr>
                <w:rFonts w:ascii="Arial" w:eastAsia="MyriadPro-Regular" w:hAnsi="Arial" w:cs="Arial"/>
                <w:i/>
                <w:sz w:val="16"/>
                <w:szCs w:val="16"/>
                <w:lang w:eastAsia="pl-PL"/>
              </w:rPr>
              <w:t>ów autobusowych i tramwajowych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D2180B">
              <w:rPr>
                <w:rFonts w:ascii="Arial" w:eastAsia="MyriadPro-Regular" w:hAnsi="Arial" w:cs="Arial"/>
                <w:i/>
                <w:sz w:val="16"/>
                <w:szCs w:val="16"/>
                <w:lang w:eastAsia="pl-PL"/>
              </w:rPr>
              <w:t>wybudowanych obiektów „parkuj i jedź”  [szt.]</w:t>
            </w:r>
            <w:r>
              <w:rPr>
                <w:rFonts w:ascii="Arial" w:eastAsia="MyriadPro-Regular" w:hAnsi="Arial" w:cs="Arial"/>
                <w:i/>
                <w:sz w:val="16"/>
                <w:szCs w:val="16"/>
                <w:lang w:eastAsia="pl-PL"/>
              </w:rPr>
              <w: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D2180B">
              <w:rPr>
                <w:rFonts w:ascii="Arial" w:eastAsia="MyriadPro-Regular" w:hAnsi="Arial" w:cs="Arial"/>
                <w:i/>
                <w:sz w:val="16"/>
                <w:szCs w:val="16"/>
                <w:lang w:eastAsia="pl-PL"/>
              </w:rPr>
              <w:t>Liczba miejsc postojowych</w:t>
            </w:r>
            <w:r>
              <w:rPr>
                <w:rFonts w:ascii="Arial" w:eastAsia="MyriadPro-Regular" w:hAnsi="Arial" w:cs="Arial"/>
                <w:i/>
                <w:sz w:val="16"/>
                <w:szCs w:val="16"/>
                <w:lang w:eastAsia="pl-PL"/>
              </w:rPr>
              <w:t xml:space="preserve"> </w:t>
            </w:r>
            <w:r w:rsidRPr="00D2180B">
              <w:rPr>
                <w:rFonts w:ascii="Arial" w:eastAsia="MyriadPro-Regular" w:hAnsi="Arial" w:cs="Arial"/>
                <w:i/>
                <w:sz w:val="16"/>
                <w:szCs w:val="16"/>
                <w:lang w:eastAsia="pl-PL"/>
              </w:rPr>
              <w:t xml:space="preserve">w wybudowanych obiektach </w:t>
            </w:r>
            <w:r>
              <w:rPr>
                <w:rFonts w:ascii="Arial" w:eastAsia="MyriadPro-Regular" w:hAnsi="Arial" w:cs="Arial"/>
                <w:i/>
                <w:sz w:val="16"/>
                <w:szCs w:val="16"/>
                <w:lang w:eastAsia="pl-PL"/>
              </w:rPr>
              <w:t xml:space="preserve">„parkuj </w:t>
            </w:r>
            <w:r w:rsidRPr="00D2180B">
              <w:rPr>
                <w:rFonts w:ascii="Arial" w:eastAsia="MyriadPro-Regular" w:hAnsi="Arial" w:cs="Arial"/>
                <w:i/>
                <w:sz w:val="16"/>
                <w:szCs w:val="16"/>
                <w:lang w:eastAsia="pl-PL"/>
              </w:rPr>
              <w:t>i jedź” [szt.]</w:t>
            </w:r>
            <w:r>
              <w:rPr>
                <w:rFonts w:ascii="Arial" w:eastAsia="MyriadPro-Regular" w:hAnsi="Arial" w:cs="Arial"/>
                <w:i/>
                <w:sz w:val="16"/>
                <w:szCs w:val="16"/>
                <w:lang w:eastAsia="pl-PL"/>
              </w:rPr>
              <w: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5308A7">
              <w:rPr>
                <w:rFonts w:ascii="Arial" w:eastAsia="MyriadPro-Regular" w:hAnsi="Arial" w:cs="Arial"/>
                <w:i/>
                <w:sz w:val="16"/>
                <w:szCs w:val="16"/>
                <w:lang w:eastAsia="pl-PL"/>
              </w:rPr>
              <w:t xml:space="preserve">Liczba miejsc postojowych dla osób niepełnosprawnych </w:t>
            </w:r>
            <w:r w:rsidRPr="005308A7">
              <w:rPr>
                <w:rFonts w:ascii="Arial" w:eastAsia="MyriadPro-Regular" w:hAnsi="Arial" w:cs="Arial"/>
                <w:i/>
                <w:sz w:val="16"/>
                <w:szCs w:val="16"/>
                <w:lang w:eastAsia="pl-PL"/>
              </w:rPr>
              <w:br/>
              <w:t>w wybudowanych obiektach „parkuj i jedź”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D85087">
              <w:rPr>
                <w:rFonts w:ascii="Arial" w:eastAsia="MyriadPro-Regular" w:hAnsi="Arial" w:cs="Arial"/>
                <w:i/>
                <w:sz w:val="16"/>
                <w:szCs w:val="16"/>
                <w:lang w:eastAsia="pl-PL"/>
              </w:rPr>
              <w:t>Liczba wybudowanych obiektów „Bike&amp;Ride”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D85087">
              <w:rPr>
                <w:rFonts w:ascii="Arial" w:eastAsia="MyriadPro-Regular" w:hAnsi="Arial" w:cs="Arial"/>
                <w:i/>
                <w:sz w:val="16"/>
                <w:szCs w:val="16"/>
                <w:lang w:eastAsia="pl-PL"/>
              </w:rPr>
              <w:t>Liczba stanowisk postojowych w wybudowanych obiektach „Bike&amp;Ride” [szt.];</w:t>
            </w:r>
          </w:p>
          <w:p w:rsidR="001E2348" w:rsidRPr="00D85087"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D85087">
              <w:rPr>
                <w:rFonts w:ascii="Arial" w:eastAsia="MyriadPro-Regular" w:hAnsi="Arial" w:cs="Arial"/>
                <w:i/>
                <w:sz w:val="16"/>
                <w:szCs w:val="16"/>
                <w:lang w:eastAsia="pl-PL"/>
              </w:rPr>
              <w:t>zainstalowanych inteligentnych systemów transportowych [szt.];</w:t>
            </w:r>
          </w:p>
          <w:p w:rsidR="001E2348" w:rsidRPr="00086881"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Długość</w:t>
            </w:r>
            <w:r w:rsidRPr="00086881">
              <w:rPr>
                <w:rFonts w:ascii="Arial" w:eastAsia="MyriadPro-Regular" w:hAnsi="Arial" w:cs="Arial"/>
                <w:i/>
                <w:sz w:val="16"/>
                <w:szCs w:val="16"/>
                <w:lang w:eastAsia="pl-PL"/>
              </w:rPr>
              <w:t xml:space="preserve"> dróg, na których zainstalowano inteligentne systemy transportowe [km];</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086881">
              <w:rPr>
                <w:rFonts w:ascii="Arial" w:eastAsia="MyriadPro-Regular" w:hAnsi="Arial" w:cs="Arial"/>
                <w:i/>
                <w:sz w:val="16"/>
                <w:szCs w:val="16"/>
                <w:lang w:eastAsia="pl-PL"/>
              </w:rPr>
              <w:t>Długość stworzonych pasów ruchu tylko dla komunikacji publicznej [km];</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086881">
              <w:rPr>
                <w:rFonts w:ascii="Arial" w:eastAsia="MyriadPro-Regular" w:hAnsi="Arial" w:cs="Arial"/>
                <w:i/>
                <w:sz w:val="16"/>
                <w:szCs w:val="16"/>
                <w:lang w:eastAsia="pl-PL"/>
              </w:rPr>
              <w:t>Liczba skrzyżowań z priorytetem dla pojazdów komunikacji publicznej [szt.];</w:t>
            </w:r>
          </w:p>
          <w:p w:rsidR="001E2348" w:rsidRDefault="001E2348" w:rsidP="00FD1EE5">
            <w:pPr>
              <w:pStyle w:val="Akapitzlist"/>
              <w:numPr>
                <w:ilvl w:val="0"/>
                <w:numId w:val="55"/>
              </w:numPr>
              <w:ind w:left="302" w:hanging="284"/>
              <w:rPr>
                <w:ins w:id="12" w:author="kchmielewska" w:date="2016-12-12T13:57:00Z"/>
                <w:rFonts w:ascii="Arial" w:eastAsia="MyriadPro-Regular" w:hAnsi="Arial" w:cs="Arial"/>
                <w:i/>
                <w:sz w:val="16"/>
                <w:szCs w:val="16"/>
                <w:lang w:eastAsia="pl-PL"/>
              </w:rPr>
            </w:pPr>
            <w:r w:rsidRPr="00563928">
              <w:rPr>
                <w:rFonts w:ascii="Arial" w:eastAsia="MyriadPro-Regular" w:hAnsi="Arial" w:cs="Arial"/>
                <w:i/>
                <w:sz w:val="16"/>
                <w:szCs w:val="16"/>
                <w:lang w:eastAsia="pl-PL"/>
              </w:rPr>
              <w:t xml:space="preserve">Długość wyznaczonych </w:t>
            </w:r>
            <w:r w:rsidRPr="00DC17DA">
              <w:rPr>
                <w:rFonts w:ascii="Arial" w:eastAsia="MyriadPro-Regular" w:hAnsi="Arial" w:cs="Arial"/>
                <w:i/>
                <w:sz w:val="16"/>
                <w:szCs w:val="16"/>
                <w:lang w:eastAsia="pl-PL"/>
              </w:rPr>
              <w:t>buspasów</w:t>
            </w:r>
            <w:r w:rsidRPr="00563928">
              <w:rPr>
                <w:rFonts w:ascii="Arial" w:eastAsia="MyriadPro-Regular" w:hAnsi="Arial" w:cs="Arial"/>
                <w:i/>
                <w:sz w:val="16"/>
                <w:szCs w:val="16"/>
                <w:lang w:eastAsia="pl-PL"/>
              </w:rPr>
              <w:t xml:space="preserve"> [km];</w:t>
            </w:r>
          </w:p>
          <w:p w:rsidR="00867120" w:rsidRDefault="00867120" w:rsidP="00FD1EE5">
            <w:pPr>
              <w:pStyle w:val="Akapitzlist"/>
              <w:numPr>
                <w:ilvl w:val="0"/>
                <w:numId w:val="55"/>
              </w:numPr>
              <w:ind w:left="302" w:hanging="284"/>
              <w:rPr>
                <w:ins w:id="13" w:author="kchmielewska" w:date="2016-12-12T13:57:00Z"/>
                <w:rFonts w:ascii="Arial" w:eastAsia="MyriadPro-Regular" w:hAnsi="Arial" w:cs="Arial"/>
                <w:i/>
                <w:sz w:val="16"/>
                <w:szCs w:val="16"/>
                <w:lang w:eastAsia="pl-PL"/>
              </w:rPr>
            </w:pPr>
            <w:ins w:id="14" w:author="kchmielewska" w:date="2016-12-12T13:57:00Z">
              <w:r>
                <w:rPr>
                  <w:rFonts w:ascii="Arial" w:eastAsia="MyriadPro-Regular" w:hAnsi="Arial" w:cs="Arial"/>
                  <w:i/>
                  <w:sz w:val="16"/>
                  <w:szCs w:val="16"/>
                  <w:lang w:eastAsia="pl-PL"/>
                </w:rPr>
                <w:t>Liczba systemów roweru miejskiego [szt.];</w:t>
              </w:r>
            </w:ins>
          </w:p>
          <w:p w:rsidR="00867120" w:rsidRDefault="00867120" w:rsidP="00FD1EE5">
            <w:pPr>
              <w:pStyle w:val="Akapitzlist"/>
              <w:numPr>
                <w:ilvl w:val="0"/>
                <w:numId w:val="55"/>
              </w:numPr>
              <w:ind w:left="302" w:hanging="284"/>
              <w:rPr>
                <w:rFonts w:ascii="Arial" w:eastAsia="MyriadPro-Regular" w:hAnsi="Arial" w:cs="Arial"/>
                <w:i/>
                <w:sz w:val="16"/>
                <w:szCs w:val="16"/>
                <w:lang w:eastAsia="pl-PL"/>
              </w:rPr>
            </w:pPr>
            <w:ins w:id="15" w:author="kchmielewska" w:date="2016-12-12T13:57:00Z">
              <w:r>
                <w:rPr>
                  <w:rFonts w:ascii="Arial" w:eastAsia="MyriadPro-Regular" w:hAnsi="Arial" w:cs="Arial"/>
                  <w:i/>
                  <w:sz w:val="16"/>
                  <w:szCs w:val="16"/>
                  <w:lang w:eastAsia="pl-PL"/>
                </w:rPr>
                <w:t>L</w:t>
              </w:r>
            </w:ins>
            <w:ins w:id="16" w:author="kchmielewska" w:date="2016-12-12T13:58:00Z">
              <w:r>
                <w:rPr>
                  <w:rFonts w:ascii="Arial" w:eastAsia="MyriadPro-Regular" w:hAnsi="Arial" w:cs="Arial"/>
                  <w:i/>
                  <w:sz w:val="16"/>
                  <w:szCs w:val="16"/>
                  <w:lang w:eastAsia="pl-PL"/>
                </w:rPr>
                <w:t>iczba stacji roweru miejskiego [szt.];</w:t>
              </w:r>
            </w:ins>
          </w:p>
          <w:p w:rsidR="001E2348" w:rsidRPr="007C483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Pojemność </w:t>
            </w:r>
            <w:r w:rsidRPr="007C4838">
              <w:rPr>
                <w:rFonts w:ascii="Arial" w:eastAsia="MyriadPro-Regular" w:hAnsi="Arial" w:cs="Arial"/>
                <w:i/>
                <w:sz w:val="16"/>
                <w:szCs w:val="16"/>
                <w:lang w:eastAsia="pl-PL"/>
              </w:rPr>
              <w:t xml:space="preserve">zakupionego taboru pasażerskiego </w:t>
            </w:r>
            <w:r w:rsidRPr="007C4838">
              <w:rPr>
                <w:rFonts w:ascii="Arial" w:eastAsia="MyriadPro-Regular" w:hAnsi="Arial" w:cs="Arial"/>
                <w:i/>
                <w:sz w:val="16"/>
                <w:szCs w:val="16"/>
                <w:lang w:eastAsia="pl-PL"/>
              </w:rPr>
              <w:br/>
              <w:t>w publicznym transporcie zbiorowym komunikacji miejskiej [osoby];</w:t>
            </w:r>
          </w:p>
          <w:p w:rsidR="001E2348" w:rsidRPr="007C483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Pojemność </w:t>
            </w:r>
            <w:r w:rsidRPr="007C4838">
              <w:rPr>
                <w:rFonts w:ascii="Arial" w:eastAsia="MyriadPro-Regular" w:hAnsi="Arial" w:cs="Arial"/>
                <w:i/>
                <w:sz w:val="16"/>
                <w:szCs w:val="16"/>
                <w:lang w:eastAsia="pl-PL"/>
              </w:rPr>
              <w:t xml:space="preserve">zmodernizowanego taboru pasażerskiego </w:t>
            </w:r>
            <w:r w:rsidRPr="007C4838">
              <w:rPr>
                <w:rFonts w:ascii="Arial" w:eastAsia="MyriadPro-Regular" w:hAnsi="Arial" w:cs="Arial"/>
                <w:i/>
                <w:sz w:val="16"/>
                <w:szCs w:val="16"/>
                <w:lang w:eastAsia="pl-PL"/>
              </w:rPr>
              <w:br/>
              <w:t>w publicznym transporcie zbiorowym komunikacji miejskiej [osoby];</w:t>
            </w:r>
          </w:p>
          <w:p w:rsidR="001E2348" w:rsidRPr="00CD32B6"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Liczba</w:t>
            </w:r>
            <w:r w:rsidRPr="00CD32B6">
              <w:rPr>
                <w:rFonts w:ascii="Arial" w:eastAsia="Times New Roman" w:hAnsi="Arial" w:cs="Arial"/>
                <w:i/>
                <w:color w:val="000000"/>
                <w:sz w:val="16"/>
                <w:szCs w:val="16"/>
                <w:lang w:eastAsia="pl-PL"/>
              </w:rPr>
              <w:t xml:space="preserve"> </w:t>
            </w:r>
            <w:r w:rsidRPr="00CD32B6">
              <w:rPr>
                <w:rFonts w:ascii="Arial" w:eastAsia="MyriadPro-Regular" w:hAnsi="Arial" w:cs="Arial"/>
                <w:i/>
                <w:sz w:val="16"/>
                <w:szCs w:val="16"/>
                <w:lang w:eastAsia="pl-PL"/>
              </w:rPr>
              <w:t xml:space="preserve">obiektów dostosowanych do potrzeb osób </w:t>
            </w:r>
            <w:r w:rsidRPr="00CD32B6">
              <w:rPr>
                <w:rFonts w:ascii="Arial" w:eastAsia="MyriadPro-Regular" w:hAnsi="Arial" w:cs="Arial"/>
                <w:i/>
                <w:sz w:val="16"/>
                <w:szCs w:val="16"/>
                <w:lang w:eastAsia="pl-PL"/>
              </w:rPr>
              <w:br/>
              <w:t>z niepełnosprawnościami [szt.];</w:t>
            </w:r>
            <w:r w:rsidR="00314FCB">
              <w:rPr>
                <w:rFonts w:ascii="Arial" w:eastAsia="MyriadPro-Regular" w:hAnsi="Arial" w:cs="Arial"/>
                <w:i/>
                <w:sz w:val="16"/>
                <w:szCs w:val="16"/>
                <w:lang w:eastAsia="pl-PL"/>
              </w:rPr>
              <w:t xml:space="preserve"> Wskaźnik horyzontalny</w:t>
            </w:r>
          </w:p>
          <w:p w:rsidR="001E2348" w:rsidRPr="00CD32B6"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projektów,  </w:t>
            </w:r>
            <w:r w:rsidRPr="00CD32B6">
              <w:rPr>
                <w:rFonts w:ascii="Arial" w:eastAsia="MyriadPro-Regular" w:hAnsi="Arial" w:cs="Arial"/>
                <w:i/>
                <w:sz w:val="16"/>
                <w:szCs w:val="16"/>
                <w:lang w:eastAsia="pl-PL"/>
              </w:rPr>
              <w:t>w których sfinansowano koszty racjonalnych usprawnień dla osób z niepełnosprawnościami [szt.];</w:t>
            </w:r>
            <w:r w:rsidR="00314FCB">
              <w:rPr>
                <w:rFonts w:ascii="Arial" w:eastAsia="MyriadPro-Regular" w:hAnsi="Arial" w:cs="Arial"/>
                <w:i/>
                <w:sz w:val="16"/>
                <w:szCs w:val="16"/>
                <w:lang w:eastAsia="pl-PL"/>
              </w:rPr>
              <w:t xml:space="preserve"> Wskaźnik horyzontalny</w:t>
            </w:r>
          </w:p>
          <w:p w:rsidR="001E2348" w:rsidRPr="001D5261"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Liczba</w:t>
            </w:r>
            <w:r w:rsidRPr="001D5261">
              <w:rPr>
                <w:rFonts w:ascii="Arial" w:eastAsia="MyriadPro-Regular" w:hAnsi="Arial" w:cs="Arial"/>
                <w:i/>
                <w:sz w:val="16"/>
                <w:szCs w:val="16"/>
                <w:lang w:eastAsia="pl-PL"/>
              </w:rPr>
              <w:t xml:space="preserve"> zakupionych jednostek taboru pasażerskiego </w:t>
            </w:r>
            <w:r w:rsidRPr="001D5261">
              <w:rPr>
                <w:rFonts w:ascii="Arial" w:eastAsia="MyriadPro-Regular" w:hAnsi="Arial" w:cs="Arial"/>
                <w:i/>
                <w:sz w:val="16"/>
                <w:szCs w:val="16"/>
                <w:lang w:eastAsia="pl-PL"/>
              </w:rPr>
              <w:br/>
              <w:t>w publicznym transporcie zbiorowym w komunikacji miejskiej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1D5261">
              <w:rPr>
                <w:rFonts w:ascii="Arial" w:eastAsia="MyriadPro-Regular" w:hAnsi="Arial" w:cs="Arial"/>
                <w:i/>
                <w:sz w:val="16"/>
                <w:szCs w:val="16"/>
                <w:lang w:eastAsia="pl-PL"/>
              </w:rPr>
              <w:t xml:space="preserve">zmodernizowanych jednostek taboru pasażerskiego w publicznym transporcie zbiorowym komunikacji miejskiej </w:t>
            </w:r>
            <w:r>
              <w:rPr>
                <w:rFonts w:ascii="Arial" w:eastAsia="MyriadPro-Regular" w:hAnsi="Arial" w:cs="Arial"/>
                <w:i/>
                <w:sz w:val="16"/>
                <w:szCs w:val="16"/>
                <w:lang w:eastAsia="pl-PL"/>
              </w:rPr>
              <w:t xml:space="preserve">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1D5261">
              <w:rPr>
                <w:rFonts w:ascii="Arial" w:eastAsia="MyriadPro-Regular" w:hAnsi="Arial" w:cs="Arial"/>
                <w:i/>
                <w:sz w:val="16"/>
                <w:szCs w:val="16"/>
                <w:lang w:eastAsia="pl-PL"/>
              </w:rPr>
              <w:t>zmodernizowanych punktów oświetleniowych [szt.];</w:t>
            </w:r>
          </w:p>
          <w:p w:rsidR="00753342" w:rsidRPr="00626177" w:rsidRDefault="001E2348" w:rsidP="00FD1EE5">
            <w:pPr>
              <w:pStyle w:val="Akapitzlist"/>
              <w:numPr>
                <w:ilvl w:val="0"/>
                <w:numId w:val="55"/>
              </w:numPr>
              <w:spacing w:after="120" w:line="240" w:lineRule="auto"/>
              <w:ind w:left="302" w:hanging="284"/>
              <w:jc w:val="both"/>
              <w:rPr>
                <w:rFonts w:ascii="Arial" w:eastAsia="MyriadPro-Regular" w:hAnsi="Arial" w:cs="Arial"/>
                <w:sz w:val="20"/>
                <w:szCs w:val="20"/>
                <w:lang w:eastAsia="pl-PL"/>
              </w:rPr>
            </w:pPr>
            <w:r w:rsidRPr="001D5261">
              <w:rPr>
                <w:rFonts w:ascii="Arial" w:eastAsia="MyriadPro-Regular" w:hAnsi="Arial" w:cs="Arial"/>
                <w:i/>
                <w:sz w:val="16"/>
                <w:szCs w:val="16"/>
                <w:lang w:eastAsia="pl-PL"/>
              </w:rPr>
              <w:t>Liczba zrealizowanych działań informacyjno-promocyjnych [szt.].</w:t>
            </w:r>
          </w:p>
        </w:tc>
      </w:tr>
      <w:tr w:rsidR="00AF5B4D" w:rsidRPr="001C5DDB" w:rsidTr="00C31784">
        <w:tc>
          <w:tcPr>
            <w:tcW w:w="2471" w:type="pct"/>
            <w:shd w:val="pct10" w:color="auto" w:fill="auto"/>
            <w:vAlign w:val="center"/>
          </w:tcPr>
          <w:p w:rsidR="00AF5B4D" w:rsidRPr="00840A64" w:rsidRDefault="00AF5B4D" w:rsidP="00CC2409">
            <w:pPr>
              <w:spacing w:after="0" w:line="240" w:lineRule="auto"/>
              <w:rPr>
                <w:rFonts w:ascii="Arial" w:hAnsi="Arial" w:cs="Arial"/>
                <w:b/>
                <w:sz w:val="16"/>
                <w:szCs w:val="16"/>
              </w:rPr>
            </w:pPr>
            <w:r w:rsidRPr="00AF5B4D">
              <w:rPr>
                <w:rFonts w:ascii="Arial" w:hAnsi="Arial" w:cs="Arial"/>
                <w:b/>
                <w:sz w:val="16"/>
                <w:szCs w:val="16"/>
              </w:rPr>
              <w:t>Nazwa wskaźnika</w:t>
            </w:r>
          </w:p>
        </w:tc>
        <w:tc>
          <w:tcPr>
            <w:tcW w:w="2529" w:type="pct"/>
            <w:shd w:val="clear" w:color="auto" w:fill="FFFFFF" w:themeFill="background1"/>
          </w:tcPr>
          <w:p w:rsidR="00AF5B4D" w:rsidRPr="00CC2409" w:rsidRDefault="005B7856" w:rsidP="00D43EF2">
            <w:pPr>
              <w:spacing w:after="0" w:line="240" w:lineRule="auto"/>
              <w:jc w:val="both"/>
              <w:rPr>
                <w:rFonts w:ascii="Arial" w:hAnsi="Arial" w:cs="Arial"/>
                <w:i/>
                <w:sz w:val="16"/>
                <w:szCs w:val="16"/>
                <w:highlight w:val="yellow"/>
              </w:rPr>
            </w:pPr>
            <w:r w:rsidRPr="000B77EC">
              <w:rPr>
                <w:rFonts w:ascii="Arial" w:hAnsi="Arial" w:cs="Arial"/>
                <w:i/>
                <w:sz w:val="16"/>
                <w:szCs w:val="16"/>
              </w:rPr>
              <w:t>Wypełniane automatycznie po wyborze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Charakter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Jednostka pomiaru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Wartość docelowa</w:t>
            </w:r>
          </w:p>
        </w:tc>
        <w:tc>
          <w:tcPr>
            <w:tcW w:w="2529" w:type="pct"/>
          </w:tcPr>
          <w:p w:rsidR="005008D4" w:rsidRDefault="005008D4" w:rsidP="00143683">
            <w:pPr>
              <w:spacing w:after="0" w:line="240" w:lineRule="auto"/>
              <w:jc w:val="both"/>
              <w:rPr>
                <w:rFonts w:ascii="Arial" w:hAnsi="Arial" w:cs="Arial"/>
                <w:i/>
                <w:sz w:val="16"/>
                <w:szCs w:val="16"/>
              </w:rPr>
            </w:pPr>
            <w:r w:rsidRPr="00C31784">
              <w:rPr>
                <w:rFonts w:ascii="Arial" w:hAnsi="Arial" w:cs="Arial"/>
                <w:i/>
                <w:sz w:val="16"/>
                <w:szCs w:val="16"/>
              </w:rPr>
              <w:t xml:space="preserve">Należy podać wartość wskaźnika planowaną do osiągnięcia </w:t>
            </w:r>
            <w:r w:rsidR="005B6654" w:rsidRPr="00C31784">
              <w:rPr>
                <w:rFonts w:ascii="Arial" w:hAnsi="Arial" w:cs="Arial"/>
                <w:i/>
                <w:sz w:val="16"/>
                <w:szCs w:val="16"/>
              </w:rPr>
              <w:br/>
            </w:r>
            <w:r w:rsidRPr="00C31784">
              <w:rPr>
                <w:rFonts w:ascii="Arial" w:hAnsi="Arial" w:cs="Arial"/>
                <w:i/>
                <w:sz w:val="16"/>
                <w:szCs w:val="16"/>
              </w:rPr>
              <w:t xml:space="preserve">w roku zakończenia realizacji projektu. Możliwe jest również wskazanie wartości planowanej do osiągnięcia w roku objętym </w:t>
            </w:r>
            <w:r w:rsidRPr="00C31784">
              <w:rPr>
                <w:rFonts w:ascii="Arial" w:hAnsi="Arial" w:cs="Arial"/>
                <w:i/>
                <w:sz w:val="16"/>
                <w:szCs w:val="16"/>
              </w:rPr>
              <w:lastRenderedPageBreak/>
              <w:t>okresem realiz</w:t>
            </w:r>
            <w:r w:rsidR="00D43EF2" w:rsidRPr="00C31784">
              <w:rPr>
                <w:rFonts w:ascii="Arial" w:hAnsi="Arial" w:cs="Arial"/>
                <w:i/>
                <w:sz w:val="16"/>
                <w:szCs w:val="16"/>
              </w:rPr>
              <w:t>acji projektu, w sytuacji, gdy w</w:t>
            </w:r>
            <w:r w:rsidRPr="00C31784">
              <w:rPr>
                <w:rFonts w:ascii="Arial" w:hAnsi="Arial" w:cs="Arial"/>
                <w:i/>
                <w:sz w:val="16"/>
                <w:szCs w:val="16"/>
              </w:rPr>
              <w:t>nioskodawca będzie w stanie osiągnąć wskaźnik wcześniej. Wartość należy wpisać w pole „O” (ogół</w:t>
            </w:r>
            <w:r w:rsidR="001675A8" w:rsidRPr="00C31784">
              <w:rPr>
                <w:rFonts w:ascii="Arial" w:hAnsi="Arial" w:cs="Arial"/>
                <w:i/>
                <w:sz w:val="16"/>
                <w:szCs w:val="16"/>
              </w:rPr>
              <w:t>em)</w:t>
            </w:r>
            <w:r w:rsidR="00143683" w:rsidRPr="00C31784">
              <w:rPr>
                <w:rFonts w:ascii="Arial" w:hAnsi="Arial" w:cs="Arial"/>
                <w:i/>
                <w:sz w:val="16"/>
                <w:szCs w:val="16"/>
              </w:rPr>
              <w:t>.</w:t>
            </w:r>
          </w:p>
          <w:p w:rsidR="00314FCB" w:rsidRPr="00C31784" w:rsidRDefault="00314FCB" w:rsidP="00143683">
            <w:pPr>
              <w:spacing w:after="0" w:line="240" w:lineRule="auto"/>
              <w:jc w:val="both"/>
              <w:rPr>
                <w:rFonts w:ascii="Arial" w:hAnsi="Arial" w:cs="Arial"/>
                <w:i/>
                <w:sz w:val="16"/>
                <w:szCs w:val="16"/>
              </w:rPr>
            </w:pPr>
            <w:r w:rsidRPr="005939F0">
              <w:rPr>
                <w:rFonts w:ascii="Arial" w:hAnsi="Arial" w:cs="Arial"/>
                <w:i/>
                <w:sz w:val="16"/>
                <w:szCs w:val="16"/>
              </w:rPr>
              <w:t>Nie ma obowiązku określania wartości docelowej wskaźników horyzontalnych (należy wpisać wartość „0”- zero). Rzeczywiście osiągnięte wartości wskaźników powinny być raportowane na etapie rozliczania projektu w składanych prze beneficjentów wnioskach o płatność.</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lastRenderedPageBreak/>
              <w:t>Rok docelowy</w:t>
            </w:r>
          </w:p>
        </w:tc>
        <w:tc>
          <w:tcPr>
            <w:tcW w:w="2529" w:type="pct"/>
          </w:tcPr>
          <w:p w:rsidR="005008D4" w:rsidRPr="00C31784" w:rsidRDefault="004E746B" w:rsidP="00FA1E9F">
            <w:pPr>
              <w:spacing w:after="0" w:line="240" w:lineRule="auto"/>
              <w:jc w:val="both"/>
              <w:rPr>
                <w:rFonts w:ascii="Arial" w:hAnsi="Arial" w:cs="Arial"/>
                <w:i/>
                <w:color w:val="000000"/>
                <w:sz w:val="16"/>
                <w:szCs w:val="16"/>
              </w:rPr>
            </w:pPr>
            <w:r w:rsidRPr="00C31784">
              <w:rPr>
                <w:rFonts w:ascii="Arial" w:hAnsi="Arial" w:cs="Arial"/>
                <w:i/>
                <w:color w:val="000000"/>
                <w:sz w:val="16"/>
                <w:szCs w:val="16"/>
              </w:rPr>
              <w:t xml:space="preserve">Z listy rozwijanej </w:t>
            </w:r>
            <w:r w:rsidRPr="00C31784">
              <w:rPr>
                <w:rFonts w:ascii="Arial" w:hAnsi="Arial" w:cs="Arial"/>
                <w:i/>
                <w:sz w:val="16"/>
                <w:szCs w:val="16"/>
              </w:rPr>
              <w:t>należy wybrać</w:t>
            </w:r>
            <w:r w:rsidR="005008D4" w:rsidRPr="00C31784">
              <w:rPr>
                <w:rFonts w:ascii="Arial" w:hAnsi="Arial" w:cs="Arial"/>
                <w:i/>
                <w:sz w:val="16"/>
                <w:szCs w:val="16"/>
              </w:rPr>
              <w:t xml:space="preserve"> rok</w:t>
            </w:r>
            <w:r w:rsidR="00D1109E">
              <w:rPr>
                <w:rFonts w:ascii="Arial" w:hAnsi="Arial" w:cs="Arial"/>
                <w:i/>
                <w:sz w:val="16"/>
                <w:szCs w:val="16"/>
              </w:rPr>
              <w:t>,</w:t>
            </w:r>
            <w:r w:rsidR="005008D4" w:rsidRPr="00C31784">
              <w:rPr>
                <w:rFonts w:ascii="Arial" w:hAnsi="Arial" w:cs="Arial"/>
                <w:i/>
                <w:sz w:val="16"/>
                <w:szCs w:val="16"/>
              </w:rPr>
              <w:t xml:space="preserve"> </w:t>
            </w:r>
            <w:r w:rsidRPr="00C31784">
              <w:rPr>
                <w:rFonts w:ascii="Arial" w:hAnsi="Arial" w:cs="Arial"/>
                <w:i/>
                <w:sz w:val="16"/>
                <w:szCs w:val="16"/>
              </w:rPr>
              <w:t>w którym zrealizowany zostanie dany wskaźnik.</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Źródło danych do pomiaru wskaźnika</w:t>
            </w:r>
          </w:p>
        </w:tc>
        <w:tc>
          <w:tcPr>
            <w:tcW w:w="2529" w:type="pct"/>
          </w:tcPr>
          <w:p w:rsidR="004E746B" w:rsidRPr="00C31784" w:rsidRDefault="004E746B" w:rsidP="00FA1E9F">
            <w:pPr>
              <w:spacing w:after="0" w:line="240" w:lineRule="auto"/>
              <w:jc w:val="both"/>
              <w:rPr>
                <w:rFonts w:ascii="Arial" w:hAnsi="Arial" w:cs="Arial"/>
                <w:i/>
                <w:sz w:val="16"/>
                <w:szCs w:val="16"/>
              </w:rPr>
            </w:pPr>
            <w:r w:rsidRPr="00C31784">
              <w:rPr>
                <w:rFonts w:ascii="Arial" w:hAnsi="Arial" w:cs="Arial"/>
                <w:i/>
                <w:sz w:val="16"/>
                <w:szCs w:val="16"/>
              </w:rPr>
              <w:t>(maksymalnie 1000 znaków)</w:t>
            </w:r>
          </w:p>
          <w:p w:rsidR="005008D4" w:rsidRPr="00C31784" w:rsidRDefault="005008D4" w:rsidP="00FA1E9F">
            <w:pPr>
              <w:spacing w:after="0" w:line="240" w:lineRule="auto"/>
              <w:jc w:val="both"/>
              <w:rPr>
                <w:rFonts w:ascii="Arial" w:hAnsi="Arial" w:cs="Arial"/>
                <w:i/>
                <w:sz w:val="16"/>
                <w:szCs w:val="16"/>
              </w:rPr>
            </w:pPr>
            <w:r w:rsidRPr="00C31784">
              <w:rPr>
                <w:rFonts w:ascii="Arial" w:hAnsi="Arial" w:cs="Arial"/>
                <w:i/>
                <w:sz w:val="16"/>
                <w:szCs w:val="16"/>
              </w:rPr>
              <w:t>Należy wskazać źródło pozyskiwania inform</w:t>
            </w:r>
            <w:r w:rsidR="001675A8" w:rsidRPr="00C31784">
              <w:rPr>
                <w:rFonts w:ascii="Arial" w:hAnsi="Arial" w:cs="Arial"/>
                <w:i/>
                <w:sz w:val="16"/>
                <w:szCs w:val="16"/>
              </w:rPr>
              <w:t xml:space="preserve">acji do </w:t>
            </w:r>
            <w:r w:rsidRPr="00C31784">
              <w:rPr>
                <w:rFonts w:ascii="Arial" w:hAnsi="Arial" w:cs="Arial"/>
                <w:i/>
                <w:sz w:val="16"/>
                <w:szCs w:val="16"/>
              </w:rPr>
              <w:t>m</w:t>
            </w:r>
            <w:r w:rsidR="004E746B" w:rsidRPr="00C31784">
              <w:rPr>
                <w:rFonts w:ascii="Arial" w:hAnsi="Arial" w:cs="Arial"/>
                <w:i/>
                <w:sz w:val="16"/>
                <w:szCs w:val="16"/>
              </w:rPr>
              <w:t>onitorowania realizacji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Sposób pomiaru wskaźnika</w:t>
            </w:r>
          </w:p>
        </w:tc>
        <w:tc>
          <w:tcPr>
            <w:tcW w:w="2529" w:type="pct"/>
          </w:tcPr>
          <w:p w:rsidR="00832D18" w:rsidRDefault="00832D18" w:rsidP="00FA1E9F">
            <w:pPr>
              <w:spacing w:after="0" w:line="240" w:lineRule="auto"/>
              <w:jc w:val="both"/>
              <w:rPr>
                <w:rFonts w:ascii="Arial" w:hAnsi="Arial" w:cs="Arial"/>
                <w:i/>
                <w:sz w:val="16"/>
                <w:szCs w:val="16"/>
              </w:rPr>
            </w:pPr>
            <w:r w:rsidRPr="001C5DDB">
              <w:rPr>
                <w:rFonts w:ascii="Arial" w:hAnsi="Arial" w:cs="Arial"/>
                <w:i/>
                <w:sz w:val="16"/>
                <w:szCs w:val="16"/>
              </w:rPr>
              <w:t>(maksy</w:t>
            </w:r>
            <w:r>
              <w:rPr>
                <w:rFonts w:ascii="Arial" w:hAnsi="Arial" w:cs="Arial"/>
                <w:i/>
                <w:sz w:val="16"/>
                <w:szCs w:val="16"/>
              </w:rPr>
              <w:t>malnie 1000 znaków)</w:t>
            </w:r>
          </w:p>
          <w:p w:rsidR="005008D4" w:rsidRPr="001C5DDB" w:rsidRDefault="005008D4" w:rsidP="00FA1E9F">
            <w:pPr>
              <w:spacing w:after="0" w:line="240" w:lineRule="auto"/>
              <w:jc w:val="both"/>
              <w:rPr>
                <w:rFonts w:ascii="Arial" w:hAnsi="Arial" w:cs="Arial"/>
                <w:i/>
                <w:sz w:val="16"/>
                <w:szCs w:val="16"/>
              </w:rPr>
            </w:pPr>
            <w:r w:rsidRPr="00C31784">
              <w:rPr>
                <w:rFonts w:ascii="Arial" w:hAnsi="Arial" w:cs="Arial"/>
                <w:i/>
                <w:sz w:val="16"/>
                <w:szCs w:val="16"/>
              </w:rPr>
              <w:t>Należy opisać organizację systemu m</w:t>
            </w:r>
            <w:r w:rsidR="00832D18" w:rsidRPr="00C31784">
              <w:rPr>
                <w:rFonts w:ascii="Arial" w:hAnsi="Arial" w:cs="Arial"/>
                <w:i/>
                <w:sz w:val="16"/>
                <w:szCs w:val="16"/>
              </w:rPr>
              <w:t xml:space="preserve">onitorowania realizacji wskaźnika, </w:t>
            </w:r>
            <w:r w:rsidRPr="00C31784">
              <w:rPr>
                <w:rFonts w:ascii="Arial" w:hAnsi="Arial" w:cs="Arial"/>
                <w:i/>
                <w:sz w:val="16"/>
                <w:szCs w:val="16"/>
              </w:rPr>
              <w:t xml:space="preserve">w tym częstotliwość pozyskiwania danych celem pomiaru </w:t>
            </w:r>
            <w:r w:rsidR="00832D18" w:rsidRPr="00C31784">
              <w:rPr>
                <w:rFonts w:ascii="Arial" w:hAnsi="Arial" w:cs="Arial"/>
                <w:i/>
                <w:sz w:val="16"/>
                <w:szCs w:val="16"/>
              </w:rPr>
              <w:t>wskaźnika</w:t>
            </w:r>
            <w:r w:rsidR="00840A64" w:rsidRPr="00C31784">
              <w:rPr>
                <w:rFonts w:ascii="Arial" w:hAnsi="Arial" w:cs="Arial"/>
                <w:i/>
                <w:sz w:val="16"/>
                <w:szCs w:val="16"/>
              </w:rPr>
              <w:t>.</w:t>
            </w:r>
          </w:p>
        </w:tc>
      </w:tr>
    </w:tbl>
    <w:p w:rsidR="00725F14" w:rsidRPr="001C5DDB" w:rsidRDefault="00725F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1C5DDB" w:rsidTr="00832D18">
        <w:trPr>
          <w:trHeight w:val="37"/>
        </w:trPr>
        <w:tc>
          <w:tcPr>
            <w:tcW w:w="5000" w:type="pct"/>
            <w:shd w:val="pct10" w:color="auto" w:fill="auto"/>
          </w:tcPr>
          <w:p w:rsidR="00AE4FE5" w:rsidRPr="001C5DDB" w:rsidRDefault="00AE4FE5" w:rsidP="00FA1E9F">
            <w:pPr>
              <w:pStyle w:val="Bezodstpw"/>
              <w:jc w:val="both"/>
              <w:rPr>
                <w:rFonts w:ascii="Arial" w:hAnsi="Arial" w:cs="Arial"/>
                <w:b/>
                <w:sz w:val="16"/>
                <w:szCs w:val="16"/>
              </w:rPr>
            </w:pPr>
            <w:r w:rsidRPr="001C5DDB">
              <w:rPr>
                <w:rFonts w:ascii="Arial" w:hAnsi="Arial" w:cs="Arial"/>
                <w:b/>
                <w:sz w:val="16"/>
                <w:szCs w:val="16"/>
              </w:rPr>
              <w:t xml:space="preserve">E.2 WSKAŹNIKI REZULTATU </w:t>
            </w:r>
          </w:p>
        </w:tc>
      </w:tr>
    </w:tbl>
    <w:p w:rsidR="009E12AF" w:rsidRDefault="009E12AF" w:rsidP="00FA1E9F">
      <w:pPr>
        <w:pStyle w:val="Bezodstpw"/>
        <w:jc w:val="both"/>
        <w:rPr>
          <w:rFonts w:ascii="Arial" w:hAnsi="Arial" w:cs="Arial"/>
          <w:b/>
          <w:sz w:val="16"/>
          <w:szCs w:val="16"/>
        </w:rPr>
      </w:pPr>
    </w:p>
    <w:tbl>
      <w:tblPr>
        <w:tblStyle w:val="Tabela-Siatka"/>
        <w:tblW w:w="0" w:type="auto"/>
        <w:tblLook w:val="04A0"/>
      </w:tblPr>
      <w:tblGrid>
        <w:gridCol w:w="9429"/>
      </w:tblGrid>
      <w:tr w:rsidR="001649EE" w:rsidTr="001649EE">
        <w:tc>
          <w:tcPr>
            <w:tcW w:w="9429" w:type="dxa"/>
            <w:hideMark/>
          </w:tcPr>
          <w:p w:rsidR="001649EE" w:rsidRDefault="001649EE">
            <w:pPr>
              <w:pStyle w:val="Bezodstpw"/>
              <w:jc w:val="both"/>
              <w:rPr>
                <w:rFonts w:ascii="Arial" w:hAnsi="Arial" w:cs="Arial"/>
                <w:b/>
                <w:sz w:val="16"/>
                <w:szCs w:val="16"/>
              </w:rPr>
            </w:pPr>
            <w:r>
              <w:rPr>
                <w:rFonts w:ascii="Arial" w:hAnsi="Arial" w:cs="Arial"/>
                <w:b/>
                <w:sz w:val="16"/>
                <w:szCs w:val="16"/>
              </w:rPr>
              <w:t xml:space="preserve">Brak wskaźników rezultatu w projekcie  </w:t>
            </w:r>
            <w:r>
              <w:rPr>
                <w:rFonts w:ascii="Arial" w:hAnsi="Arial" w:cs="Arial"/>
                <w:b/>
                <w:sz w:val="16"/>
                <w:szCs w:val="16"/>
              </w:rPr>
              <w:sym w:font="Symbol" w:char="F09E"/>
            </w:r>
          </w:p>
        </w:tc>
      </w:tr>
      <w:tr w:rsidR="001F38AD" w:rsidRPr="001C5DDB" w:rsidTr="001649EE">
        <w:tc>
          <w:tcPr>
            <w:tcW w:w="9429" w:type="dxa"/>
          </w:tcPr>
          <w:p w:rsidR="006021AB" w:rsidRPr="006021AB" w:rsidRDefault="001F38AD" w:rsidP="006021AB">
            <w:pPr>
              <w:pStyle w:val="Bezodstpw"/>
              <w:jc w:val="both"/>
              <w:rPr>
                <w:rFonts w:ascii="Arial" w:hAnsi="Arial" w:cs="Arial"/>
                <w:i/>
                <w:iCs/>
                <w:sz w:val="16"/>
                <w:szCs w:val="16"/>
              </w:rPr>
            </w:pPr>
            <w:r w:rsidRPr="00C31784">
              <w:rPr>
                <w:rFonts w:ascii="Arial" w:hAnsi="Arial" w:cs="Arial"/>
                <w:i/>
                <w:sz w:val="16"/>
                <w:szCs w:val="16"/>
              </w:rPr>
              <w:t xml:space="preserve">Wskaźnik rezultatu </w:t>
            </w:r>
            <w:r w:rsidRPr="00C31784">
              <w:rPr>
                <w:rFonts w:ascii="Arial" w:eastAsia="Calibri" w:hAnsi="Arial" w:cs="Arial"/>
                <w:i/>
                <w:sz w:val="16"/>
                <w:szCs w:val="16"/>
              </w:rPr>
              <w:t xml:space="preserve">odzwierciedla bezpośredni efekt wynikający z realizacji projektu </w:t>
            </w:r>
            <w:r w:rsidR="00E743D1" w:rsidRPr="00C31784">
              <w:rPr>
                <w:rFonts w:ascii="Arial" w:eastAsia="Calibri" w:hAnsi="Arial" w:cs="Arial"/>
                <w:i/>
                <w:sz w:val="16"/>
                <w:szCs w:val="16"/>
              </w:rPr>
              <w:t>przez wnioskodawcę</w:t>
            </w:r>
            <w:r w:rsidRPr="00C31784">
              <w:rPr>
                <w:rFonts w:ascii="Arial" w:eastAsia="Calibri" w:hAnsi="Arial" w:cs="Arial"/>
                <w:i/>
                <w:sz w:val="16"/>
                <w:szCs w:val="16"/>
              </w:rPr>
              <w:t>, mierzony</w:t>
            </w:r>
            <w:r w:rsidR="005B6654" w:rsidRPr="00C31784">
              <w:rPr>
                <w:rFonts w:ascii="Arial" w:eastAsia="Calibri" w:hAnsi="Arial" w:cs="Arial"/>
                <w:i/>
                <w:sz w:val="16"/>
                <w:szCs w:val="16"/>
              </w:rPr>
              <w:t xml:space="preserve"> </w:t>
            </w:r>
            <w:r w:rsidRPr="00C31784">
              <w:rPr>
                <w:rFonts w:ascii="Arial" w:eastAsia="Calibri" w:hAnsi="Arial" w:cs="Arial"/>
                <w:i/>
                <w:sz w:val="16"/>
                <w:szCs w:val="16"/>
              </w:rPr>
              <w:t xml:space="preserve">po zakończeniu realizacji projektu lub jego części. Rezultat obrazuje zakres zmian, jakie wystąpiły u wnioskodawcy bezpośrednio </w:t>
            </w:r>
            <w:r w:rsidR="005B6654" w:rsidRPr="00C31784">
              <w:rPr>
                <w:rFonts w:ascii="Arial" w:eastAsia="Calibri" w:hAnsi="Arial" w:cs="Arial"/>
                <w:i/>
                <w:sz w:val="16"/>
                <w:szCs w:val="16"/>
              </w:rPr>
              <w:br/>
            </w:r>
            <w:r w:rsidRPr="00C31784">
              <w:rPr>
                <w:rFonts w:ascii="Arial" w:eastAsia="Calibri" w:hAnsi="Arial" w:cs="Arial"/>
                <w:i/>
                <w:sz w:val="16"/>
                <w:szCs w:val="16"/>
              </w:rPr>
              <w:t>w wyniku zakończonego projektu. Wskaźniki rezultatu mierzone są co najmniej corocznie.</w:t>
            </w:r>
            <w:r w:rsidR="00E743D1" w:rsidRPr="00C31784">
              <w:rPr>
                <w:rFonts w:ascii="Arial" w:eastAsia="Calibri" w:hAnsi="Arial" w:cs="Arial"/>
                <w:i/>
                <w:sz w:val="16"/>
                <w:szCs w:val="16"/>
              </w:rPr>
              <w:t xml:space="preserve"> </w:t>
            </w:r>
            <w:r w:rsidR="00E743D1" w:rsidRPr="00C31784">
              <w:rPr>
                <w:rFonts w:ascii="Arial" w:eastAsia="Tahoma,Bold" w:hAnsi="Arial" w:cs="Arial"/>
                <w:i/>
                <w:sz w:val="16"/>
                <w:szCs w:val="16"/>
              </w:rPr>
              <w:t>Wska</w:t>
            </w:r>
            <w:r w:rsidR="00E743D1" w:rsidRPr="00C31784">
              <w:rPr>
                <w:rFonts w:ascii="Arial" w:eastAsia="Tahoma,Bold" w:hAnsi="Arial" w:cs="Arial"/>
                <w:bCs/>
                <w:i/>
                <w:sz w:val="16"/>
                <w:szCs w:val="16"/>
              </w:rPr>
              <w:t>źniki te mogą być przedstawione za okres nie wcześniej</w:t>
            </w:r>
            <w:r w:rsidR="00E743D1" w:rsidRPr="00C31784">
              <w:rPr>
                <w:rFonts w:ascii="Arial" w:hAnsi="Arial" w:cs="Arial"/>
                <w:i/>
                <w:sz w:val="16"/>
                <w:szCs w:val="16"/>
              </w:rPr>
              <w:t>szy niż wskaźniki</w:t>
            </w:r>
            <w:r w:rsidR="00E743D1" w:rsidRPr="00C31784">
              <w:rPr>
                <w:rFonts w:ascii="Arial" w:hAnsi="Arial" w:cs="Arial"/>
                <w:b/>
                <w:i/>
                <w:sz w:val="16"/>
                <w:szCs w:val="16"/>
              </w:rPr>
              <w:t xml:space="preserve"> </w:t>
            </w:r>
            <w:r w:rsidR="00E743D1" w:rsidRPr="00C31784">
              <w:rPr>
                <w:rFonts w:ascii="Arial" w:hAnsi="Arial" w:cs="Arial"/>
                <w:i/>
                <w:sz w:val="16"/>
                <w:szCs w:val="16"/>
              </w:rPr>
              <w:t>produktu, bowiem zawsze są ich wynikiem.</w:t>
            </w:r>
            <w:r w:rsidR="004A0898" w:rsidRPr="00C31784">
              <w:rPr>
                <w:rFonts w:ascii="Arial" w:hAnsi="Arial" w:cs="Arial"/>
                <w:i/>
                <w:sz w:val="16"/>
                <w:szCs w:val="16"/>
              </w:rPr>
              <w:t xml:space="preserve"> </w:t>
            </w:r>
            <w:r w:rsidR="006021AB" w:rsidRPr="006021AB">
              <w:rPr>
                <w:rFonts w:ascii="Arial" w:hAnsi="Arial" w:cs="Arial"/>
                <w:i/>
                <w:sz w:val="16"/>
                <w:szCs w:val="20"/>
              </w:rPr>
              <w:t xml:space="preserve">Beneficjent powinien osiągnąć wartość docelową wskaźników rezultatu najpóźniej w terminie </w:t>
            </w:r>
            <w:r w:rsidR="00722904">
              <w:rPr>
                <w:rFonts w:ascii="Arial" w:hAnsi="Arial" w:cs="Arial"/>
                <w:i/>
                <w:sz w:val="16"/>
                <w:szCs w:val="20"/>
              </w:rPr>
              <w:t>12 miesięcy od zakończenia realizacji projektu</w:t>
            </w:r>
            <w:r w:rsidR="006021AB" w:rsidRPr="006021AB">
              <w:rPr>
                <w:rFonts w:ascii="Arial" w:hAnsi="Arial" w:cs="Arial"/>
                <w:i/>
                <w:sz w:val="16"/>
                <w:szCs w:val="20"/>
              </w:rPr>
              <w:t xml:space="preserve"> oraz utrzymać je w okresie trwałości projektu.</w:t>
            </w:r>
          </w:p>
          <w:p w:rsidR="00CC2409" w:rsidRPr="00C31784" w:rsidRDefault="00CC2409" w:rsidP="00CC40B5">
            <w:pPr>
              <w:pStyle w:val="Bezodstpw"/>
              <w:jc w:val="both"/>
              <w:rPr>
                <w:rFonts w:ascii="Arial" w:eastAsia="Calibri" w:hAnsi="Arial" w:cs="Arial"/>
                <w:i/>
                <w:sz w:val="16"/>
                <w:szCs w:val="16"/>
              </w:rPr>
            </w:pPr>
          </w:p>
          <w:p w:rsidR="00CC2409" w:rsidRPr="00C31784" w:rsidRDefault="00CC2409" w:rsidP="00CC2409">
            <w:pPr>
              <w:spacing w:after="0" w:line="240" w:lineRule="auto"/>
              <w:jc w:val="both"/>
              <w:rPr>
                <w:rFonts w:ascii="Arial" w:eastAsia="Tahoma,Bold" w:hAnsi="Arial" w:cs="Arial"/>
                <w:bCs/>
                <w:i/>
                <w:sz w:val="16"/>
                <w:szCs w:val="16"/>
                <w:lang w:eastAsia="pl-PL"/>
              </w:rPr>
            </w:pPr>
            <w:r w:rsidRPr="00C31784">
              <w:rPr>
                <w:rFonts w:ascii="Arial" w:eastAsia="Tahoma,Bold" w:hAnsi="Arial" w:cs="Arial"/>
                <w:i/>
                <w:sz w:val="16"/>
                <w:szCs w:val="16"/>
                <w:lang w:eastAsia="pl-PL"/>
              </w:rPr>
              <w:t xml:space="preserve">W projekcie </w:t>
            </w:r>
            <w:r w:rsidRPr="00C31784">
              <w:rPr>
                <w:rFonts w:ascii="Arial" w:eastAsia="Tahoma,Bold" w:hAnsi="Arial" w:cs="Arial"/>
                <w:bCs/>
                <w:i/>
                <w:sz w:val="16"/>
                <w:szCs w:val="16"/>
                <w:lang w:eastAsia="pl-PL"/>
              </w:rPr>
              <w:t>należy wykazać wszystkie osiągane w wyniku realizacji projektu wskaźniki rezultatu poprzez multiplikowanie pola wykorzystując opcję „Dodaj nowy wskaźnik”.</w:t>
            </w:r>
          </w:p>
          <w:p w:rsidR="00CC2409" w:rsidRPr="00C31784" w:rsidRDefault="00CC2409" w:rsidP="00FA1E9F">
            <w:pPr>
              <w:pStyle w:val="Bezodstpw"/>
              <w:jc w:val="both"/>
              <w:rPr>
                <w:rFonts w:ascii="Arial" w:eastAsia="Calibri" w:hAnsi="Arial" w:cs="Arial"/>
                <w:i/>
                <w:sz w:val="16"/>
                <w:szCs w:val="16"/>
              </w:rPr>
            </w:pPr>
          </w:p>
          <w:p w:rsidR="00FB6CD5" w:rsidRDefault="00832D18" w:rsidP="003E1BE7">
            <w:pPr>
              <w:pStyle w:val="Bezodstpw"/>
              <w:jc w:val="both"/>
              <w:rPr>
                <w:rFonts w:ascii="Arial" w:eastAsia="Calibri" w:hAnsi="Arial" w:cs="Arial"/>
                <w:i/>
                <w:sz w:val="16"/>
                <w:szCs w:val="16"/>
              </w:rPr>
            </w:pPr>
            <w:r w:rsidRPr="00C31784">
              <w:rPr>
                <w:rFonts w:ascii="Arial" w:eastAsia="Calibri" w:hAnsi="Arial" w:cs="Arial"/>
                <w:bCs/>
                <w:i/>
                <w:sz w:val="16"/>
                <w:szCs w:val="16"/>
              </w:rPr>
              <w:t>UWAGA!</w:t>
            </w:r>
            <w:r w:rsidRPr="00C31784">
              <w:rPr>
                <w:rFonts w:ascii="Arial" w:eastAsia="Calibri" w:hAnsi="Arial" w:cs="Arial"/>
                <w:b/>
                <w:bCs/>
                <w:i/>
                <w:sz w:val="16"/>
                <w:szCs w:val="16"/>
              </w:rPr>
              <w:t xml:space="preserve"> </w:t>
            </w:r>
            <w:r w:rsidRPr="00C31784">
              <w:rPr>
                <w:rFonts w:ascii="Arial" w:eastAsia="Calibri" w:hAnsi="Arial" w:cs="Arial"/>
                <w:i/>
                <w:sz w:val="16"/>
                <w:szCs w:val="16"/>
              </w:rPr>
              <w:t xml:space="preserve">Wartości wszystkich wskaźników powinny być oszacowane na poziomie </w:t>
            </w:r>
            <w:r w:rsidR="00D43EF2" w:rsidRPr="00C31784">
              <w:rPr>
                <w:rFonts w:ascii="Arial" w:eastAsia="Calibri" w:hAnsi="Arial" w:cs="Arial"/>
                <w:i/>
                <w:sz w:val="16"/>
                <w:szCs w:val="16"/>
              </w:rPr>
              <w:t>możliwym do osiągnięcia przez w</w:t>
            </w:r>
            <w:r w:rsidRPr="00C31784">
              <w:rPr>
                <w:rFonts w:ascii="Arial" w:eastAsia="Calibri" w:hAnsi="Arial" w:cs="Arial"/>
                <w:i/>
                <w:sz w:val="16"/>
                <w:szCs w:val="16"/>
              </w:rPr>
              <w:t>nioskodawcę – będą stanowiły jedno z podstawowych źródeł informacji dl</w:t>
            </w:r>
            <w:r w:rsidR="003E1BE7" w:rsidRPr="00C31784">
              <w:rPr>
                <w:rFonts w:ascii="Arial" w:eastAsia="Calibri" w:hAnsi="Arial" w:cs="Arial"/>
                <w:i/>
                <w:sz w:val="16"/>
                <w:szCs w:val="16"/>
              </w:rPr>
              <w:t>a oceniających projekt. Jeżeli w</w:t>
            </w:r>
            <w:r w:rsidRPr="00C31784">
              <w:rPr>
                <w:rFonts w:ascii="Arial" w:eastAsia="Calibri" w:hAnsi="Arial" w:cs="Arial"/>
                <w:i/>
                <w:sz w:val="16"/>
                <w:szCs w:val="16"/>
              </w:rPr>
              <w:t>nioskodawca przedstawi wskaźniki przeszacowane bądź niedoszacowane, może być to przyczyną odrzu</w:t>
            </w:r>
            <w:r w:rsidR="00D43EF2" w:rsidRPr="00C31784">
              <w:rPr>
                <w:rFonts w:ascii="Arial" w:eastAsia="Calibri" w:hAnsi="Arial" w:cs="Arial"/>
                <w:i/>
                <w:sz w:val="16"/>
                <w:szCs w:val="16"/>
              </w:rPr>
              <w:t>cenia wniosku. Ponadto, jeżeli w</w:t>
            </w:r>
            <w:r w:rsidRPr="00C31784">
              <w:rPr>
                <w:rFonts w:ascii="Arial" w:eastAsia="Calibri" w:hAnsi="Arial" w:cs="Arial"/>
                <w:i/>
                <w:sz w:val="16"/>
                <w:szCs w:val="16"/>
              </w:rPr>
              <w:t>nioskodawca nie osiągnie deklarowanych wskaźników rezultatu, mogą być wyciągnięte wobec niego konsekwencje finansowe w postaci braku refundacji poniesionych wydatków lub zażądania zwrotu części bądź całości dofinansowania lub rozwiązania umowy o dofinansowanie.</w:t>
            </w:r>
          </w:p>
          <w:p w:rsidR="001649EE" w:rsidRDefault="001649EE" w:rsidP="00BF2C16">
            <w:pPr>
              <w:pStyle w:val="Bezodstpw"/>
              <w:jc w:val="both"/>
              <w:rPr>
                <w:rFonts w:ascii="Arial" w:hAnsi="Arial" w:cs="Arial"/>
                <w:sz w:val="16"/>
                <w:szCs w:val="16"/>
              </w:rPr>
            </w:pPr>
          </w:p>
          <w:p w:rsidR="001649EE" w:rsidRPr="005378F7" w:rsidRDefault="001649EE" w:rsidP="00BF2C16">
            <w:pPr>
              <w:pStyle w:val="Bezodstpw"/>
              <w:jc w:val="both"/>
              <w:rPr>
                <w:rFonts w:ascii="Arial" w:eastAsia="Calibri" w:hAnsi="Arial" w:cs="Arial"/>
                <w:i/>
                <w:sz w:val="16"/>
                <w:szCs w:val="16"/>
              </w:rPr>
            </w:pPr>
            <w:r>
              <w:rPr>
                <w:rFonts w:ascii="Arial" w:hAnsi="Arial" w:cs="Arial"/>
                <w:i/>
                <w:sz w:val="16"/>
                <w:szCs w:val="16"/>
              </w:rPr>
              <w:t xml:space="preserve">Należy wybrać wskaźnik/wskaźniki adekwatny/e do projektu (nie ma możliwości wybrania opcji „Brak wskaźników rezultatu </w:t>
            </w:r>
            <w:r>
              <w:rPr>
                <w:rFonts w:ascii="Arial" w:hAnsi="Arial" w:cs="Arial"/>
                <w:i/>
                <w:sz w:val="16"/>
                <w:szCs w:val="16"/>
              </w:rPr>
              <w:br/>
              <w:t>w projekcie”).</w:t>
            </w:r>
          </w:p>
        </w:tc>
      </w:tr>
    </w:tbl>
    <w:p w:rsidR="001F38AD" w:rsidRPr="001C5DDB" w:rsidRDefault="001F38AD" w:rsidP="00FA1E9F">
      <w:pPr>
        <w:pStyle w:val="Bezodstpw"/>
        <w:jc w:val="both"/>
        <w:rPr>
          <w:rFonts w:ascii="Arial" w:hAnsi="Arial" w:cs="Arial"/>
          <w:b/>
          <w:sz w:val="16"/>
          <w:szCs w:val="16"/>
        </w:rPr>
      </w:pPr>
    </w:p>
    <w:tbl>
      <w:tblPr>
        <w:tblStyle w:val="Tabela-Siatka"/>
        <w:tblW w:w="5000" w:type="pct"/>
        <w:tblLook w:val="04A0"/>
      </w:tblPr>
      <w:tblGrid>
        <w:gridCol w:w="4660"/>
        <w:gridCol w:w="4769"/>
      </w:tblGrid>
      <w:tr w:rsidR="001F38AD" w:rsidRPr="001C5DDB" w:rsidTr="00C31784">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bCs/>
                <w:iCs/>
                <w:sz w:val="16"/>
                <w:szCs w:val="16"/>
              </w:rPr>
              <w:t>Wskaźnik</w:t>
            </w:r>
          </w:p>
        </w:tc>
        <w:tc>
          <w:tcPr>
            <w:tcW w:w="2529" w:type="pct"/>
            <w:tcBorders>
              <w:bottom w:val="single" w:sz="4" w:space="0" w:color="auto"/>
            </w:tcBorders>
          </w:tcPr>
          <w:p w:rsidR="00C31784" w:rsidRPr="00C31784" w:rsidRDefault="00C31784" w:rsidP="00C31784">
            <w:pPr>
              <w:spacing w:after="0" w:line="240" w:lineRule="auto"/>
              <w:jc w:val="both"/>
              <w:rPr>
                <w:rFonts w:ascii="Arial" w:eastAsia="MyriadPro-Regular" w:hAnsi="Arial" w:cs="Arial"/>
                <w:i/>
                <w:sz w:val="16"/>
                <w:szCs w:val="16"/>
                <w:lang w:eastAsia="pl-PL"/>
              </w:rPr>
            </w:pPr>
            <w:r w:rsidRPr="00C31784">
              <w:rPr>
                <w:rFonts w:ascii="Arial" w:hAnsi="Arial" w:cs="Arial"/>
                <w:i/>
                <w:sz w:val="16"/>
                <w:szCs w:val="16"/>
              </w:rPr>
              <w:t>Z listy rozwijanej należy wybrać nazwę wskaźnika rezultatu planowanego do osiągnięcia w wyniku realizacji projektu, tj.:</w:t>
            </w:r>
          </w:p>
          <w:p w:rsidR="000D33F2" w:rsidRPr="000D33F2" w:rsidRDefault="000D33F2" w:rsidP="00FD1EE5">
            <w:pPr>
              <w:pStyle w:val="Akapitzlist"/>
              <w:numPr>
                <w:ilvl w:val="0"/>
                <w:numId w:val="56"/>
              </w:numPr>
              <w:spacing w:after="0" w:line="240" w:lineRule="auto"/>
              <w:ind w:left="302" w:hanging="284"/>
              <w:jc w:val="both"/>
              <w:rPr>
                <w:rFonts w:ascii="Arial" w:eastAsia="MyriadPro-Regular" w:hAnsi="Arial" w:cs="Arial"/>
                <w:i/>
                <w:sz w:val="16"/>
                <w:szCs w:val="16"/>
                <w:lang w:eastAsia="pl-PL"/>
              </w:rPr>
            </w:pPr>
            <w:r w:rsidRPr="000D33F2">
              <w:rPr>
                <w:rFonts w:ascii="Arial" w:eastAsia="MyriadPro-Regular" w:hAnsi="Arial" w:cs="Arial"/>
                <w:i/>
                <w:sz w:val="16"/>
                <w:szCs w:val="16"/>
                <w:lang w:eastAsia="pl-PL"/>
              </w:rPr>
              <w:t xml:space="preserve">Liczba przewozów komunikacją miejską na przebudowanych i nowych liniach komunikacji miejskiej </w:t>
            </w:r>
            <w:r w:rsidR="00442A88">
              <w:rPr>
                <w:rFonts w:ascii="Arial" w:eastAsia="MyriadPro-Regular" w:hAnsi="Arial" w:cs="Arial"/>
                <w:i/>
                <w:sz w:val="16"/>
                <w:szCs w:val="16"/>
                <w:lang w:eastAsia="pl-PL"/>
              </w:rPr>
              <w:t>[szt./rok];</w:t>
            </w:r>
          </w:p>
          <w:p w:rsidR="000D33F2" w:rsidRPr="000D33F2" w:rsidRDefault="000D33F2" w:rsidP="00FD1EE5">
            <w:pPr>
              <w:pStyle w:val="Akapitzlist"/>
              <w:numPr>
                <w:ilvl w:val="0"/>
                <w:numId w:val="56"/>
              </w:numPr>
              <w:spacing w:after="120" w:line="240" w:lineRule="auto"/>
              <w:ind w:left="302" w:hanging="284"/>
              <w:jc w:val="both"/>
              <w:rPr>
                <w:rFonts w:ascii="Arial" w:eastAsia="MyriadPro-Regular" w:hAnsi="Arial" w:cs="Arial"/>
                <w:i/>
                <w:sz w:val="16"/>
                <w:szCs w:val="16"/>
                <w:lang w:eastAsia="pl-PL"/>
              </w:rPr>
            </w:pPr>
            <w:r w:rsidRPr="000D33F2">
              <w:rPr>
                <w:rFonts w:ascii="Arial" w:eastAsia="MyriadPro-Regular" w:hAnsi="Arial" w:cs="Arial"/>
                <w:i/>
                <w:sz w:val="16"/>
                <w:szCs w:val="16"/>
                <w:lang w:eastAsia="pl-PL"/>
              </w:rPr>
              <w:t xml:space="preserve">Ilość zaoszczędzonej energii elektrycznej </w:t>
            </w:r>
            <w:r w:rsidR="00442A88">
              <w:rPr>
                <w:rFonts w:ascii="Arial" w:eastAsia="MyriadPro-Regular" w:hAnsi="Arial" w:cs="Arial"/>
                <w:i/>
                <w:sz w:val="16"/>
                <w:szCs w:val="16"/>
                <w:lang w:eastAsia="pl-PL"/>
              </w:rPr>
              <w:t>[MWh/rok];</w:t>
            </w:r>
          </w:p>
          <w:p w:rsidR="00955CB5" w:rsidRDefault="000D33F2" w:rsidP="00FD1EE5">
            <w:pPr>
              <w:pStyle w:val="Akapitzlist"/>
              <w:numPr>
                <w:ilvl w:val="0"/>
                <w:numId w:val="56"/>
              </w:numPr>
              <w:spacing w:after="120" w:line="240" w:lineRule="auto"/>
              <w:ind w:left="302" w:hanging="284"/>
              <w:jc w:val="both"/>
              <w:rPr>
                <w:rFonts w:ascii="Arial" w:eastAsia="MyriadPro-Regular" w:hAnsi="Arial" w:cs="Arial"/>
                <w:i/>
                <w:sz w:val="16"/>
                <w:szCs w:val="16"/>
                <w:lang w:eastAsia="pl-PL"/>
              </w:rPr>
            </w:pPr>
            <w:r w:rsidRPr="000D33F2">
              <w:rPr>
                <w:rFonts w:ascii="Arial" w:eastAsia="MyriadPro-Regular" w:hAnsi="Arial" w:cs="Arial"/>
                <w:i/>
                <w:sz w:val="16"/>
                <w:szCs w:val="16"/>
                <w:lang w:eastAsia="pl-PL"/>
              </w:rPr>
              <w:t xml:space="preserve">Zmniejszenie zużycia energii końcowej w wyniku realizacji projektów </w:t>
            </w:r>
            <w:r w:rsidR="00442A88">
              <w:rPr>
                <w:rFonts w:ascii="Arial" w:eastAsia="MyriadPro-Regular" w:hAnsi="Arial" w:cs="Arial"/>
                <w:i/>
                <w:sz w:val="16"/>
                <w:szCs w:val="16"/>
                <w:lang w:eastAsia="pl-PL"/>
              </w:rPr>
              <w:t>[GJ/rok];</w:t>
            </w:r>
          </w:p>
          <w:p w:rsidR="00C31784" w:rsidRDefault="00DC37DB" w:rsidP="00FD1EE5">
            <w:pPr>
              <w:pStyle w:val="Akapitzlist"/>
              <w:numPr>
                <w:ilvl w:val="0"/>
                <w:numId w:val="56"/>
              </w:numPr>
              <w:spacing w:after="120" w:line="240" w:lineRule="auto"/>
              <w:ind w:left="302" w:hanging="284"/>
              <w:jc w:val="both"/>
              <w:rPr>
                <w:rFonts w:ascii="Arial" w:eastAsia="MyriadPro-Regular" w:hAnsi="Arial" w:cs="Arial"/>
                <w:i/>
                <w:sz w:val="16"/>
                <w:szCs w:val="16"/>
                <w:lang w:eastAsia="pl-PL"/>
              </w:rPr>
            </w:pPr>
            <w:r>
              <w:rPr>
                <w:rFonts w:ascii="Arial" w:eastAsia="MyriadPro-Regular" w:hAnsi="Arial" w:cs="Arial"/>
                <w:i/>
                <w:sz w:val="16"/>
                <w:szCs w:val="16"/>
                <w:lang w:eastAsia="pl-PL"/>
              </w:rPr>
              <w:t>Szacowany roczny spadek emisji gazów cieplarnianych [</w:t>
            </w:r>
            <w:r w:rsidR="00F118F6">
              <w:rPr>
                <w:rFonts w:ascii="Arial" w:eastAsia="MyriadPro-Regular" w:hAnsi="Arial" w:cs="Arial"/>
                <w:i/>
                <w:sz w:val="16"/>
                <w:szCs w:val="16"/>
                <w:lang w:eastAsia="pl-PL"/>
              </w:rPr>
              <w:t>tony równoważnika Co2</w:t>
            </w:r>
            <w:r w:rsidR="00EA215F">
              <w:rPr>
                <w:rFonts w:ascii="Arial" w:eastAsia="MyriadPro-Regular" w:hAnsi="Arial" w:cs="Arial"/>
                <w:i/>
                <w:sz w:val="16"/>
                <w:szCs w:val="16"/>
                <w:lang w:eastAsia="pl-PL"/>
              </w:rPr>
              <w:t>];</w:t>
            </w:r>
          </w:p>
          <w:p w:rsidR="00A3370D" w:rsidRPr="00A3370D" w:rsidRDefault="00A3370D" w:rsidP="00FD1EE5">
            <w:pPr>
              <w:pStyle w:val="Akapitzlist"/>
              <w:numPr>
                <w:ilvl w:val="0"/>
                <w:numId w:val="56"/>
              </w:numPr>
              <w:spacing w:after="120" w:line="240" w:lineRule="auto"/>
              <w:ind w:left="302" w:hanging="284"/>
              <w:jc w:val="both"/>
              <w:rPr>
                <w:rFonts w:ascii="Arial" w:eastAsia="MyriadPro-Regular" w:hAnsi="Arial" w:cs="Arial"/>
                <w:i/>
                <w:sz w:val="16"/>
                <w:szCs w:val="16"/>
                <w:lang w:eastAsia="pl-PL"/>
              </w:rPr>
            </w:pPr>
            <w:r w:rsidRPr="00A3370D">
              <w:rPr>
                <w:rFonts w:ascii="Arial" w:eastAsia="MyriadPro-Regular" w:hAnsi="Arial" w:cs="Arial"/>
                <w:i/>
                <w:sz w:val="16"/>
                <w:szCs w:val="16"/>
                <w:lang w:eastAsia="pl-PL"/>
              </w:rPr>
              <w:t>Zasięg zrealizowanych przedsięwzięć edukacyjno - promocyjnych oraz informacyjnych [osoby].</w:t>
            </w:r>
          </w:p>
        </w:tc>
      </w:tr>
      <w:tr w:rsidR="00AF5B4D" w:rsidRPr="001C5DDB" w:rsidTr="00C31784">
        <w:tc>
          <w:tcPr>
            <w:tcW w:w="2471" w:type="pct"/>
            <w:shd w:val="pct10" w:color="auto" w:fill="auto"/>
            <w:vAlign w:val="center"/>
          </w:tcPr>
          <w:p w:rsidR="00AF5B4D" w:rsidRPr="001C5DDB" w:rsidRDefault="00AF5B4D" w:rsidP="00CC2409">
            <w:pPr>
              <w:pStyle w:val="Bezodstpw"/>
              <w:rPr>
                <w:rFonts w:ascii="Arial" w:hAnsi="Arial" w:cs="Arial"/>
                <w:b/>
                <w:bCs/>
                <w:iCs/>
                <w:sz w:val="16"/>
                <w:szCs w:val="16"/>
              </w:rPr>
            </w:pPr>
            <w:r w:rsidRPr="00AF5B4D">
              <w:rPr>
                <w:rFonts w:ascii="Arial" w:hAnsi="Arial" w:cs="Arial"/>
                <w:b/>
                <w:bCs/>
                <w:iCs/>
                <w:sz w:val="16"/>
                <w:szCs w:val="16"/>
              </w:rPr>
              <w:t>Nazwa wskaźnika</w:t>
            </w:r>
          </w:p>
        </w:tc>
        <w:tc>
          <w:tcPr>
            <w:tcW w:w="2529" w:type="pct"/>
            <w:shd w:val="clear" w:color="auto" w:fill="FFFFFF" w:themeFill="background1"/>
          </w:tcPr>
          <w:p w:rsidR="00AF5B4D" w:rsidRPr="00CC2409" w:rsidRDefault="000D33F2" w:rsidP="00FA1E9F">
            <w:pPr>
              <w:pStyle w:val="Bezodstpw"/>
              <w:jc w:val="both"/>
              <w:rPr>
                <w:rFonts w:ascii="Arial" w:hAnsi="Arial" w:cs="Arial"/>
                <w:i/>
                <w:sz w:val="16"/>
                <w:szCs w:val="16"/>
                <w:highlight w:val="yellow"/>
              </w:rPr>
            </w:pPr>
            <w:r w:rsidRPr="001C5DDB">
              <w:rPr>
                <w:rFonts w:ascii="Arial" w:hAnsi="Arial" w:cs="Arial"/>
                <w:i/>
                <w:sz w:val="16"/>
                <w:szCs w:val="16"/>
              </w:rPr>
              <w:t>Wypełniane automatycznie po wyborze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sz w:val="16"/>
                <w:szCs w:val="16"/>
              </w:rPr>
            </w:pPr>
            <w:r w:rsidRPr="001C5DDB">
              <w:rPr>
                <w:rFonts w:ascii="Arial" w:hAnsi="Arial" w:cs="Arial"/>
                <w:b/>
                <w:sz w:val="16"/>
                <w:szCs w:val="16"/>
              </w:rPr>
              <w:t>Charakter wskaźnika</w:t>
            </w:r>
            <w:r w:rsidRPr="001C5DDB">
              <w:rPr>
                <w:rFonts w:ascii="Arial" w:hAnsi="Arial" w:cs="Arial"/>
                <w:sz w:val="16"/>
                <w:szCs w:val="16"/>
              </w:rPr>
              <w:t xml:space="preserve"> </w:t>
            </w:r>
          </w:p>
        </w:tc>
        <w:tc>
          <w:tcPr>
            <w:tcW w:w="2529" w:type="pct"/>
          </w:tcPr>
          <w:p w:rsidR="001F38AD" w:rsidRPr="001C5DDB" w:rsidRDefault="008B4192" w:rsidP="00FA1E9F">
            <w:pPr>
              <w:pStyle w:val="Bezodstpw"/>
              <w:jc w:val="both"/>
              <w:rPr>
                <w:rFonts w:ascii="Arial" w:hAnsi="Arial" w:cs="Arial"/>
                <w:b/>
                <w:i/>
                <w:sz w:val="16"/>
                <w:szCs w:val="16"/>
              </w:rPr>
            </w:pPr>
            <w:r w:rsidRPr="001C5DDB">
              <w:rPr>
                <w:rFonts w:ascii="Arial" w:hAnsi="Arial" w:cs="Arial"/>
                <w:i/>
                <w:sz w:val="16"/>
                <w:szCs w:val="16"/>
              </w:rPr>
              <w:t>W</w:t>
            </w:r>
            <w:r w:rsidR="001F38AD" w:rsidRPr="001C5DDB">
              <w:rPr>
                <w:rFonts w:ascii="Arial" w:hAnsi="Arial" w:cs="Arial"/>
                <w:i/>
                <w:sz w:val="16"/>
                <w:szCs w:val="16"/>
              </w:rPr>
              <w:t>ypełniane</w:t>
            </w:r>
            <w:r w:rsidRPr="001C5DDB">
              <w:rPr>
                <w:rFonts w:ascii="Arial" w:hAnsi="Arial" w:cs="Arial"/>
                <w:i/>
                <w:sz w:val="16"/>
                <w:szCs w:val="16"/>
              </w:rPr>
              <w:t xml:space="preserve"> </w:t>
            </w:r>
            <w:r w:rsidR="001F38AD" w:rsidRPr="001C5DDB">
              <w:rPr>
                <w:rFonts w:ascii="Arial" w:hAnsi="Arial" w:cs="Arial"/>
                <w:i/>
                <w:sz w:val="16"/>
                <w:szCs w:val="16"/>
              </w:rPr>
              <w:t>automatycznie po wyborze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sz w:val="16"/>
                <w:szCs w:val="16"/>
              </w:rPr>
            </w:pPr>
            <w:r w:rsidRPr="001C5DDB">
              <w:rPr>
                <w:rFonts w:ascii="Arial" w:hAnsi="Arial" w:cs="Arial"/>
                <w:b/>
                <w:bCs/>
                <w:iCs/>
                <w:sz w:val="16"/>
                <w:szCs w:val="16"/>
              </w:rPr>
              <w:t>Jednostka pomiaru wskaźnika</w:t>
            </w:r>
            <w:r w:rsidRPr="001C5DDB">
              <w:rPr>
                <w:rFonts w:ascii="Arial" w:hAnsi="Arial" w:cs="Arial"/>
                <w:b/>
                <w:bCs/>
                <w:i/>
                <w:iCs/>
                <w:sz w:val="16"/>
                <w:szCs w:val="16"/>
              </w:rPr>
              <w:t xml:space="preserve"> </w:t>
            </w:r>
          </w:p>
        </w:tc>
        <w:tc>
          <w:tcPr>
            <w:tcW w:w="2529" w:type="pct"/>
          </w:tcPr>
          <w:p w:rsidR="001F38AD" w:rsidRPr="001C5DDB" w:rsidRDefault="008B4192" w:rsidP="00FA1E9F">
            <w:pPr>
              <w:pStyle w:val="Bezodstpw"/>
              <w:jc w:val="both"/>
              <w:rPr>
                <w:rFonts w:ascii="Arial" w:hAnsi="Arial" w:cs="Arial"/>
                <w:b/>
                <w:i/>
                <w:sz w:val="16"/>
                <w:szCs w:val="16"/>
              </w:rPr>
            </w:pPr>
            <w:r w:rsidRPr="001C5DDB">
              <w:rPr>
                <w:rFonts w:ascii="Arial" w:hAnsi="Arial" w:cs="Arial"/>
                <w:i/>
                <w:sz w:val="16"/>
                <w:szCs w:val="16"/>
              </w:rPr>
              <w:t>W</w:t>
            </w:r>
            <w:r w:rsidR="001F38AD" w:rsidRPr="001C5DDB">
              <w:rPr>
                <w:rFonts w:ascii="Arial" w:hAnsi="Arial" w:cs="Arial"/>
                <w:i/>
                <w:sz w:val="16"/>
                <w:szCs w:val="16"/>
              </w:rPr>
              <w:t>ypełniane</w:t>
            </w:r>
            <w:r w:rsidRPr="001C5DDB">
              <w:rPr>
                <w:rFonts w:ascii="Arial" w:hAnsi="Arial" w:cs="Arial"/>
                <w:i/>
                <w:sz w:val="16"/>
                <w:szCs w:val="16"/>
              </w:rPr>
              <w:t xml:space="preserve"> </w:t>
            </w:r>
            <w:r w:rsidR="001F38AD" w:rsidRPr="001C5DDB">
              <w:rPr>
                <w:rFonts w:ascii="Arial" w:hAnsi="Arial" w:cs="Arial"/>
                <w:i/>
                <w:sz w:val="16"/>
                <w:szCs w:val="16"/>
              </w:rPr>
              <w:t>automatycznie po wyborze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Wartość bazowa</w:t>
            </w:r>
            <w:r w:rsidRPr="001C5DDB">
              <w:rPr>
                <w:rFonts w:ascii="Arial" w:hAnsi="Arial" w:cs="Arial"/>
                <w:sz w:val="16"/>
                <w:szCs w:val="16"/>
              </w:rPr>
              <w:t xml:space="preserve"> </w:t>
            </w:r>
          </w:p>
          <w:p w:rsidR="001F38AD" w:rsidRPr="001C5DDB" w:rsidRDefault="001F38AD" w:rsidP="00CC2409">
            <w:pPr>
              <w:pStyle w:val="Bezodstpw"/>
              <w:rPr>
                <w:rFonts w:ascii="Arial" w:hAnsi="Arial" w:cs="Arial"/>
                <w:b/>
                <w:sz w:val="16"/>
                <w:szCs w:val="16"/>
              </w:rPr>
            </w:pPr>
          </w:p>
        </w:tc>
        <w:tc>
          <w:tcPr>
            <w:tcW w:w="2529" w:type="pct"/>
          </w:tcPr>
          <w:p w:rsidR="001F38AD" w:rsidRPr="00C31784" w:rsidRDefault="008B4192" w:rsidP="00143683">
            <w:pPr>
              <w:pStyle w:val="Bezodstpw"/>
              <w:jc w:val="both"/>
              <w:rPr>
                <w:rFonts w:ascii="Arial" w:hAnsi="Arial" w:cs="Arial"/>
                <w:b/>
                <w:i/>
                <w:sz w:val="16"/>
                <w:szCs w:val="16"/>
              </w:rPr>
            </w:pPr>
            <w:r w:rsidRPr="00C31784">
              <w:rPr>
                <w:rFonts w:ascii="Arial" w:hAnsi="Arial" w:cs="Arial"/>
                <w:i/>
                <w:sz w:val="16"/>
                <w:szCs w:val="16"/>
              </w:rPr>
              <w:t>N</w:t>
            </w:r>
            <w:r w:rsidR="001F38AD" w:rsidRPr="00C31784">
              <w:rPr>
                <w:rFonts w:ascii="Arial" w:hAnsi="Arial" w:cs="Arial"/>
                <w:i/>
                <w:sz w:val="16"/>
                <w:szCs w:val="16"/>
              </w:rPr>
              <w:t>ależy</w:t>
            </w:r>
            <w:r w:rsidRPr="00C31784">
              <w:rPr>
                <w:rFonts w:ascii="Arial" w:hAnsi="Arial" w:cs="Arial"/>
                <w:i/>
                <w:sz w:val="16"/>
                <w:szCs w:val="16"/>
              </w:rPr>
              <w:t xml:space="preserve"> </w:t>
            </w:r>
            <w:r w:rsidR="001F38AD" w:rsidRPr="00C31784">
              <w:rPr>
                <w:rFonts w:ascii="Arial" w:hAnsi="Arial" w:cs="Arial"/>
                <w:i/>
                <w:sz w:val="16"/>
                <w:szCs w:val="16"/>
              </w:rPr>
              <w:t>wskazać stan danego wskaźnika przed rozpoczęciem rzeczowej realizacji projektu. Wartość należy wpisać w pole „O” (ogółem)</w:t>
            </w:r>
            <w:r w:rsidR="00143683" w:rsidRPr="00C31784">
              <w:rPr>
                <w:rFonts w:ascii="Arial" w:hAnsi="Arial" w:cs="Arial"/>
                <w:i/>
                <w:sz w:val="16"/>
                <w:szCs w:val="16"/>
              </w:rPr>
              <w:t>.</w:t>
            </w:r>
          </w:p>
        </w:tc>
      </w:tr>
      <w:tr w:rsidR="001F38AD" w:rsidRPr="001C5DDB" w:rsidTr="00140A5E">
        <w:tc>
          <w:tcPr>
            <w:tcW w:w="2471" w:type="pct"/>
            <w:shd w:val="pct10" w:color="auto" w:fill="auto"/>
            <w:vAlign w:val="center"/>
          </w:tcPr>
          <w:p w:rsidR="001F38AD" w:rsidRPr="001C5DDB" w:rsidRDefault="008B4192" w:rsidP="00CC2409">
            <w:pPr>
              <w:pStyle w:val="Bezodstpw"/>
              <w:rPr>
                <w:rFonts w:ascii="Arial" w:hAnsi="Arial" w:cs="Arial"/>
                <w:b/>
                <w:sz w:val="16"/>
                <w:szCs w:val="16"/>
              </w:rPr>
            </w:pPr>
            <w:r w:rsidRPr="001C5DDB">
              <w:rPr>
                <w:rFonts w:ascii="Arial" w:hAnsi="Arial" w:cs="Arial"/>
                <w:b/>
                <w:bCs/>
                <w:iCs/>
                <w:sz w:val="16"/>
                <w:szCs w:val="16"/>
              </w:rPr>
              <w:t>Wartość docelowa</w:t>
            </w:r>
          </w:p>
        </w:tc>
        <w:tc>
          <w:tcPr>
            <w:tcW w:w="2529" w:type="pct"/>
          </w:tcPr>
          <w:p w:rsidR="001F38AD" w:rsidRPr="00C31784" w:rsidRDefault="008B4192" w:rsidP="008A2B7D">
            <w:pPr>
              <w:pStyle w:val="Bezodstpw"/>
              <w:jc w:val="both"/>
              <w:rPr>
                <w:rFonts w:ascii="Arial" w:hAnsi="Arial" w:cs="Arial"/>
                <w:b/>
                <w:i/>
                <w:sz w:val="16"/>
                <w:szCs w:val="16"/>
              </w:rPr>
            </w:pPr>
            <w:r w:rsidRPr="00C31784">
              <w:rPr>
                <w:rFonts w:ascii="Arial" w:hAnsi="Arial" w:cs="Arial"/>
                <w:i/>
                <w:sz w:val="16"/>
                <w:szCs w:val="16"/>
              </w:rPr>
              <w:t>N</w:t>
            </w:r>
            <w:r w:rsidR="001F38AD" w:rsidRPr="00C31784">
              <w:rPr>
                <w:rFonts w:ascii="Arial" w:hAnsi="Arial" w:cs="Arial"/>
                <w:i/>
                <w:sz w:val="16"/>
                <w:szCs w:val="16"/>
              </w:rPr>
              <w:t>ależy</w:t>
            </w:r>
            <w:r w:rsidRPr="00C31784">
              <w:rPr>
                <w:rFonts w:ascii="Arial" w:hAnsi="Arial" w:cs="Arial"/>
                <w:i/>
                <w:sz w:val="16"/>
                <w:szCs w:val="16"/>
              </w:rPr>
              <w:t xml:space="preserve"> </w:t>
            </w:r>
            <w:r w:rsidR="001F38AD" w:rsidRPr="00C31784">
              <w:rPr>
                <w:rFonts w:ascii="Arial" w:hAnsi="Arial" w:cs="Arial"/>
                <w:i/>
                <w:sz w:val="16"/>
                <w:szCs w:val="16"/>
              </w:rPr>
              <w:t xml:space="preserve">podać wartość wskaźnika planowaną do osiągnięcia </w:t>
            </w:r>
            <w:r w:rsidR="005B6654" w:rsidRPr="00C31784">
              <w:rPr>
                <w:rFonts w:ascii="Arial" w:hAnsi="Arial" w:cs="Arial"/>
                <w:i/>
                <w:sz w:val="16"/>
                <w:szCs w:val="16"/>
              </w:rPr>
              <w:br/>
            </w:r>
            <w:r w:rsidR="001F38AD" w:rsidRPr="00C31784">
              <w:rPr>
                <w:rFonts w:ascii="Arial" w:hAnsi="Arial" w:cs="Arial"/>
                <w:i/>
                <w:sz w:val="16"/>
                <w:szCs w:val="16"/>
              </w:rPr>
              <w:t>w terminie</w:t>
            </w:r>
            <w:r w:rsidR="00970EC6" w:rsidRPr="00C31784">
              <w:rPr>
                <w:rFonts w:ascii="Arial" w:hAnsi="Arial" w:cs="Arial"/>
                <w:i/>
                <w:sz w:val="16"/>
                <w:szCs w:val="16"/>
              </w:rPr>
              <w:t xml:space="preserve"> </w:t>
            </w:r>
            <w:r w:rsidR="008A2B7D" w:rsidRPr="008A2B7D">
              <w:rPr>
                <w:rFonts w:ascii="Arial" w:hAnsi="Arial" w:cs="Arial"/>
                <w:i/>
                <w:sz w:val="16"/>
                <w:szCs w:val="16"/>
              </w:rPr>
              <w:t>12 miesi</w:t>
            </w:r>
            <w:r w:rsidR="008A2B7D">
              <w:rPr>
                <w:rFonts w:ascii="Arial" w:hAnsi="Arial" w:cs="Arial"/>
                <w:i/>
                <w:sz w:val="16"/>
                <w:szCs w:val="16"/>
              </w:rPr>
              <w:t>ęcy od zakończenia realizacji p</w:t>
            </w:r>
            <w:r w:rsidR="008A2B7D" w:rsidRPr="008A2B7D">
              <w:rPr>
                <w:rFonts w:ascii="Arial" w:hAnsi="Arial" w:cs="Arial"/>
                <w:i/>
                <w:sz w:val="16"/>
                <w:szCs w:val="16"/>
              </w:rPr>
              <w:t>r</w:t>
            </w:r>
            <w:r w:rsidR="008A2B7D">
              <w:rPr>
                <w:rFonts w:ascii="Arial" w:hAnsi="Arial" w:cs="Arial"/>
                <w:i/>
                <w:sz w:val="16"/>
                <w:szCs w:val="16"/>
              </w:rPr>
              <w:t>o</w:t>
            </w:r>
            <w:r w:rsidR="008A2B7D" w:rsidRPr="008A2B7D">
              <w:rPr>
                <w:rFonts w:ascii="Arial" w:hAnsi="Arial" w:cs="Arial"/>
                <w:i/>
                <w:sz w:val="16"/>
                <w:szCs w:val="16"/>
              </w:rPr>
              <w:t>jektu</w:t>
            </w:r>
            <w:r w:rsidR="008A2B7D">
              <w:rPr>
                <w:rFonts w:ascii="Arial" w:hAnsi="Arial" w:cs="Arial"/>
                <w:i/>
                <w:color w:val="FF0000"/>
                <w:sz w:val="16"/>
                <w:szCs w:val="16"/>
              </w:rPr>
              <w:t>.</w:t>
            </w:r>
            <w:r w:rsidR="001F38AD" w:rsidRPr="00C31784">
              <w:rPr>
                <w:rFonts w:ascii="Arial" w:hAnsi="Arial" w:cs="Arial"/>
                <w:i/>
                <w:sz w:val="16"/>
                <w:szCs w:val="16"/>
              </w:rPr>
              <w:t xml:space="preserve"> Możliwe jest również wskaza</w:t>
            </w:r>
            <w:r w:rsidR="005B6654" w:rsidRPr="00C31784">
              <w:rPr>
                <w:rFonts w:ascii="Arial" w:hAnsi="Arial" w:cs="Arial"/>
                <w:i/>
                <w:sz w:val="16"/>
                <w:szCs w:val="16"/>
              </w:rPr>
              <w:t xml:space="preserve">nie wartości osiągniętej </w:t>
            </w:r>
            <w:r w:rsidR="001F38AD" w:rsidRPr="00C31784">
              <w:rPr>
                <w:rFonts w:ascii="Arial" w:hAnsi="Arial" w:cs="Arial"/>
                <w:i/>
                <w:sz w:val="16"/>
                <w:szCs w:val="16"/>
              </w:rPr>
              <w:t xml:space="preserve">w roku objętym okresem realizacji projektu, </w:t>
            </w:r>
            <w:r w:rsidR="00D43EF2" w:rsidRPr="00C31784">
              <w:rPr>
                <w:rFonts w:ascii="Arial" w:hAnsi="Arial" w:cs="Arial"/>
                <w:i/>
                <w:sz w:val="16"/>
                <w:szCs w:val="16"/>
              </w:rPr>
              <w:t>w sytuacji, gdy b</w:t>
            </w:r>
            <w:r w:rsidR="001F38AD" w:rsidRPr="00C31784">
              <w:rPr>
                <w:rFonts w:ascii="Arial" w:hAnsi="Arial" w:cs="Arial"/>
                <w:i/>
                <w:sz w:val="16"/>
                <w:szCs w:val="16"/>
              </w:rPr>
              <w:t>eneficjent będzie w stanie osiągnąć wskaźnik wcześniej. Wartość należy wpisać w pole „O” (ogół</w:t>
            </w:r>
            <w:r w:rsidR="005B6654" w:rsidRPr="00C31784">
              <w:rPr>
                <w:rFonts w:ascii="Arial" w:hAnsi="Arial" w:cs="Arial"/>
                <w:i/>
                <w:sz w:val="16"/>
                <w:szCs w:val="16"/>
              </w:rPr>
              <w:t>em)</w:t>
            </w:r>
            <w:r w:rsidR="00143683" w:rsidRPr="00C31784">
              <w:rPr>
                <w:rFonts w:ascii="Arial" w:hAnsi="Arial" w:cs="Arial"/>
                <w:i/>
                <w:sz w:val="16"/>
                <w:szCs w:val="16"/>
              </w:rPr>
              <w:t>.</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Rok docelowy</w:t>
            </w:r>
          </w:p>
        </w:tc>
        <w:tc>
          <w:tcPr>
            <w:tcW w:w="2529" w:type="pct"/>
          </w:tcPr>
          <w:p w:rsidR="001F38AD" w:rsidRPr="00C31784" w:rsidRDefault="00832D18" w:rsidP="00FA1E9F">
            <w:pPr>
              <w:spacing w:after="0" w:line="240" w:lineRule="auto"/>
              <w:jc w:val="both"/>
              <w:rPr>
                <w:rFonts w:ascii="Arial" w:hAnsi="Arial" w:cs="Arial"/>
                <w:i/>
                <w:color w:val="000000"/>
                <w:sz w:val="16"/>
                <w:szCs w:val="16"/>
              </w:rPr>
            </w:pPr>
            <w:r w:rsidRPr="00C31784">
              <w:rPr>
                <w:rFonts w:ascii="Arial" w:hAnsi="Arial" w:cs="Arial"/>
                <w:i/>
                <w:color w:val="000000"/>
                <w:sz w:val="16"/>
                <w:szCs w:val="16"/>
              </w:rPr>
              <w:t>Z listy rozwijanej należy wybrać rok w którym zrealizowany zostanie dany wskaźnik.</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Źródło danych do pomiaru wskaźnika</w:t>
            </w:r>
            <w:r w:rsidRPr="001C5DDB">
              <w:rPr>
                <w:rFonts w:ascii="Arial" w:hAnsi="Arial" w:cs="Arial"/>
                <w:sz w:val="16"/>
                <w:szCs w:val="16"/>
              </w:rPr>
              <w:t xml:space="preserve"> </w:t>
            </w:r>
          </w:p>
          <w:p w:rsidR="001F38AD" w:rsidRPr="001C5DDB" w:rsidRDefault="001F38AD" w:rsidP="00CC2409">
            <w:pPr>
              <w:pStyle w:val="Bezodstpw"/>
              <w:rPr>
                <w:rFonts w:ascii="Arial" w:hAnsi="Arial" w:cs="Arial"/>
                <w:b/>
                <w:sz w:val="16"/>
                <w:szCs w:val="16"/>
              </w:rPr>
            </w:pPr>
          </w:p>
        </w:tc>
        <w:tc>
          <w:tcPr>
            <w:tcW w:w="2529" w:type="pct"/>
          </w:tcPr>
          <w:p w:rsidR="00832D18" w:rsidRPr="00C31784" w:rsidRDefault="00832D18" w:rsidP="00FA1E9F">
            <w:pPr>
              <w:spacing w:after="0" w:line="240" w:lineRule="auto"/>
              <w:jc w:val="both"/>
              <w:rPr>
                <w:rFonts w:ascii="Arial" w:hAnsi="Arial" w:cs="Arial"/>
                <w:i/>
                <w:sz w:val="16"/>
                <w:szCs w:val="16"/>
              </w:rPr>
            </w:pPr>
            <w:r w:rsidRPr="00C31784">
              <w:rPr>
                <w:rFonts w:ascii="Arial" w:hAnsi="Arial" w:cs="Arial"/>
                <w:i/>
                <w:sz w:val="16"/>
                <w:szCs w:val="16"/>
              </w:rPr>
              <w:t>(maksymalnie 1000 znaków)</w:t>
            </w:r>
          </w:p>
          <w:p w:rsidR="001F38AD" w:rsidRPr="00C31784" w:rsidRDefault="00832D18" w:rsidP="00FA1E9F">
            <w:pPr>
              <w:pStyle w:val="Bezodstpw"/>
              <w:jc w:val="both"/>
              <w:rPr>
                <w:rFonts w:ascii="Arial" w:hAnsi="Arial" w:cs="Arial"/>
                <w:b/>
                <w:i/>
                <w:sz w:val="16"/>
                <w:szCs w:val="16"/>
              </w:rPr>
            </w:pPr>
            <w:r w:rsidRPr="00C31784">
              <w:rPr>
                <w:rFonts w:ascii="Arial" w:eastAsia="Calibri" w:hAnsi="Arial" w:cs="Arial"/>
                <w:i/>
                <w:sz w:val="16"/>
                <w:szCs w:val="16"/>
                <w:lang w:eastAsia="en-US"/>
              </w:rPr>
              <w:t xml:space="preserve">Należy wskazać źródło pozyskiwania informacji </w:t>
            </w:r>
            <w:r w:rsidRPr="00C31784">
              <w:rPr>
                <w:rFonts w:ascii="Arial" w:eastAsia="Calibri" w:hAnsi="Arial" w:cs="Arial"/>
                <w:i/>
                <w:sz w:val="16"/>
                <w:szCs w:val="16"/>
                <w:lang w:eastAsia="en-US"/>
              </w:rPr>
              <w:br/>
              <w:t>do monitorowania realizacji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i/>
                <w:sz w:val="16"/>
                <w:szCs w:val="16"/>
              </w:rPr>
            </w:pPr>
            <w:r w:rsidRPr="001C5DDB">
              <w:rPr>
                <w:rFonts w:ascii="Arial" w:hAnsi="Arial" w:cs="Arial"/>
                <w:b/>
                <w:sz w:val="16"/>
                <w:szCs w:val="16"/>
              </w:rPr>
              <w:t xml:space="preserve">Sposób pomiaru wskaźnika </w:t>
            </w:r>
          </w:p>
          <w:p w:rsidR="001F38AD" w:rsidRPr="001C5DDB" w:rsidRDefault="001F38AD" w:rsidP="00CC2409">
            <w:pPr>
              <w:pStyle w:val="Bezodstpw"/>
              <w:rPr>
                <w:rFonts w:ascii="Arial" w:hAnsi="Arial" w:cs="Arial"/>
                <w:b/>
                <w:sz w:val="16"/>
                <w:szCs w:val="16"/>
              </w:rPr>
            </w:pPr>
          </w:p>
        </w:tc>
        <w:tc>
          <w:tcPr>
            <w:tcW w:w="2529" w:type="pct"/>
          </w:tcPr>
          <w:p w:rsidR="00840A64" w:rsidRPr="00C31784" w:rsidRDefault="00840A64" w:rsidP="00FA1E9F">
            <w:pPr>
              <w:spacing w:after="0" w:line="240" w:lineRule="auto"/>
              <w:jc w:val="both"/>
              <w:rPr>
                <w:rFonts w:ascii="Arial" w:hAnsi="Arial" w:cs="Arial"/>
                <w:i/>
                <w:sz w:val="16"/>
                <w:szCs w:val="16"/>
              </w:rPr>
            </w:pPr>
            <w:r w:rsidRPr="00C31784">
              <w:rPr>
                <w:rFonts w:ascii="Arial" w:hAnsi="Arial" w:cs="Arial"/>
                <w:i/>
                <w:sz w:val="16"/>
                <w:szCs w:val="16"/>
              </w:rPr>
              <w:t>(maksymalnie 1000 znaków)</w:t>
            </w:r>
          </w:p>
          <w:p w:rsidR="001F38AD" w:rsidRPr="00C31784" w:rsidRDefault="00840A64" w:rsidP="00FA1E9F">
            <w:pPr>
              <w:pStyle w:val="Bezodstpw"/>
              <w:jc w:val="both"/>
              <w:rPr>
                <w:rFonts w:ascii="Arial" w:hAnsi="Arial" w:cs="Arial"/>
                <w:b/>
                <w:i/>
                <w:sz w:val="16"/>
                <w:szCs w:val="16"/>
              </w:rPr>
            </w:pPr>
            <w:r w:rsidRPr="00C31784">
              <w:rPr>
                <w:rFonts w:ascii="Arial" w:eastAsia="Calibri" w:hAnsi="Arial" w:cs="Arial"/>
                <w:i/>
                <w:sz w:val="16"/>
                <w:szCs w:val="16"/>
                <w:lang w:eastAsia="en-US"/>
              </w:rPr>
              <w:t xml:space="preserve">Należy opisać organizację systemu monitorowania realizacji wskaźnika, w tym częstotliwość pozyskiwania danych celem </w:t>
            </w:r>
            <w:r w:rsidRPr="00C31784">
              <w:rPr>
                <w:rFonts w:ascii="Arial" w:eastAsia="Calibri" w:hAnsi="Arial" w:cs="Arial"/>
                <w:i/>
                <w:sz w:val="16"/>
                <w:szCs w:val="16"/>
                <w:lang w:eastAsia="en-US"/>
              </w:rPr>
              <w:lastRenderedPageBreak/>
              <w:t>pomiaru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lastRenderedPageBreak/>
              <w:t>Uzasadnienie planowanej wartości (odniesienie do danych bazowych)</w:t>
            </w:r>
          </w:p>
        </w:tc>
        <w:tc>
          <w:tcPr>
            <w:tcW w:w="2529" w:type="pct"/>
          </w:tcPr>
          <w:p w:rsidR="008B4192" w:rsidRPr="00C31784" w:rsidRDefault="00832D18" w:rsidP="00FA1E9F">
            <w:pPr>
              <w:spacing w:after="0" w:line="240" w:lineRule="auto"/>
              <w:jc w:val="both"/>
              <w:rPr>
                <w:rFonts w:ascii="Arial" w:hAnsi="Arial" w:cs="Arial"/>
                <w:i/>
                <w:sz w:val="16"/>
                <w:szCs w:val="16"/>
              </w:rPr>
            </w:pPr>
            <w:r w:rsidRPr="00C31784">
              <w:rPr>
                <w:rFonts w:ascii="Arial" w:hAnsi="Arial" w:cs="Arial"/>
                <w:i/>
                <w:sz w:val="16"/>
                <w:szCs w:val="16"/>
              </w:rPr>
              <w:t>(maksymalnie 1000 znaków)</w:t>
            </w:r>
          </w:p>
          <w:p w:rsidR="001F38AD" w:rsidRPr="00C31784" w:rsidRDefault="008B4192" w:rsidP="00FA1E9F">
            <w:pPr>
              <w:pStyle w:val="Bezodstpw"/>
              <w:jc w:val="both"/>
              <w:rPr>
                <w:rFonts w:ascii="Arial" w:hAnsi="Arial" w:cs="Arial"/>
                <w:b/>
                <w:i/>
                <w:sz w:val="16"/>
                <w:szCs w:val="16"/>
              </w:rPr>
            </w:pPr>
            <w:r w:rsidRPr="00C31784">
              <w:rPr>
                <w:rFonts w:ascii="Arial" w:hAnsi="Arial" w:cs="Arial"/>
                <w:i/>
                <w:sz w:val="16"/>
                <w:szCs w:val="16"/>
              </w:rPr>
              <w:t>N</w:t>
            </w:r>
            <w:r w:rsidR="001F38AD" w:rsidRPr="00C31784">
              <w:rPr>
                <w:rFonts w:ascii="Arial" w:hAnsi="Arial" w:cs="Arial"/>
                <w:i/>
                <w:sz w:val="16"/>
                <w:szCs w:val="16"/>
              </w:rPr>
              <w:t>ależy</w:t>
            </w:r>
            <w:r w:rsidRPr="00C31784">
              <w:rPr>
                <w:rFonts w:ascii="Arial" w:hAnsi="Arial" w:cs="Arial"/>
                <w:i/>
                <w:sz w:val="16"/>
                <w:szCs w:val="16"/>
              </w:rPr>
              <w:t xml:space="preserve"> </w:t>
            </w:r>
            <w:r w:rsidR="001F38AD" w:rsidRPr="00C31784">
              <w:rPr>
                <w:rFonts w:ascii="Arial" w:hAnsi="Arial" w:cs="Arial"/>
                <w:i/>
                <w:sz w:val="16"/>
                <w:szCs w:val="16"/>
              </w:rPr>
              <w:t xml:space="preserve">uzasadnić realność </w:t>
            </w:r>
            <w:r w:rsidR="00840A64" w:rsidRPr="00C31784">
              <w:rPr>
                <w:rFonts w:ascii="Arial" w:hAnsi="Arial" w:cs="Arial"/>
                <w:i/>
                <w:sz w:val="16"/>
                <w:szCs w:val="16"/>
              </w:rPr>
              <w:t xml:space="preserve">założonych wartości planowanego </w:t>
            </w:r>
            <w:r w:rsidR="001F38AD" w:rsidRPr="00C31784">
              <w:rPr>
                <w:rFonts w:ascii="Arial" w:hAnsi="Arial" w:cs="Arial"/>
                <w:i/>
                <w:sz w:val="16"/>
                <w:szCs w:val="16"/>
              </w:rPr>
              <w:t xml:space="preserve">do osiągnięcia </w:t>
            </w:r>
            <w:r w:rsidR="00840A64" w:rsidRPr="00C31784">
              <w:rPr>
                <w:rFonts w:ascii="Arial" w:hAnsi="Arial" w:cs="Arial"/>
                <w:i/>
                <w:sz w:val="16"/>
                <w:szCs w:val="16"/>
              </w:rPr>
              <w:t>wskaźnika.</w:t>
            </w:r>
          </w:p>
        </w:tc>
      </w:tr>
    </w:tbl>
    <w:p w:rsidR="00725F14" w:rsidRPr="00CC2409" w:rsidRDefault="00725F14"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1C5DDB" w:rsidTr="00726CCB">
        <w:trPr>
          <w:trHeight w:val="37"/>
        </w:trPr>
        <w:tc>
          <w:tcPr>
            <w:tcW w:w="5000" w:type="pct"/>
            <w:shd w:val="pct10" w:color="auto" w:fill="auto"/>
          </w:tcPr>
          <w:p w:rsidR="00AE4FE5" w:rsidRPr="001C5DDB" w:rsidRDefault="00AE4FE5" w:rsidP="00FA1E9F">
            <w:pPr>
              <w:pStyle w:val="Bezodstpw"/>
              <w:jc w:val="both"/>
              <w:rPr>
                <w:rFonts w:ascii="Arial" w:hAnsi="Arial" w:cs="Arial"/>
                <w:sz w:val="16"/>
                <w:szCs w:val="16"/>
              </w:rPr>
            </w:pPr>
            <w:r w:rsidRPr="001C5DDB">
              <w:rPr>
                <w:rFonts w:ascii="Arial" w:hAnsi="Arial" w:cs="Arial"/>
                <w:b/>
                <w:bCs/>
                <w:sz w:val="16"/>
                <w:szCs w:val="16"/>
              </w:rPr>
              <w:t>E.4. Trwałość rezultatów projektu</w:t>
            </w:r>
          </w:p>
        </w:tc>
      </w:tr>
    </w:tbl>
    <w:p w:rsidR="00B33AE1" w:rsidRPr="001C5DDB" w:rsidRDefault="00B33AE1" w:rsidP="00FA1E9F">
      <w:pPr>
        <w:pStyle w:val="Bezodstpw"/>
        <w:jc w:val="both"/>
        <w:rPr>
          <w:rFonts w:ascii="Arial" w:hAnsi="Arial" w:cs="Arial"/>
          <w:i/>
          <w:sz w:val="16"/>
          <w:szCs w:val="16"/>
        </w:rPr>
      </w:pPr>
    </w:p>
    <w:tbl>
      <w:tblPr>
        <w:tblStyle w:val="Tabela-Siatka"/>
        <w:tblW w:w="5000" w:type="pct"/>
        <w:tblLook w:val="04A0"/>
      </w:tblPr>
      <w:tblGrid>
        <w:gridCol w:w="4660"/>
        <w:gridCol w:w="4769"/>
      </w:tblGrid>
      <w:tr w:rsidR="00630325" w:rsidRPr="001C5DDB" w:rsidTr="00C31784">
        <w:tc>
          <w:tcPr>
            <w:tcW w:w="2471" w:type="pct"/>
            <w:shd w:val="pct10" w:color="auto" w:fill="auto"/>
          </w:tcPr>
          <w:p w:rsidR="00630325" w:rsidRPr="001C5DDB" w:rsidRDefault="00630325" w:rsidP="00FA1E9F">
            <w:pPr>
              <w:pStyle w:val="Bezodstpw"/>
              <w:jc w:val="both"/>
              <w:rPr>
                <w:rFonts w:ascii="Arial" w:hAnsi="Arial" w:cs="Arial"/>
                <w:b/>
                <w:sz w:val="16"/>
                <w:szCs w:val="16"/>
              </w:rPr>
            </w:pPr>
            <w:r w:rsidRPr="001C5DDB">
              <w:rPr>
                <w:rFonts w:ascii="Arial" w:hAnsi="Arial" w:cs="Arial"/>
                <w:b/>
                <w:sz w:val="16"/>
                <w:szCs w:val="16"/>
              </w:rPr>
              <w:t>E.4.1. Jeżeli charakter projektu wymaga zachowania trwałości rezultatów, należy ją opisać (w szczególności czego dotyczy, jaki jest okres trwałości).</w:t>
            </w:r>
          </w:p>
        </w:tc>
        <w:tc>
          <w:tcPr>
            <w:tcW w:w="2529" w:type="pct"/>
            <w:shd w:val="clear" w:color="auto" w:fill="FFFFFF" w:themeFill="background1"/>
          </w:tcPr>
          <w:p w:rsidR="00630325" w:rsidRPr="001C5DDB" w:rsidRDefault="00840A64" w:rsidP="00FA1E9F">
            <w:pPr>
              <w:spacing w:after="0" w:line="240" w:lineRule="auto"/>
              <w:jc w:val="both"/>
              <w:rPr>
                <w:rFonts w:ascii="Arial" w:hAnsi="Arial" w:cs="Arial"/>
                <w:i/>
                <w:sz w:val="16"/>
                <w:szCs w:val="16"/>
              </w:rPr>
            </w:pPr>
            <w:r>
              <w:rPr>
                <w:rFonts w:ascii="Arial" w:hAnsi="Arial" w:cs="Arial"/>
                <w:i/>
                <w:sz w:val="16"/>
                <w:szCs w:val="16"/>
              </w:rPr>
              <w:t>(maksymalnie 3000 znaków)</w:t>
            </w:r>
          </w:p>
          <w:p w:rsidR="000D33F2" w:rsidRPr="000D33F2" w:rsidRDefault="000D33F2" w:rsidP="000D33F2">
            <w:pPr>
              <w:pStyle w:val="Default"/>
              <w:jc w:val="both"/>
              <w:rPr>
                <w:rFonts w:ascii="Arial" w:hAnsi="Arial" w:cs="Arial"/>
                <w:sz w:val="16"/>
                <w:szCs w:val="16"/>
              </w:rPr>
            </w:pPr>
            <w:r w:rsidRPr="000D33F2">
              <w:rPr>
                <w:rFonts w:ascii="Arial" w:hAnsi="Arial" w:cs="Arial"/>
                <w:i/>
                <w:iCs/>
                <w:sz w:val="16"/>
                <w:szCs w:val="16"/>
              </w:rPr>
              <w:t xml:space="preserve">Należy opisać, w jaki sposób projekt będzie funkcjonować po zakończeniu jego realizacji. Informacja ta służy zapewnieniu zachowania zasad obowiązujących zgodnie z art. 71 rozporządzenia </w:t>
            </w:r>
            <w:r w:rsidR="00ED1224">
              <w:rPr>
                <w:rFonts w:ascii="Arial" w:hAnsi="Arial" w:cs="Arial"/>
                <w:i/>
                <w:iCs/>
                <w:sz w:val="16"/>
                <w:szCs w:val="16"/>
              </w:rPr>
              <w:t>ogólnego.</w:t>
            </w:r>
          </w:p>
          <w:p w:rsidR="000D33F2" w:rsidRPr="000D33F2" w:rsidRDefault="000D33F2" w:rsidP="000D33F2">
            <w:pPr>
              <w:pStyle w:val="Default"/>
              <w:jc w:val="both"/>
              <w:rPr>
                <w:rFonts w:ascii="Arial" w:hAnsi="Arial" w:cs="Arial"/>
                <w:sz w:val="16"/>
                <w:szCs w:val="16"/>
              </w:rPr>
            </w:pPr>
            <w:r w:rsidRPr="000D33F2">
              <w:rPr>
                <w:rFonts w:ascii="Arial" w:hAnsi="Arial" w:cs="Arial"/>
                <w:i/>
                <w:iCs/>
                <w:sz w:val="16"/>
                <w:szCs w:val="16"/>
              </w:rPr>
              <w:t xml:space="preserve">Należy określić zdolność organizacyjną i finansową do utrzymania rezultatów projektu </w:t>
            </w:r>
            <w:r w:rsidR="00ED1224">
              <w:rPr>
                <w:rFonts w:ascii="Arial" w:hAnsi="Arial" w:cs="Arial"/>
                <w:i/>
                <w:iCs/>
                <w:sz w:val="16"/>
                <w:szCs w:val="16"/>
              </w:rPr>
              <w:t>przez</w:t>
            </w:r>
            <w:r w:rsidR="00143683">
              <w:rPr>
                <w:rFonts w:ascii="Arial" w:hAnsi="Arial" w:cs="Arial"/>
                <w:i/>
                <w:iCs/>
                <w:sz w:val="16"/>
                <w:szCs w:val="16"/>
              </w:rPr>
              <w:t xml:space="preserve"> okres trwałości, tj. 5</w:t>
            </w:r>
            <w:r w:rsidRPr="000D33F2">
              <w:rPr>
                <w:rFonts w:ascii="Arial" w:hAnsi="Arial" w:cs="Arial"/>
                <w:i/>
                <w:iCs/>
                <w:sz w:val="16"/>
                <w:szCs w:val="16"/>
              </w:rPr>
              <w:t xml:space="preserve"> lat</w:t>
            </w:r>
            <w:r w:rsidR="00ED1224">
              <w:rPr>
                <w:rFonts w:ascii="Arial" w:hAnsi="Arial" w:cs="Arial"/>
                <w:i/>
                <w:iCs/>
                <w:sz w:val="16"/>
                <w:szCs w:val="16"/>
              </w:rPr>
              <w:t>.</w:t>
            </w:r>
          </w:p>
          <w:p w:rsidR="00630325" w:rsidRPr="001C5DDB" w:rsidRDefault="000D33F2" w:rsidP="000D33F2">
            <w:pPr>
              <w:pStyle w:val="Bezodstpw"/>
              <w:jc w:val="both"/>
              <w:rPr>
                <w:rFonts w:ascii="Arial" w:hAnsi="Arial" w:cs="Arial"/>
                <w:sz w:val="16"/>
                <w:szCs w:val="16"/>
              </w:rPr>
            </w:pPr>
            <w:r w:rsidRPr="000D33F2">
              <w:rPr>
                <w:rFonts w:ascii="Arial" w:hAnsi="Arial" w:cs="Arial"/>
                <w:i/>
                <w:iCs/>
                <w:sz w:val="16"/>
                <w:szCs w:val="16"/>
              </w:rPr>
              <w:t>Należy również przedstawić informacje na temat planów zmian organizacyjnych i prawnych wnioskodawcy, które mogą skutkować zmianą własności projektu, bądź zmianą zarządzającego projektem.</w:t>
            </w:r>
            <w:r>
              <w:rPr>
                <w:i/>
                <w:iCs/>
                <w:sz w:val="16"/>
                <w:szCs w:val="16"/>
              </w:rPr>
              <w:t xml:space="preserve"> </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711ED" w:rsidRPr="000711ED" w:rsidTr="0016653C">
        <w:trPr>
          <w:trHeight w:val="37"/>
        </w:trPr>
        <w:tc>
          <w:tcPr>
            <w:tcW w:w="5000" w:type="pct"/>
            <w:shd w:val="pct10" w:color="auto" w:fill="auto"/>
          </w:tcPr>
          <w:p w:rsidR="000711ED" w:rsidRPr="000711ED" w:rsidRDefault="000711ED" w:rsidP="000711ED">
            <w:pPr>
              <w:pStyle w:val="Bezodstpw"/>
              <w:jc w:val="both"/>
              <w:rPr>
                <w:rFonts w:ascii="Arial" w:hAnsi="Arial" w:cs="Arial"/>
                <w:b/>
                <w:bCs/>
                <w:sz w:val="16"/>
                <w:szCs w:val="16"/>
              </w:rPr>
            </w:pPr>
            <w:r>
              <w:rPr>
                <w:rFonts w:ascii="Arial" w:hAnsi="Arial" w:cs="Arial"/>
                <w:b/>
                <w:bCs/>
                <w:sz w:val="16"/>
                <w:szCs w:val="16"/>
              </w:rPr>
              <w:t xml:space="preserve">E.5. </w:t>
            </w:r>
            <w:r w:rsidRPr="000711ED">
              <w:rPr>
                <w:rFonts w:ascii="Arial" w:hAnsi="Arial" w:cs="Arial"/>
                <w:b/>
                <w:bCs/>
                <w:sz w:val="16"/>
                <w:szCs w:val="16"/>
              </w:rPr>
              <w:t>Główne wskaźniki analizy finansowej</w:t>
            </w:r>
          </w:p>
        </w:tc>
      </w:tr>
    </w:tbl>
    <w:p w:rsidR="000711ED" w:rsidRDefault="000711ED" w:rsidP="00FA1E9F">
      <w:pPr>
        <w:pStyle w:val="Bezodstpw"/>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6442A0" w:rsidTr="005D0F1B">
        <w:tc>
          <w:tcPr>
            <w:tcW w:w="5000" w:type="pct"/>
            <w:shd w:val="clear" w:color="auto" w:fill="FFFFFF" w:themeFill="background1"/>
          </w:tcPr>
          <w:p w:rsidR="006442A0" w:rsidRDefault="000D33F2" w:rsidP="00ED1224">
            <w:pPr>
              <w:pStyle w:val="Bezodstpw"/>
              <w:jc w:val="both"/>
              <w:rPr>
                <w:rFonts w:ascii="Arial" w:hAnsi="Arial" w:cs="Arial"/>
                <w:i/>
                <w:sz w:val="16"/>
                <w:szCs w:val="16"/>
              </w:rPr>
            </w:pPr>
            <w:r w:rsidRPr="000145E0">
              <w:rPr>
                <w:rFonts w:ascii="Arial" w:hAnsi="Arial" w:cs="Arial"/>
                <w:i/>
                <w:sz w:val="16"/>
                <w:szCs w:val="16"/>
              </w:rPr>
              <w:t xml:space="preserve">Należy podać główne wskaźniki analizy finansowej przedstawione w studium wykonalności stanowiącym załącznik do wniosku </w:t>
            </w:r>
            <w:r w:rsidR="001F64C3">
              <w:rPr>
                <w:rFonts w:ascii="Arial" w:hAnsi="Arial" w:cs="Arial"/>
                <w:i/>
                <w:sz w:val="16"/>
                <w:szCs w:val="16"/>
              </w:rPr>
              <w:br/>
            </w:r>
            <w:r w:rsidRPr="000145E0">
              <w:rPr>
                <w:rFonts w:ascii="Arial" w:hAnsi="Arial" w:cs="Arial"/>
                <w:i/>
                <w:sz w:val="16"/>
                <w:szCs w:val="16"/>
              </w:rPr>
              <w:t xml:space="preserve">o dofinansowanie oraz </w:t>
            </w:r>
            <w:r w:rsidR="00632779" w:rsidRPr="00ED1224">
              <w:rPr>
                <w:rFonts w:ascii="Arial" w:hAnsi="Arial" w:cs="Arial"/>
                <w:i/>
                <w:sz w:val="16"/>
                <w:szCs w:val="16"/>
              </w:rPr>
              <w:t xml:space="preserve">wskazać </w:t>
            </w:r>
            <w:r w:rsidR="00ED1224" w:rsidRPr="00ED1224">
              <w:rPr>
                <w:rFonts w:ascii="Arial" w:hAnsi="Arial" w:cs="Arial"/>
                <w:i/>
                <w:sz w:val="16"/>
                <w:szCs w:val="16"/>
              </w:rPr>
              <w:t>odni</w:t>
            </w:r>
            <w:r w:rsidR="00ED1224">
              <w:rPr>
                <w:rFonts w:ascii="Arial" w:hAnsi="Arial" w:cs="Arial"/>
                <w:i/>
                <w:sz w:val="16"/>
                <w:szCs w:val="16"/>
              </w:rPr>
              <w:t>es</w:t>
            </w:r>
            <w:r w:rsidR="00ED1224" w:rsidRPr="00ED1224">
              <w:rPr>
                <w:rFonts w:ascii="Arial" w:hAnsi="Arial" w:cs="Arial"/>
                <w:i/>
                <w:sz w:val="16"/>
                <w:szCs w:val="16"/>
              </w:rPr>
              <w:t>ienie</w:t>
            </w:r>
            <w:r w:rsidRPr="00ED1224">
              <w:rPr>
                <w:rFonts w:ascii="Arial" w:hAnsi="Arial" w:cs="Arial"/>
                <w:i/>
                <w:sz w:val="16"/>
                <w:szCs w:val="16"/>
              </w:rPr>
              <w:t xml:space="preserve"> do</w:t>
            </w:r>
            <w:r w:rsidR="00632779" w:rsidRPr="00ED1224">
              <w:rPr>
                <w:rFonts w:ascii="Arial" w:hAnsi="Arial" w:cs="Arial"/>
                <w:i/>
                <w:sz w:val="16"/>
                <w:szCs w:val="16"/>
              </w:rPr>
              <w:t xml:space="preserve"> </w:t>
            </w:r>
            <w:r w:rsidRPr="00ED1224">
              <w:rPr>
                <w:rFonts w:ascii="Arial" w:hAnsi="Arial" w:cs="Arial"/>
                <w:i/>
                <w:sz w:val="16"/>
                <w:szCs w:val="16"/>
              </w:rPr>
              <w:t>analizy kosztów i korzyści</w:t>
            </w:r>
            <w:r w:rsidRPr="000145E0">
              <w:rPr>
                <w:rFonts w:ascii="Arial" w:hAnsi="Arial" w:cs="Arial"/>
                <w:i/>
                <w:sz w:val="16"/>
                <w:szCs w:val="16"/>
              </w:rPr>
              <w:t xml:space="preserve"> (AKK).</w:t>
            </w:r>
          </w:p>
          <w:p w:rsidR="00EF3AE7" w:rsidRPr="000D33F2" w:rsidRDefault="00EF3AE7" w:rsidP="00EF3AE7">
            <w:pPr>
              <w:pStyle w:val="Bezodstpw"/>
              <w:jc w:val="both"/>
              <w:rPr>
                <w:rFonts w:ascii="Arial" w:hAnsi="Arial" w:cs="Arial"/>
                <w:i/>
                <w:sz w:val="16"/>
                <w:szCs w:val="16"/>
              </w:rPr>
            </w:pPr>
            <w:r w:rsidRPr="00135D20">
              <w:rPr>
                <w:rFonts w:ascii="Arial" w:hAnsi="Arial" w:cs="Arial"/>
                <w:i/>
                <w:iCs/>
                <w:sz w:val="16"/>
                <w:szCs w:val="16"/>
              </w:rPr>
              <w:t>Jedynie dla dużych projektów, o których mowa w art.</w:t>
            </w:r>
            <w:r w:rsidRPr="00135D20">
              <w:rPr>
                <w:rFonts w:ascii="Arial" w:hAnsi="Arial" w:cs="Arial"/>
                <w:sz w:val="16"/>
                <w:szCs w:val="16"/>
              </w:rPr>
              <w:t xml:space="preserve"> </w:t>
            </w:r>
            <w:r w:rsidRPr="00135D20">
              <w:rPr>
                <w:rFonts w:ascii="Arial" w:hAnsi="Arial" w:cs="Arial"/>
                <w:i/>
                <w:iCs/>
                <w:sz w:val="16"/>
                <w:szCs w:val="16"/>
              </w:rPr>
              <w:t>100 rozporządzenia (UE) nr 1303/2013 należy podać wskaźnik FNPV (K) oraz FRR (K). W pozostałych przypadkach przy wskaźniku FNPV (K) oraz FRR (K) należy wpisać wartość „0,00”.</w:t>
            </w:r>
          </w:p>
        </w:tc>
      </w:tr>
    </w:tbl>
    <w:p w:rsidR="006442A0" w:rsidRDefault="006442A0" w:rsidP="00FA1E9F">
      <w:pPr>
        <w:pStyle w:val="Bezodstpw"/>
        <w:jc w:val="both"/>
        <w:rPr>
          <w:rFonts w:ascii="Arial" w:hAnsi="Arial" w:cs="Arial"/>
          <w:sz w:val="16"/>
          <w:szCs w:val="16"/>
        </w:rPr>
      </w:pPr>
    </w:p>
    <w:tbl>
      <w:tblPr>
        <w:tblStyle w:val="Tabela-Siatka"/>
        <w:tblW w:w="5000" w:type="pct"/>
        <w:tblLook w:val="04A0"/>
      </w:tblPr>
      <w:tblGrid>
        <w:gridCol w:w="2480"/>
        <w:gridCol w:w="877"/>
        <w:gridCol w:w="1005"/>
        <w:gridCol w:w="837"/>
        <w:gridCol w:w="1005"/>
        <w:gridCol w:w="3225"/>
      </w:tblGrid>
      <w:tr w:rsidR="006442A0" w:rsidRPr="000711ED" w:rsidTr="006442A0">
        <w:tc>
          <w:tcPr>
            <w:tcW w:w="1315"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Główne parametry</w:t>
            </w:r>
            <w:r w:rsidR="005B6654">
              <w:rPr>
                <w:rFonts w:ascii="Arial" w:hAnsi="Arial" w:cs="Arial"/>
                <w:b/>
                <w:sz w:val="16"/>
                <w:szCs w:val="16"/>
              </w:rPr>
              <w:br/>
            </w:r>
            <w:r w:rsidRPr="006442A0">
              <w:rPr>
                <w:rFonts w:ascii="Arial" w:hAnsi="Arial" w:cs="Arial"/>
                <w:b/>
                <w:sz w:val="16"/>
                <w:szCs w:val="16"/>
              </w:rPr>
              <w:t xml:space="preserve"> i wskaźniki</w:t>
            </w:r>
          </w:p>
        </w:tc>
        <w:tc>
          <w:tcPr>
            <w:tcW w:w="998" w:type="pct"/>
            <w:gridSpan w:val="2"/>
            <w:vAlign w:val="center"/>
          </w:tcPr>
          <w:p w:rsidR="006442A0" w:rsidRPr="006442A0" w:rsidRDefault="006442A0" w:rsidP="006442A0">
            <w:pPr>
              <w:pStyle w:val="Bezodstpw"/>
              <w:rPr>
                <w:rFonts w:ascii="Arial" w:hAnsi="Arial" w:cs="Arial"/>
                <w:b/>
                <w:sz w:val="16"/>
                <w:szCs w:val="16"/>
              </w:rPr>
            </w:pPr>
          </w:p>
        </w:tc>
        <w:tc>
          <w:tcPr>
            <w:tcW w:w="977" w:type="pct"/>
            <w:gridSpan w:val="2"/>
            <w:vAlign w:val="center"/>
          </w:tcPr>
          <w:p w:rsidR="006442A0" w:rsidRPr="006442A0" w:rsidRDefault="006442A0" w:rsidP="006442A0">
            <w:pPr>
              <w:pStyle w:val="Bezodstpw"/>
              <w:rPr>
                <w:rFonts w:ascii="Arial" w:hAnsi="Arial" w:cs="Arial"/>
                <w:b/>
                <w:sz w:val="16"/>
                <w:szCs w:val="16"/>
              </w:rPr>
            </w:pPr>
          </w:p>
        </w:tc>
        <w:tc>
          <w:tcPr>
            <w:tcW w:w="1710"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RPr="000711ED" w:rsidTr="006442A0">
        <w:tc>
          <w:tcPr>
            <w:tcW w:w="1315"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1. Finansowa stopa zwrotu (%)</w:t>
            </w:r>
          </w:p>
        </w:tc>
        <w:tc>
          <w:tcPr>
            <w:tcW w:w="465"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6442A0">
            <w:pPr>
              <w:pStyle w:val="Bezodstpw"/>
              <w:rPr>
                <w:rFonts w:ascii="Arial" w:hAnsi="Arial" w:cs="Arial"/>
                <w:sz w:val="16"/>
                <w:szCs w:val="16"/>
              </w:rPr>
            </w:pPr>
            <w:r>
              <w:rPr>
                <w:rFonts w:ascii="Arial" w:hAnsi="Arial" w:cs="Arial"/>
                <w:sz w:val="16"/>
                <w:szCs w:val="16"/>
              </w:rPr>
              <w:t>FRR (C)</w:t>
            </w:r>
          </w:p>
        </w:tc>
        <w:tc>
          <w:tcPr>
            <w:tcW w:w="444"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FRR (K)</w:t>
            </w:r>
          </w:p>
        </w:tc>
        <w:tc>
          <w:tcPr>
            <w:tcW w:w="1710" w:type="pct"/>
            <w:vAlign w:val="center"/>
          </w:tcPr>
          <w:p w:rsidR="006442A0" w:rsidRPr="000711ED" w:rsidRDefault="006442A0" w:rsidP="000711ED">
            <w:pPr>
              <w:pStyle w:val="Bezodstpw"/>
              <w:rPr>
                <w:rFonts w:ascii="Arial" w:hAnsi="Arial" w:cs="Arial"/>
                <w:sz w:val="16"/>
                <w:szCs w:val="16"/>
              </w:rPr>
            </w:pPr>
          </w:p>
        </w:tc>
      </w:tr>
      <w:tr w:rsidR="006442A0" w:rsidRPr="000711ED" w:rsidTr="006442A0">
        <w:tc>
          <w:tcPr>
            <w:tcW w:w="1315"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2. Wartość zaktualizowana netto (PLN)</w:t>
            </w:r>
          </w:p>
        </w:tc>
        <w:tc>
          <w:tcPr>
            <w:tcW w:w="465"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0711ED">
            <w:pPr>
              <w:pStyle w:val="Bezodstpw"/>
              <w:rPr>
                <w:rFonts w:ascii="Arial" w:hAnsi="Arial" w:cs="Arial"/>
                <w:sz w:val="16"/>
                <w:szCs w:val="16"/>
              </w:rPr>
            </w:pPr>
            <w:r w:rsidRPr="006442A0">
              <w:rPr>
                <w:rFonts w:ascii="Arial" w:hAnsi="Arial" w:cs="Arial"/>
                <w:sz w:val="16"/>
                <w:szCs w:val="16"/>
              </w:rPr>
              <w:t>FNPV (C)</w:t>
            </w:r>
          </w:p>
        </w:tc>
        <w:tc>
          <w:tcPr>
            <w:tcW w:w="444"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FNPV (K)</w:t>
            </w:r>
          </w:p>
        </w:tc>
        <w:tc>
          <w:tcPr>
            <w:tcW w:w="1710" w:type="pct"/>
            <w:vAlign w:val="center"/>
          </w:tcPr>
          <w:p w:rsidR="006442A0" w:rsidRPr="000711ED" w:rsidRDefault="006442A0" w:rsidP="000711ED">
            <w:pPr>
              <w:pStyle w:val="Bezodstpw"/>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42A0" w:rsidRPr="000711ED" w:rsidTr="0016653C">
        <w:trPr>
          <w:trHeight w:val="37"/>
        </w:trPr>
        <w:tc>
          <w:tcPr>
            <w:tcW w:w="5000" w:type="pct"/>
            <w:shd w:val="pct10" w:color="auto" w:fill="auto"/>
          </w:tcPr>
          <w:p w:rsidR="006442A0" w:rsidRPr="000711ED" w:rsidRDefault="006442A0" w:rsidP="0016653C">
            <w:pPr>
              <w:pStyle w:val="Bezodstpw"/>
              <w:jc w:val="both"/>
              <w:rPr>
                <w:rFonts w:ascii="Arial" w:hAnsi="Arial" w:cs="Arial"/>
                <w:b/>
                <w:bCs/>
                <w:sz w:val="16"/>
                <w:szCs w:val="16"/>
              </w:rPr>
            </w:pPr>
            <w:r w:rsidRPr="006442A0">
              <w:rPr>
                <w:rFonts w:ascii="Arial" w:hAnsi="Arial" w:cs="Arial"/>
                <w:b/>
                <w:bCs/>
                <w:sz w:val="16"/>
                <w:szCs w:val="16"/>
              </w:rPr>
              <w:t xml:space="preserve">E. 6. Główne wskaźniki analizy ekonomicznej </w:t>
            </w:r>
          </w:p>
        </w:tc>
      </w:tr>
    </w:tbl>
    <w:p w:rsidR="000711ED" w:rsidRDefault="000711ED" w:rsidP="00FA1E9F">
      <w:pPr>
        <w:pStyle w:val="Bezodstpw"/>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6442A0" w:rsidTr="005D0F1B">
        <w:tc>
          <w:tcPr>
            <w:tcW w:w="5000" w:type="pct"/>
            <w:shd w:val="clear" w:color="auto" w:fill="FFFFFF" w:themeFill="background1"/>
          </w:tcPr>
          <w:p w:rsidR="006442A0" w:rsidRPr="00632779" w:rsidRDefault="00632779" w:rsidP="0016653C">
            <w:pPr>
              <w:pStyle w:val="Bezodstpw"/>
              <w:jc w:val="both"/>
              <w:rPr>
                <w:rFonts w:ascii="Arial" w:hAnsi="Arial" w:cs="Arial"/>
                <w:i/>
                <w:sz w:val="16"/>
                <w:szCs w:val="16"/>
              </w:rPr>
            </w:pPr>
            <w:r w:rsidRPr="000145E0">
              <w:rPr>
                <w:rFonts w:ascii="Arial" w:hAnsi="Arial" w:cs="Arial"/>
                <w:i/>
                <w:sz w:val="16"/>
                <w:szCs w:val="16"/>
              </w:rPr>
              <w:t>Należy podać główne wskaźniki analizy ekonomicznej przedstawione w studium wykonalności stanowiącym załącznik do wniosku o dofinansowanie</w:t>
            </w:r>
            <w:r w:rsidR="00253DEA">
              <w:rPr>
                <w:rFonts w:ascii="Arial" w:hAnsi="Arial" w:cs="Arial"/>
                <w:i/>
                <w:sz w:val="16"/>
                <w:szCs w:val="16"/>
              </w:rPr>
              <w:t xml:space="preserve"> oraz wskazać odniesienie do analizy kosztów i korzyści (AKK)</w:t>
            </w:r>
            <w:r w:rsidR="005D0F1B">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tblPr>
      <w:tblGrid>
        <w:gridCol w:w="3143"/>
        <w:gridCol w:w="1683"/>
        <w:gridCol w:w="4603"/>
      </w:tblGrid>
      <w:tr w:rsidR="006442A0" w:rsidTr="006442A0">
        <w:tc>
          <w:tcPr>
            <w:tcW w:w="1666" w:type="pct"/>
            <w:vAlign w:val="center"/>
          </w:tcPr>
          <w:p w:rsidR="006442A0" w:rsidRPr="006442A0" w:rsidRDefault="006442A0">
            <w:pPr>
              <w:pStyle w:val="NormalnyWeb"/>
              <w:rPr>
                <w:rFonts w:ascii="Arial" w:hAnsi="Arial" w:cs="Arial"/>
                <w:b/>
                <w:sz w:val="16"/>
                <w:szCs w:val="16"/>
              </w:rPr>
            </w:pPr>
            <w:r w:rsidRPr="006442A0">
              <w:rPr>
                <w:rFonts w:ascii="Arial" w:hAnsi="Arial" w:cs="Arial"/>
                <w:b/>
                <w:sz w:val="16"/>
                <w:szCs w:val="16"/>
              </w:rPr>
              <w:t>Główne parametry i wskaźniki</w:t>
            </w:r>
          </w:p>
        </w:tc>
        <w:tc>
          <w:tcPr>
            <w:tcW w:w="892"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Wartość</w:t>
            </w:r>
          </w:p>
        </w:tc>
        <w:tc>
          <w:tcPr>
            <w:tcW w:w="2441"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1. Społeczna stopa dyskonta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2. Wewnętrzna stopa zwrotu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3. Ekonomiczna zaktualizowana wartość netto (PLN)</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rPr>
          <w:trHeight w:val="56"/>
        </w:trPr>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4. Wskaźnik korzyści i kosztów</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C5DDB" w:rsidTr="0016653C">
        <w:tc>
          <w:tcPr>
            <w:tcW w:w="5000" w:type="pct"/>
            <w:shd w:val="pct25" w:color="auto" w:fill="auto"/>
          </w:tcPr>
          <w:p w:rsidR="0016653C" w:rsidRPr="0016653C" w:rsidRDefault="0016653C" w:rsidP="00626177">
            <w:pPr>
              <w:pStyle w:val="Nagwek1"/>
              <w:jc w:val="left"/>
            </w:pPr>
            <w:bookmarkStart w:id="17" w:name="_Toc453673612"/>
            <w:r w:rsidRPr="00626177">
              <w:rPr>
                <w:sz w:val="16"/>
              </w:rPr>
              <w:t>F. Kwalifikowalność VAT</w:t>
            </w:r>
            <w:bookmarkEnd w:id="17"/>
          </w:p>
        </w:tc>
      </w:tr>
    </w:tbl>
    <w:p w:rsidR="0016653C" w:rsidRDefault="0016653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23CE4" w:rsidRPr="000711ED" w:rsidTr="00362B45">
        <w:trPr>
          <w:trHeight w:val="37"/>
        </w:trPr>
        <w:tc>
          <w:tcPr>
            <w:tcW w:w="5000" w:type="pct"/>
            <w:shd w:val="pct10" w:color="auto" w:fill="auto"/>
          </w:tcPr>
          <w:p w:rsidR="00B23CE4" w:rsidRPr="000711ED" w:rsidRDefault="00B23CE4" w:rsidP="00B16C15">
            <w:pPr>
              <w:pStyle w:val="Bezodstpw"/>
              <w:jc w:val="both"/>
              <w:rPr>
                <w:rFonts w:ascii="Arial" w:hAnsi="Arial" w:cs="Arial"/>
                <w:b/>
                <w:bCs/>
                <w:sz w:val="16"/>
                <w:szCs w:val="16"/>
              </w:rPr>
            </w:pPr>
            <w:r>
              <w:rPr>
                <w:rFonts w:ascii="Arial" w:hAnsi="Arial" w:cs="Arial"/>
                <w:b/>
                <w:bCs/>
                <w:sz w:val="16"/>
                <w:szCs w:val="16"/>
              </w:rPr>
              <w:t>F</w:t>
            </w:r>
            <w:r w:rsidRPr="006442A0">
              <w:rPr>
                <w:rFonts w:ascii="Arial" w:hAnsi="Arial" w:cs="Arial"/>
                <w:b/>
                <w:bCs/>
                <w:sz w:val="16"/>
                <w:szCs w:val="16"/>
              </w:rPr>
              <w:t>.</w:t>
            </w:r>
            <w:r>
              <w:rPr>
                <w:rFonts w:ascii="Arial" w:hAnsi="Arial" w:cs="Arial"/>
                <w:b/>
                <w:bCs/>
                <w:sz w:val="16"/>
                <w:szCs w:val="16"/>
              </w:rPr>
              <w:t>1. Kwalifikowalność VAT - Beneficjenta</w:t>
            </w:r>
          </w:p>
        </w:tc>
      </w:tr>
    </w:tbl>
    <w:p w:rsidR="00B23CE4" w:rsidRDefault="00B23CE4" w:rsidP="00B23CE4">
      <w:pPr>
        <w:pStyle w:val="Bezodstpw"/>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0B009F" w:rsidRPr="000B009F" w:rsidTr="000B009F">
        <w:trPr>
          <w:trHeight w:val="598"/>
        </w:trPr>
        <w:tc>
          <w:tcPr>
            <w:tcW w:w="5000" w:type="pct"/>
            <w:shd w:val="clear" w:color="auto" w:fill="FFFFFF" w:themeFill="background1"/>
          </w:tcPr>
          <w:p w:rsidR="0012156E" w:rsidRPr="0012156E" w:rsidRDefault="0012156E" w:rsidP="0012156E">
            <w:pPr>
              <w:spacing w:after="0" w:line="240" w:lineRule="auto"/>
              <w:rPr>
                <w:rFonts w:ascii="Arial" w:hAnsi="Arial" w:cs="Arial"/>
                <w:i/>
                <w:sz w:val="16"/>
              </w:rPr>
            </w:pPr>
            <w:r w:rsidRPr="0012156E">
              <w:rPr>
                <w:rFonts w:ascii="Arial" w:hAnsi="Arial" w:cs="Arial"/>
                <w:i/>
                <w:sz w:val="16"/>
              </w:rPr>
              <w:t>Podatek VAT może być uznany za wydatek kwalifikowalny tylko wtedy, gdy:</w:t>
            </w:r>
          </w:p>
          <w:p w:rsidR="0012156E" w:rsidRPr="0012156E" w:rsidRDefault="0012156E" w:rsidP="0012156E">
            <w:pPr>
              <w:spacing w:after="0" w:line="240" w:lineRule="auto"/>
              <w:ind w:left="284" w:hanging="284"/>
              <w:rPr>
                <w:rFonts w:ascii="Arial" w:hAnsi="Arial" w:cs="Arial"/>
                <w:i/>
                <w:sz w:val="16"/>
              </w:rPr>
            </w:pPr>
            <w:r w:rsidRPr="0012156E">
              <w:rPr>
                <w:rFonts w:ascii="Arial" w:hAnsi="Arial" w:cs="Arial"/>
                <w:i/>
                <w:sz w:val="16"/>
              </w:rPr>
              <w:t>a)</w:t>
            </w:r>
            <w:r w:rsidRPr="0012156E">
              <w:rPr>
                <w:rFonts w:ascii="Arial" w:hAnsi="Arial" w:cs="Arial"/>
                <w:i/>
                <w:sz w:val="16"/>
              </w:rPr>
              <w:tab/>
              <w:t>został faktycznie poniesiony przez beneficjenta oraz</w:t>
            </w:r>
          </w:p>
          <w:p w:rsidR="0012156E" w:rsidRPr="0012156E" w:rsidRDefault="0012156E" w:rsidP="0012156E">
            <w:pPr>
              <w:spacing w:after="0" w:line="240" w:lineRule="auto"/>
              <w:ind w:left="284" w:hanging="284"/>
              <w:rPr>
                <w:rFonts w:ascii="Arial" w:hAnsi="Arial" w:cs="Arial"/>
                <w:i/>
                <w:sz w:val="16"/>
              </w:rPr>
            </w:pPr>
            <w:r w:rsidRPr="0012156E">
              <w:rPr>
                <w:rFonts w:ascii="Arial" w:hAnsi="Arial" w:cs="Arial"/>
                <w:i/>
                <w:sz w:val="16"/>
              </w:rPr>
              <w:t>b)</w:t>
            </w:r>
            <w:r w:rsidRPr="0012156E">
              <w:rPr>
                <w:rFonts w:ascii="Arial" w:hAnsi="Arial" w:cs="Arial"/>
                <w:i/>
                <w:sz w:val="16"/>
              </w:rPr>
              <w:tab/>
              <w:t>beneficjent</w:t>
            </w:r>
            <w:r w:rsidR="002B7641">
              <w:rPr>
                <w:rFonts w:ascii="Arial" w:hAnsi="Arial" w:cs="Arial"/>
                <w:i/>
                <w:sz w:val="16"/>
              </w:rPr>
              <w:t xml:space="preserve"> </w:t>
            </w:r>
            <w:r w:rsidRPr="0012156E">
              <w:rPr>
                <w:rFonts w:ascii="Arial" w:hAnsi="Arial" w:cs="Arial"/>
                <w:i/>
                <w:sz w:val="16"/>
              </w:rPr>
              <w:t>nie ma prawnej możliwości odzyskania podatku VAT.</w:t>
            </w:r>
          </w:p>
          <w:p w:rsidR="000B009F" w:rsidRPr="0012156E" w:rsidRDefault="0012156E" w:rsidP="009F0F87">
            <w:pPr>
              <w:pStyle w:val="Bezodstpw"/>
              <w:jc w:val="both"/>
              <w:rPr>
                <w:rFonts w:ascii="Arial" w:hAnsi="Arial" w:cs="Arial"/>
                <w:sz w:val="16"/>
                <w:szCs w:val="16"/>
              </w:rPr>
            </w:pPr>
            <w:r w:rsidRPr="00877EFE">
              <w:rPr>
                <w:rFonts w:ascii="Arial" w:hAnsi="Arial" w:cs="Arial"/>
                <w:i/>
                <w:sz w:val="16"/>
              </w:rPr>
              <w:t>Jeśli beneficjent</w:t>
            </w:r>
            <w:r w:rsidR="006A5068" w:rsidRPr="00877EFE">
              <w:rPr>
                <w:rFonts w:ascii="Arial" w:hAnsi="Arial" w:cs="Arial"/>
                <w:i/>
                <w:sz w:val="16"/>
              </w:rPr>
              <w:t>/partner</w:t>
            </w:r>
            <w:r w:rsidRPr="00877EFE">
              <w:rPr>
                <w:rFonts w:ascii="Arial" w:hAnsi="Arial" w:cs="Arial"/>
                <w:i/>
                <w:sz w:val="16"/>
              </w:rPr>
              <w:t xml:space="preserve"> rozlicza podatek VAT według proporcji zgodnie z art. 86 i art. 90 ustawy z dnia 11 marca 2004 r. o podatku od towarów i usług (</w:t>
            </w:r>
            <w:r w:rsidR="00562BE8" w:rsidRPr="00877EFE">
              <w:rPr>
                <w:rFonts w:ascii="Arial" w:hAnsi="Arial" w:cs="Arial"/>
                <w:i/>
                <w:sz w:val="16"/>
              </w:rPr>
              <w:t xml:space="preserve">tekst jedn. </w:t>
            </w:r>
            <w:r w:rsidRPr="00877EFE">
              <w:rPr>
                <w:rFonts w:ascii="Arial" w:hAnsi="Arial" w:cs="Arial"/>
                <w:i/>
                <w:sz w:val="16"/>
              </w:rPr>
              <w:t>Dz.U. z 201</w:t>
            </w:r>
            <w:r w:rsidR="009F0F87" w:rsidRPr="00877EFE">
              <w:rPr>
                <w:rFonts w:ascii="Arial" w:hAnsi="Arial" w:cs="Arial"/>
                <w:i/>
                <w:sz w:val="16"/>
              </w:rPr>
              <w:t>6 r.</w:t>
            </w:r>
            <w:r w:rsidRPr="00877EFE">
              <w:rPr>
                <w:rFonts w:ascii="Arial" w:hAnsi="Arial" w:cs="Arial"/>
                <w:i/>
                <w:sz w:val="16"/>
              </w:rPr>
              <w:t xml:space="preserve">, poz. </w:t>
            </w:r>
            <w:r w:rsidR="009F0F87" w:rsidRPr="00877EFE">
              <w:rPr>
                <w:rFonts w:ascii="Arial" w:hAnsi="Arial" w:cs="Arial"/>
                <w:i/>
                <w:sz w:val="16"/>
              </w:rPr>
              <w:t>710</w:t>
            </w:r>
            <w:r w:rsidR="0029553E">
              <w:rPr>
                <w:rFonts w:ascii="Arial" w:hAnsi="Arial" w:cs="Arial"/>
                <w:i/>
                <w:sz w:val="16"/>
              </w:rPr>
              <w:t xml:space="preserve"> ze zm.</w:t>
            </w:r>
            <w:r w:rsidRPr="00877EFE">
              <w:rPr>
                <w:rFonts w:ascii="Arial" w:hAnsi="Arial" w:cs="Arial"/>
                <w:i/>
                <w:sz w:val="16"/>
              </w:rPr>
              <w:t>),  w</w:t>
            </w:r>
            <w:r w:rsidRPr="0012156E">
              <w:rPr>
                <w:rFonts w:ascii="Arial" w:hAnsi="Arial" w:cs="Arial"/>
                <w:i/>
                <w:sz w:val="16"/>
              </w:rPr>
              <w:t xml:space="preserve"> takim przypadku cała wartość podatku wynikająca z wydatków ponoszonych w związku z realizacją projektu jest niekwalifikowalna.</w:t>
            </w:r>
          </w:p>
        </w:tc>
      </w:tr>
    </w:tbl>
    <w:p w:rsidR="00AF5B4D" w:rsidRDefault="00AF5B4D"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140A5E">
        <w:tc>
          <w:tcPr>
            <w:tcW w:w="2500" w:type="pct"/>
            <w:shd w:val="pct10" w:color="auto" w:fill="auto"/>
            <w:vAlign w:val="center"/>
          </w:tcPr>
          <w:p w:rsidR="0016653C" w:rsidRDefault="0016653C" w:rsidP="009B698E">
            <w:pPr>
              <w:pStyle w:val="Bezodstpw"/>
              <w:rPr>
                <w:rFonts w:ascii="Arial" w:hAnsi="Arial" w:cs="Arial"/>
                <w:sz w:val="16"/>
                <w:szCs w:val="16"/>
              </w:rPr>
            </w:pPr>
            <w:r w:rsidRPr="0016653C">
              <w:rPr>
                <w:rFonts w:ascii="Arial" w:hAnsi="Arial" w:cs="Arial"/>
                <w:sz w:val="16"/>
                <w:szCs w:val="16"/>
              </w:rPr>
              <w:t>F.1.1. Czy Podmiot ma możliwość odzyskania VAT?</w:t>
            </w:r>
          </w:p>
        </w:tc>
        <w:tc>
          <w:tcPr>
            <w:tcW w:w="2500" w:type="pct"/>
          </w:tcPr>
          <w:p w:rsidR="0016653C" w:rsidRDefault="00632779" w:rsidP="00DD1C28">
            <w:pPr>
              <w:pStyle w:val="Bezodstpw"/>
              <w:jc w:val="both"/>
              <w:rPr>
                <w:rFonts w:ascii="Arial" w:hAnsi="Arial" w:cs="Arial"/>
                <w:sz w:val="16"/>
                <w:szCs w:val="16"/>
              </w:rPr>
            </w:pPr>
            <w:r w:rsidRPr="000145E0">
              <w:rPr>
                <w:rFonts w:ascii="Arial" w:hAnsi="Arial" w:cs="Arial"/>
                <w:i/>
                <w:sz w:val="16"/>
                <w:szCs w:val="16"/>
              </w:rPr>
              <w:t xml:space="preserve">Należy wybrać jedną z opcji „Tak”, „Nie” lub „Częściowo” zgodnie ze stanem faktycznym. </w:t>
            </w:r>
          </w:p>
          <w:p w:rsidR="005D0F1B" w:rsidRDefault="005D0F1B" w:rsidP="0012156E">
            <w:pPr>
              <w:pStyle w:val="Bezodstpw"/>
              <w:numPr>
                <w:ilvl w:val="0"/>
                <w:numId w:val="9"/>
              </w:numPr>
              <w:jc w:val="both"/>
              <w:rPr>
                <w:rFonts w:ascii="Arial" w:hAnsi="Arial" w:cs="Arial"/>
                <w:sz w:val="16"/>
                <w:szCs w:val="16"/>
              </w:rPr>
            </w:pPr>
            <w:r>
              <w:rPr>
                <w:rFonts w:ascii="Arial" w:hAnsi="Arial" w:cs="Arial"/>
                <w:sz w:val="16"/>
                <w:szCs w:val="16"/>
              </w:rPr>
              <w:t>Tak</w:t>
            </w:r>
          </w:p>
          <w:p w:rsidR="0016653C" w:rsidRDefault="0016653C" w:rsidP="0012156E">
            <w:pPr>
              <w:pStyle w:val="Bezodstpw"/>
              <w:numPr>
                <w:ilvl w:val="0"/>
                <w:numId w:val="9"/>
              </w:numPr>
              <w:jc w:val="both"/>
              <w:rPr>
                <w:rFonts w:ascii="Arial" w:hAnsi="Arial" w:cs="Arial"/>
                <w:sz w:val="16"/>
                <w:szCs w:val="16"/>
              </w:rPr>
            </w:pPr>
            <w:r>
              <w:rPr>
                <w:rFonts w:ascii="Arial" w:hAnsi="Arial" w:cs="Arial"/>
                <w:sz w:val="16"/>
                <w:szCs w:val="16"/>
              </w:rPr>
              <w:t>Nie</w:t>
            </w:r>
          </w:p>
          <w:p w:rsidR="0016653C" w:rsidRPr="0016653C" w:rsidRDefault="0016653C" w:rsidP="0012156E">
            <w:pPr>
              <w:pStyle w:val="Bezodstpw"/>
              <w:numPr>
                <w:ilvl w:val="0"/>
                <w:numId w:val="9"/>
              </w:numPr>
              <w:jc w:val="both"/>
              <w:rPr>
                <w:rFonts w:ascii="Arial" w:hAnsi="Arial" w:cs="Arial"/>
                <w:sz w:val="16"/>
                <w:szCs w:val="16"/>
              </w:rPr>
            </w:pPr>
            <w:r>
              <w:rPr>
                <w:rFonts w:ascii="Arial" w:hAnsi="Arial" w:cs="Arial"/>
                <w:sz w:val="16"/>
                <w:szCs w:val="16"/>
              </w:rPr>
              <w:t>Częściowo</w:t>
            </w:r>
          </w:p>
        </w:tc>
      </w:tr>
      <w:tr w:rsidR="0016653C" w:rsidTr="00140A5E">
        <w:tc>
          <w:tcPr>
            <w:tcW w:w="2500" w:type="pct"/>
            <w:shd w:val="pct10" w:color="auto" w:fill="auto"/>
            <w:vAlign w:val="center"/>
          </w:tcPr>
          <w:p w:rsidR="0016653C" w:rsidRDefault="0016653C" w:rsidP="009B698E">
            <w:pPr>
              <w:pStyle w:val="Bezodstpw"/>
              <w:rPr>
                <w:rFonts w:ascii="Arial" w:hAnsi="Arial" w:cs="Arial"/>
                <w:sz w:val="16"/>
                <w:szCs w:val="16"/>
              </w:rPr>
            </w:pPr>
            <w:r w:rsidRPr="0016653C">
              <w:rPr>
                <w:rFonts w:ascii="Arial" w:hAnsi="Arial" w:cs="Arial"/>
                <w:sz w:val="16"/>
                <w:szCs w:val="16"/>
              </w:rPr>
              <w:t xml:space="preserve">F.1.2. Czy podatek VAT stanowi koszt kwalifikowalny </w:t>
            </w:r>
            <w:r w:rsidR="005B6654">
              <w:rPr>
                <w:rFonts w:ascii="Arial" w:hAnsi="Arial" w:cs="Arial"/>
                <w:sz w:val="16"/>
                <w:szCs w:val="16"/>
              </w:rPr>
              <w:br/>
            </w:r>
            <w:r w:rsidRPr="0016653C">
              <w:rPr>
                <w:rFonts w:ascii="Arial" w:hAnsi="Arial" w:cs="Arial"/>
                <w:sz w:val="16"/>
                <w:szCs w:val="16"/>
              </w:rPr>
              <w:t>w projekcie?</w:t>
            </w:r>
          </w:p>
        </w:tc>
        <w:tc>
          <w:tcPr>
            <w:tcW w:w="2500" w:type="pct"/>
          </w:tcPr>
          <w:p w:rsidR="00632779" w:rsidRDefault="00632779" w:rsidP="00632779">
            <w:pPr>
              <w:pStyle w:val="Bezodstpw"/>
              <w:jc w:val="both"/>
              <w:rPr>
                <w:rFonts w:ascii="Arial" w:hAnsi="Arial" w:cs="Arial"/>
                <w:i/>
                <w:sz w:val="16"/>
                <w:szCs w:val="16"/>
              </w:rPr>
            </w:pPr>
            <w:r w:rsidRPr="000145E0">
              <w:rPr>
                <w:rFonts w:ascii="Arial" w:hAnsi="Arial" w:cs="Arial"/>
                <w:i/>
                <w:sz w:val="16"/>
                <w:szCs w:val="16"/>
              </w:rPr>
              <w:t xml:space="preserve">Należy wybrać jedną z opcji „Tak”, </w:t>
            </w:r>
            <w:r w:rsidR="00DD1C28">
              <w:rPr>
                <w:rFonts w:ascii="Arial" w:hAnsi="Arial" w:cs="Arial"/>
                <w:i/>
                <w:sz w:val="16"/>
                <w:szCs w:val="16"/>
              </w:rPr>
              <w:t>„Nie” lub „C</w:t>
            </w:r>
            <w:r w:rsidRPr="000145E0">
              <w:rPr>
                <w:rFonts w:ascii="Arial" w:hAnsi="Arial" w:cs="Arial"/>
                <w:i/>
                <w:sz w:val="16"/>
                <w:szCs w:val="16"/>
              </w:rPr>
              <w:t>zęściow</w:t>
            </w:r>
            <w:r w:rsidR="00DD1C28">
              <w:rPr>
                <w:rFonts w:ascii="Arial" w:hAnsi="Arial" w:cs="Arial"/>
                <w:i/>
                <w:sz w:val="16"/>
                <w:szCs w:val="16"/>
              </w:rPr>
              <w:t>o” zgodnie ze stanem faktycznym.</w:t>
            </w:r>
            <w:r>
              <w:rPr>
                <w:rFonts w:ascii="Arial" w:hAnsi="Arial" w:cs="Arial"/>
                <w:i/>
                <w:sz w:val="16"/>
                <w:szCs w:val="16"/>
              </w:rPr>
              <w:t xml:space="preserve"> </w:t>
            </w:r>
          </w:p>
          <w:p w:rsidR="00DD1C28" w:rsidRDefault="00DD1C28" w:rsidP="00DD1C28">
            <w:pPr>
              <w:pStyle w:val="Bezodstpw"/>
              <w:jc w:val="both"/>
              <w:rPr>
                <w:rFonts w:ascii="Arial" w:hAnsi="Arial" w:cs="Arial"/>
                <w:i/>
                <w:sz w:val="16"/>
                <w:szCs w:val="16"/>
              </w:rPr>
            </w:pPr>
            <w:r w:rsidRPr="00604CBA">
              <w:rPr>
                <w:rFonts w:ascii="Arial" w:hAnsi="Arial" w:cs="Arial"/>
                <w:i/>
                <w:sz w:val="16"/>
                <w:szCs w:val="16"/>
              </w:rPr>
              <w:t xml:space="preserve">W przypadku wybrania opcji „Nie” Ankieta VAT staje się nieaktywna. </w:t>
            </w:r>
          </w:p>
          <w:p w:rsidR="00DD1C28" w:rsidRPr="00632779" w:rsidRDefault="00DD1C28" w:rsidP="00632779">
            <w:pPr>
              <w:pStyle w:val="Bezodstpw"/>
              <w:jc w:val="both"/>
              <w:rPr>
                <w:rFonts w:ascii="Arial" w:hAnsi="Arial" w:cs="Arial"/>
                <w:i/>
                <w:sz w:val="16"/>
                <w:szCs w:val="16"/>
              </w:rPr>
            </w:pPr>
            <w:r w:rsidRPr="00604CBA">
              <w:rPr>
                <w:rFonts w:ascii="Arial" w:hAnsi="Arial" w:cs="Arial"/>
                <w:i/>
                <w:sz w:val="16"/>
                <w:szCs w:val="16"/>
              </w:rPr>
              <w:t xml:space="preserve">W przypadku wybrania opcji „Tak” lub „Częściowo” należy wypełnić Ankietę </w:t>
            </w:r>
            <w:r>
              <w:rPr>
                <w:rFonts w:ascii="Arial" w:hAnsi="Arial" w:cs="Arial"/>
                <w:i/>
                <w:sz w:val="16"/>
                <w:szCs w:val="16"/>
              </w:rPr>
              <w:t xml:space="preserve">dotyczącą podatku </w:t>
            </w:r>
            <w:r w:rsidRPr="00604CBA">
              <w:rPr>
                <w:rFonts w:ascii="Arial" w:hAnsi="Arial" w:cs="Arial"/>
                <w:i/>
                <w:sz w:val="16"/>
                <w:szCs w:val="16"/>
              </w:rPr>
              <w:t xml:space="preserve">VAT zgodnie </w:t>
            </w:r>
            <w:r>
              <w:rPr>
                <w:rFonts w:ascii="Arial" w:hAnsi="Arial" w:cs="Arial"/>
                <w:i/>
                <w:sz w:val="16"/>
                <w:szCs w:val="16"/>
              </w:rPr>
              <w:br/>
            </w:r>
            <w:r w:rsidRPr="00604CBA">
              <w:rPr>
                <w:rFonts w:ascii="Arial" w:hAnsi="Arial" w:cs="Arial"/>
                <w:i/>
                <w:sz w:val="16"/>
                <w:szCs w:val="16"/>
              </w:rPr>
              <w:t>z instrukcjami poniżej, a także zapoznać się z treścią oświadczeń.</w:t>
            </w:r>
          </w:p>
          <w:p w:rsidR="0016653C" w:rsidRPr="0016653C" w:rsidRDefault="0016653C" w:rsidP="0012156E">
            <w:pPr>
              <w:pStyle w:val="Bezodstpw"/>
              <w:numPr>
                <w:ilvl w:val="0"/>
                <w:numId w:val="9"/>
              </w:numPr>
              <w:rPr>
                <w:rFonts w:ascii="Arial" w:hAnsi="Arial" w:cs="Arial"/>
                <w:sz w:val="16"/>
                <w:szCs w:val="16"/>
              </w:rPr>
            </w:pPr>
            <w:r w:rsidRPr="0016653C">
              <w:rPr>
                <w:rFonts w:ascii="Arial" w:hAnsi="Arial" w:cs="Arial"/>
                <w:sz w:val="16"/>
                <w:szCs w:val="16"/>
              </w:rPr>
              <w:t>Tak</w:t>
            </w:r>
          </w:p>
          <w:p w:rsidR="0016653C" w:rsidRDefault="0016653C" w:rsidP="0012156E">
            <w:pPr>
              <w:pStyle w:val="Bezodstpw"/>
              <w:numPr>
                <w:ilvl w:val="0"/>
                <w:numId w:val="9"/>
              </w:numPr>
              <w:rPr>
                <w:rFonts w:ascii="Arial" w:hAnsi="Arial" w:cs="Arial"/>
                <w:sz w:val="16"/>
                <w:szCs w:val="16"/>
              </w:rPr>
            </w:pPr>
            <w:r w:rsidRPr="0016653C">
              <w:rPr>
                <w:rFonts w:ascii="Arial" w:hAnsi="Arial" w:cs="Arial"/>
                <w:sz w:val="16"/>
                <w:szCs w:val="16"/>
              </w:rPr>
              <w:lastRenderedPageBreak/>
              <w:t>Nie</w:t>
            </w:r>
          </w:p>
          <w:p w:rsidR="0016653C" w:rsidRPr="0016653C" w:rsidRDefault="0016653C" w:rsidP="0012156E">
            <w:pPr>
              <w:pStyle w:val="Bezodstpw"/>
              <w:numPr>
                <w:ilvl w:val="0"/>
                <w:numId w:val="9"/>
              </w:numPr>
              <w:rPr>
                <w:rFonts w:ascii="Arial" w:hAnsi="Arial" w:cs="Arial"/>
                <w:sz w:val="16"/>
                <w:szCs w:val="16"/>
              </w:rPr>
            </w:pPr>
            <w:r w:rsidRPr="0016653C">
              <w:rPr>
                <w:rFonts w:ascii="Arial" w:hAnsi="Arial" w:cs="Arial"/>
                <w:sz w:val="16"/>
                <w:szCs w:val="16"/>
              </w:rPr>
              <w:t>Częściowo</w:t>
            </w:r>
          </w:p>
        </w:tc>
      </w:tr>
    </w:tbl>
    <w:p w:rsidR="0016653C" w:rsidRDefault="0016653C"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AF5B4D">
        <w:tc>
          <w:tcPr>
            <w:tcW w:w="5000" w:type="pct"/>
            <w:gridSpan w:val="2"/>
            <w:shd w:val="pct10" w:color="auto" w:fill="auto"/>
            <w:vAlign w:val="center"/>
          </w:tcPr>
          <w:p w:rsidR="0016653C" w:rsidRPr="00FA2F52" w:rsidRDefault="0016653C" w:rsidP="0016653C">
            <w:pPr>
              <w:pStyle w:val="Bezodstpw"/>
              <w:rPr>
                <w:rFonts w:ascii="Arial" w:hAnsi="Arial" w:cs="Arial"/>
                <w:b/>
                <w:sz w:val="16"/>
                <w:szCs w:val="16"/>
              </w:rPr>
            </w:pPr>
            <w:r w:rsidRPr="00FA2F52">
              <w:rPr>
                <w:rFonts w:ascii="Arial" w:hAnsi="Arial" w:cs="Arial"/>
                <w:b/>
                <w:sz w:val="16"/>
                <w:szCs w:val="16"/>
              </w:rPr>
              <w:t>Ankieta VAT</w:t>
            </w:r>
          </w:p>
        </w:tc>
      </w:tr>
      <w:tr w:rsidR="0016653C" w:rsidTr="00AF5B4D">
        <w:tc>
          <w:tcPr>
            <w:tcW w:w="5000" w:type="pct"/>
            <w:gridSpan w:val="2"/>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 xml:space="preserve">1. Oświadczam, iż realizując przedmiotowy projekt, uwzględniając planowany i opisany we wniosku o dofinansowanie sposób jego realizacji nie mogę i nie będę mógł odzyskać w żaden sposób poniesionego podatku od towarów i usług VAT, </w:t>
            </w:r>
            <w:r w:rsidR="005B6654">
              <w:rPr>
                <w:rFonts w:ascii="Arial" w:hAnsi="Arial" w:cs="Arial"/>
                <w:sz w:val="16"/>
                <w:szCs w:val="16"/>
              </w:rPr>
              <w:br/>
            </w:r>
            <w:r w:rsidRPr="0016653C">
              <w:rPr>
                <w:rFonts w:ascii="Arial" w:hAnsi="Arial" w:cs="Arial"/>
                <w:sz w:val="16"/>
                <w:szCs w:val="16"/>
              </w:rPr>
              <w:t>którego wysokość została określona w kategorii wydatki kwalifikowalne wniosku o dofinansowanie.</w:t>
            </w:r>
          </w:p>
        </w:tc>
      </w:tr>
      <w:tr w:rsidR="0016653C" w:rsidTr="005D0F1B">
        <w:tc>
          <w:tcPr>
            <w:tcW w:w="2500" w:type="pct"/>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2. Brak możliwości odzyskania podatku VAT wynika z (należy podać podstawę prawną oraz opisać odnoszący się do niej stan faktyczny)</w:t>
            </w:r>
          </w:p>
        </w:tc>
        <w:tc>
          <w:tcPr>
            <w:tcW w:w="2500" w:type="pct"/>
            <w:shd w:val="clear" w:color="auto" w:fill="FFFFFF" w:themeFill="background1"/>
          </w:tcPr>
          <w:p w:rsidR="0016653C" w:rsidRDefault="0016653C" w:rsidP="00FA1E9F">
            <w:pPr>
              <w:pStyle w:val="Bezodstpw"/>
              <w:jc w:val="both"/>
              <w:rPr>
                <w:rFonts w:ascii="Arial" w:hAnsi="Arial" w:cs="Arial"/>
                <w:sz w:val="16"/>
                <w:szCs w:val="16"/>
              </w:rPr>
            </w:pPr>
          </w:p>
        </w:tc>
      </w:tr>
      <w:tr w:rsidR="0016653C" w:rsidTr="00AF5B4D">
        <w:tc>
          <w:tcPr>
            <w:tcW w:w="2500" w:type="pct"/>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3. Czy Podmiot jest zarejestrowany przez właściwego naczelnika urzędu skarbowego jako podatnik VAT?</w:t>
            </w:r>
          </w:p>
        </w:tc>
        <w:tc>
          <w:tcPr>
            <w:tcW w:w="2500" w:type="pct"/>
          </w:tcPr>
          <w:p w:rsidR="00DD1C28" w:rsidRPr="00DD1C28" w:rsidRDefault="00DD1C28" w:rsidP="00DD1C28">
            <w:pPr>
              <w:pStyle w:val="Bezodstpw"/>
              <w:jc w:val="both"/>
              <w:rPr>
                <w:rFonts w:ascii="Arial" w:hAnsi="Arial" w:cs="Arial"/>
                <w:i/>
                <w:sz w:val="16"/>
                <w:szCs w:val="16"/>
              </w:rPr>
            </w:pPr>
            <w:r w:rsidRPr="00DD1C28">
              <w:rPr>
                <w:rFonts w:ascii="Arial" w:hAnsi="Arial" w:cs="Arial"/>
                <w:i/>
                <w:sz w:val="16"/>
                <w:szCs w:val="16"/>
              </w:rPr>
              <w:t>Należy wybrać jedna z opcji:</w:t>
            </w:r>
          </w:p>
          <w:p w:rsidR="0016653C" w:rsidRPr="0016653C" w:rsidRDefault="0016653C" w:rsidP="0012156E">
            <w:pPr>
              <w:pStyle w:val="Bezodstpw"/>
              <w:numPr>
                <w:ilvl w:val="0"/>
                <w:numId w:val="42"/>
              </w:numPr>
              <w:jc w:val="both"/>
              <w:rPr>
                <w:rFonts w:ascii="Arial" w:hAnsi="Arial" w:cs="Arial"/>
                <w:sz w:val="16"/>
                <w:szCs w:val="16"/>
              </w:rPr>
            </w:pPr>
            <w:r w:rsidRPr="0016653C">
              <w:rPr>
                <w:rFonts w:ascii="Arial" w:hAnsi="Arial" w:cs="Arial"/>
                <w:sz w:val="16"/>
                <w:szCs w:val="16"/>
              </w:rPr>
              <w:t>Tak, jako podatnik VAT zwolniony</w:t>
            </w:r>
          </w:p>
          <w:p w:rsidR="0016653C" w:rsidRPr="0016653C" w:rsidRDefault="0016653C" w:rsidP="0012156E">
            <w:pPr>
              <w:pStyle w:val="Bezodstpw"/>
              <w:numPr>
                <w:ilvl w:val="0"/>
                <w:numId w:val="42"/>
              </w:numPr>
              <w:jc w:val="both"/>
              <w:rPr>
                <w:rFonts w:ascii="Arial" w:hAnsi="Arial" w:cs="Arial"/>
                <w:sz w:val="16"/>
                <w:szCs w:val="16"/>
              </w:rPr>
            </w:pPr>
            <w:r w:rsidRPr="0016653C">
              <w:rPr>
                <w:rFonts w:ascii="Arial" w:hAnsi="Arial" w:cs="Arial"/>
                <w:sz w:val="16"/>
                <w:szCs w:val="16"/>
              </w:rPr>
              <w:t>Tak, jako podatnik VAT czynny</w:t>
            </w:r>
          </w:p>
          <w:p w:rsidR="0016653C" w:rsidRDefault="00AF5B4D" w:rsidP="0012156E">
            <w:pPr>
              <w:pStyle w:val="Bezodstpw"/>
              <w:numPr>
                <w:ilvl w:val="0"/>
                <w:numId w:val="42"/>
              </w:numPr>
              <w:jc w:val="both"/>
              <w:rPr>
                <w:rFonts w:ascii="Arial" w:hAnsi="Arial" w:cs="Arial"/>
                <w:sz w:val="16"/>
                <w:szCs w:val="16"/>
              </w:rPr>
            </w:pPr>
            <w:r>
              <w:rPr>
                <w:rFonts w:ascii="Arial" w:hAnsi="Arial" w:cs="Arial"/>
                <w:sz w:val="16"/>
                <w:szCs w:val="16"/>
              </w:rPr>
              <w:t>Nie</w:t>
            </w:r>
          </w:p>
        </w:tc>
      </w:tr>
      <w:tr w:rsidR="0016653C" w:rsidTr="005D0F1B">
        <w:tc>
          <w:tcPr>
            <w:tcW w:w="2500" w:type="pct"/>
            <w:vMerge w:val="restart"/>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4. Czy poniesione w związku z projektem wydatki mają/będą miały bezpośredni związek z czynnościami opodatkowanymi podatkiem VAT</w:t>
            </w:r>
            <w:r w:rsidRPr="0016653C">
              <w:rPr>
                <w:rFonts w:eastAsia="Calibri"/>
                <w:lang w:eastAsia="en-US"/>
              </w:rPr>
              <w:t xml:space="preserve"> </w:t>
            </w:r>
            <w:r w:rsidRPr="0016653C">
              <w:rPr>
                <w:rFonts w:ascii="Arial" w:hAnsi="Arial" w:cs="Arial"/>
                <w:sz w:val="16"/>
                <w:szCs w:val="16"/>
              </w:rPr>
              <w:t xml:space="preserve">(chodzi zarówno o czynności wykonywane </w:t>
            </w:r>
            <w:r w:rsidR="005B6654">
              <w:rPr>
                <w:rFonts w:ascii="Arial" w:hAnsi="Arial" w:cs="Arial"/>
                <w:sz w:val="16"/>
                <w:szCs w:val="16"/>
              </w:rPr>
              <w:br/>
            </w:r>
            <w:r w:rsidRPr="0016653C">
              <w:rPr>
                <w:rFonts w:ascii="Arial" w:hAnsi="Arial" w:cs="Arial"/>
                <w:sz w:val="16"/>
                <w:szCs w:val="16"/>
              </w:rPr>
              <w:t>w trakcie realizacji projektu, jak i po jego zakończeniu)?</w:t>
            </w:r>
          </w:p>
        </w:tc>
        <w:tc>
          <w:tcPr>
            <w:tcW w:w="2500" w:type="pct"/>
            <w:tcBorders>
              <w:bottom w:val="single" w:sz="4" w:space="0" w:color="auto"/>
            </w:tcBorders>
          </w:tcPr>
          <w:p w:rsidR="0016653C" w:rsidRDefault="00E41F82" w:rsidP="0012156E">
            <w:pPr>
              <w:pStyle w:val="Bezodstpw"/>
              <w:numPr>
                <w:ilvl w:val="0"/>
                <w:numId w:val="43"/>
              </w:numPr>
              <w:jc w:val="both"/>
              <w:rPr>
                <w:rFonts w:ascii="Arial" w:hAnsi="Arial" w:cs="Arial"/>
                <w:sz w:val="16"/>
                <w:szCs w:val="16"/>
              </w:rPr>
            </w:pPr>
            <w:r>
              <w:rPr>
                <w:rFonts w:ascii="Arial" w:hAnsi="Arial" w:cs="Arial"/>
                <w:sz w:val="16"/>
                <w:szCs w:val="16"/>
              </w:rPr>
              <w:t>Tak</w:t>
            </w:r>
          </w:p>
          <w:p w:rsidR="00E41F82" w:rsidRPr="00E41F82" w:rsidRDefault="00E41F82" w:rsidP="0012156E">
            <w:pPr>
              <w:pStyle w:val="Bezodstpw"/>
              <w:numPr>
                <w:ilvl w:val="0"/>
                <w:numId w:val="43"/>
              </w:numPr>
              <w:jc w:val="both"/>
              <w:rPr>
                <w:rFonts w:ascii="Arial" w:hAnsi="Arial" w:cs="Arial"/>
                <w:sz w:val="16"/>
                <w:szCs w:val="16"/>
              </w:rPr>
            </w:pPr>
            <w:r>
              <w:rPr>
                <w:rFonts w:ascii="Arial" w:hAnsi="Arial" w:cs="Arial"/>
                <w:sz w:val="16"/>
                <w:szCs w:val="16"/>
              </w:rPr>
              <w:t>Nie</w:t>
            </w:r>
          </w:p>
        </w:tc>
      </w:tr>
      <w:tr w:rsidR="0016653C" w:rsidTr="005D0F1B">
        <w:tc>
          <w:tcPr>
            <w:tcW w:w="2500" w:type="pct"/>
            <w:vMerge/>
            <w:vAlign w:val="center"/>
          </w:tcPr>
          <w:p w:rsidR="0016653C" w:rsidRDefault="0016653C" w:rsidP="005B6654">
            <w:pPr>
              <w:pStyle w:val="Bezodstpw"/>
              <w:jc w:val="both"/>
              <w:rPr>
                <w:rFonts w:ascii="Arial" w:hAnsi="Arial" w:cs="Arial"/>
                <w:sz w:val="16"/>
                <w:szCs w:val="16"/>
              </w:rPr>
            </w:pPr>
          </w:p>
        </w:tc>
        <w:tc>
          <w:tcPr>
            <w:tcW w:w="2500" w:type="pct"/>
            <w:shd w:val="clear" w:color="auto" w:fill="FFFFFF" w:themeFill="background1"/>
          </w:tcPr>
          <w:p w:rsidR="0016653C" w:rsidRDefault="0016653C" w:rsidP="00FA1E9F">
            <w:pPr>
              <w:pStyle w:val="Bezodstpw"/>
              <w:jc w:val="both"/>
              <w:rPr>
                <w:rFonts w:ascii="Arial" w:hAnsi="Arial" w:cs="Arial"/>
                <w:sz w:val="16"/>
                <w:szCs w:val="16"/>
              </w:rPr>
            </w:pPr>
          </w:p>
        </w:tc>
      </w:tr>
      <w:tr w:rsidR="0016653C" w:rsidTr="00AF5B4D">
        <w:tc>
          <w:tcPr>
            <w:tcW w:w="2500" w:type="pct"/>
            <w:vAlign w:val="center"/>
          </w:tcPr>
          <w:p w:rsidR="0016653C" w:rsidRDefault="00E41F82" w:rsidP="005B6654">
            <w:pPr>
              <w:pStyle w:val="Bezodstpw"/>
              <w:jc w:val="both"/>
              <w:rPr>
                <w:rFonts w:ascii="Arial" w:hAnsi="Arial" w:cs="Arial"/>
                <w:sz w:val="16"/>
                <w:szCs w:val="16"/>
              </w:rPr>
            </w:pPr>
            <w:r w:rsidRPr="00E41F82">
              <w:rPr>
                <w:rFonts w:ascii="Arial" w:hAnsi="Arial" w:cs="Arial"/>
                <w:sz w:val="16"/>
                <w:szCs w:val="16"/>
              </w:rPr>
              <w:t>5. Czy kwestia odliczenia podatku VAT w związku z wydatkami ponoszonymi w ramach projektu była przedmiotem rozstrzygnięcia organów podatkowych lub organów kontroli skarbowej?</w:t>
            </w:r>
          </w:p>
        </w:tc>
        <w:tc>
          <w:tcPr>
            <w:tcW w:w="2500" w:type="pct"/>
            <w:vAlign w:val="center"/>
          </w:tcPr>
          <w:p w:rsidR="00E41F82" w:rsidRDefault="00E41F82" w:rsidP="0012156E">
            <w:pPr>
              <w:pStyle w:val="Bezodstpw"/>
              <w:numPr>
                <w:ilvl w:val="0"/>
                <w:numId w:val="43"/>
              </w:numPr>
              <w:rPr>
                <w:rFonts w:ascii="Arial" w:hAnsi="Arial" w:cs="Arial"/>
                <w:sz w:val="16"/>
                <w:szCs w:val="16"/>
              </w:rPr>
            </w:pPr>
            <w:r w:rsidRPr="00E41F82">
              <w:rPr>
                <w:rFonts w:ascii="Arial" w:hAnsi="Arial" w:cs="Arial"/>
                <w:sz w:val="16"/>
                <w:szCs w:val="16"/>
              </w:rPr>
              <w:t>Tak</w:t>
            </w:r>
          </w:p>
          <w:p w:rsidR="009D7CB2" w:rsidRPr="005D0F1B" w:rsidRDefault="00E41F82" w:rsidP="0012156E">
            <w:pPr>
              <w:pStyle w:val="Bezodstpw"/>
              <w:numPr>
                <w:ilvl w:val="0"/>
                <w:numId w:val="43"/>
              </w:numPr>
              <w:rPr>
                <w:rFonts w:ascii="Arial" w:hAnsi="Arial" w:cs="Arial"/>
                <w:sz w:val="16"/>
                <w:szCs w:val="16"/>
              </w:rPr>
            </w:pPr>
            <w:r w:rsidRPr="00E41F82">
              <w:rPr>
                <w:rFonts w:ascii="Arial" w:hAnsi="Arial" w:cs="Arial"/>
                <w:sz w:val="16"/>
                <w:szCs w:val="16"/>
              </w:rPr>
              <w:t>Nie</w:t>
            </w:r>
          </w:p>
          <w:p w:rsidR="009D7CB2" w:rsidRPr="009D7CB2" w:rsidRDefault="009D7CB2" w:rsidP="009D7CB2">
            <w:pPr>
              <w:pStyle w:val="Bezodstpw"/>
              <w:jc w:val="both"/>
              <w:rPr>
                <w:rFonts w:ascii="Arial" w:hAnsi="Arial" w:cs="Arial"/>
                <w:i/>
                <w:sz w:val="16"/>
                <w:szCs w:val="16"/>
              </w:rPr>
            </w:pPr>
            <w:r w:rsidRPr="009D7CB2">
              <w:rPr>
                <w:rFonts w:ascii="Arial" w:hAnsi="Arial" w:cs="Arial"/>
                <w:i/>
                <w:sz w:val="16"/>
                <w:szCs w:val="16"/>
              </w:rPr>
              <w:t>W przypadku wybrania opcji Tak, należy dołączyć kopię rozstrzygnięcia w ramach załączników dodatkowych.</w:t>
            </w:r>
          </w:p>
        </w:tc>
      </w:tr>
      <w:tr w:rsidR="00E41F82" w:rsidTr="00AF5B4D">
        <w:tc>
          <w:tcPr>
            <w:tcW w:w="5000" w:type="pct"/>
            <w:gridSpan w:val="2"/>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gridSpan w:val="2"/>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7. Jestem świadomy odpowiedzialności karnej wynikającej z art. 297 Kodeksu karnego za przedłożenie poświadczającego nieprawdę pisemnego oświadczenia dotyczącego okoliczności o istotnym znaczeniu dla uzyskania wsparcia finansowego.</w:t>
            </w:r>
          </w:p>
        </w:tc>
      </w:tr>
    </w:tbl>
    <w:p w:rsidR="00AF5B4D" w:rsidRDefault="00AF5B4D" w:rsidP="00FA1E9F">
      <w:pPr>
        <w:pStyle w:val="Bezodstpw"/>
        <w:jc w:val="both"/>
        <w:rPr>
          <w:rFonts w:ascii="Arial" w:hAnsi="Arial" w:cs="Arial"/>
          <w:sz w:val="16"/>
          <w:szCs w:val="16"/>
        </w:rPr>
      </w:pPr>
    </w:p>
    <w:tbl>
      <w:tblPr>
        <w:tblStyle w:val="Tabela-Siatka"/>
        <w:tblW w:w="5000" w:type="pct"/>
        <w:shd w:val="clear" w:color="auto" w:fill="D9D9D9" w:themeFill="background1" w:themeFillShade="D9"/>
        <w:tblLook w:val="04A0"/>
      </w:tblPr>
      <w:tblGrid>
        <w:gridCol w:w="9429"/>
      </w:tblGrid>
      <w:tr w:rsidR="00CE79F3" w:rsidRPr="00CE79F3" w:rsidTr="00CE79F3">
        <w:tc>
          <w:tcPr>
            <w:tcW w:w="5000" w:type="pct"/>
            <w:shd w:val="clear" w:color="auto" w:fill="D9D9D9" w:themeFill="background1" w:themeFillShade="D9"/>
            <w:vAlign w:val="center"/>
          </w:tcPr>
          <w:p w:rsidR="00CE79F3" w:rsidRPr="00CE79F3" w:rsidRDefault="00CE79F3" w:rsidP="00CE79F3">
            <w:pPr>
              <w:spacing w:after="0"/>
              <w:rPr>
                <w:rFonts w:ascii="Arial" w:hAnsi="Arial" w:cs="Arial"/>
                <w:b/>
                <w:sz w:val="16"/>
              </w:rPr>
            </w:pPr>
            <w:r w:rsidRPr="00CE79F3">
              <w:rPr>
                <w:rFonts w:ascii="Arial" w:hAnsi="Arial" w:cs="Arial"/>
                <w:b/>
                <w:sz w:val="16"/>
              </w:rPr>
              <w:t>F.2. Kwalifikowalność VAT - Partnera</w:t>
            </w:r>
          </w:p>
        </w:tc>
      </w:tr>
    </w:tbl>
    <w:p w:rsidR="00CE79F3" w:rsidRDefault="00CE79F3" w:rsidP="008D6735">
      <w:pPr>
        <w:pStyle w:val="Bezodstpw"/>
        <w:jc w:val="both"/>
        <w:rPr>
          <w:rFonts w:ascii="Arial" w:hAnsi="Arial" w:cs="Arial"/>
          <w:b/>
          <w:sz w:val="16"/>
          <w:szCs w:val="16"/>
        </w:rPr>
      </w:pPr>
    </w:p>
    <w:tbl>
      <w:tblPr>
        <w:tblStyle w:val="Tabela-Siatka"/>
        <w:tblW w:w="5000" w:type="pct"/>
        <w:shd w:val="clear" w:color="auto" w:fill="FFFF00"/>
        <w:tblLook w:val="04A0"/>
      </w:tblPr>
      <w:tblGrid>
        <w:gridCol w:w="9429"/>
      </w:tblGrid>
      <w:tr w:rsidR="008D6735" w:rsidRPr="008D6735" w:rsidTr="008D6735">
        <w:tc>
          <w:tcPr>
            <w:tcW w:w="5000" w:type="pct"/>
            <w:shd w:val="clear" w:color="auto" w:fill="auto"/>
          </w:tcPr>
          <w:p w:rsidR="008D6735" w:rsidRPr="006E5764" w:rsidRDefault="008D6735" w:rsidP="008D6735">
            <w:pPr>
              <w:pStyle w:val="Default"/>
              <w:jc w:val="both"/>
              <w:rPr>
                <w:rFonts w:ascii="Arial" w:hAnsi="Arial" w:cs="Arial"/>
                <w:sz w:val="16"/>
                <w:szCs w:val="16"/>
              </w:rPr>
            </w:pPr>
            <w:r w:rsidRPr="006E5764">
              <w:rPr>
                <w:rFonts w:ascii="Arial" w:hAnsi="Arial" w:cs="Arial"/>
                <w:iCs/>
                <w:sz w:val="16"/>
                <w:szCs w:val="16"/>
              </w:rPr>
              <w:t xml:space="preserve">Pole aktywne tylko w przypadku wyboru opcji „Tak” w polu C.2. </w:t>
            </w:r>
          </w:p>
          <w:p w:rsidR="008D6735" w:rsidRPr="008D6735" w:rsidRDefault="008D6735" w:rsidP="008D6735">
            <w:pPr>
              <w:pStyle w:val="Bezodstpw"/>
              <w:jc w:val="both"/>
              <w:rPr>
                <w:rFonts w:ascii="Arial" w:hAnsi="Arial" w:cs="Arial"/>
                <w:b/>
                <w:sz w:val="16"/>
                <w:szCs w:val="16"/>
              </w:rPr>
            </w:pPr>
            <w:r w:rsidRPr="006E5764">
              <w:rPr>
                <w:rFonts w:ascii="Arial" w:hAnsi="Arial" w:cs="Arial"/>
                <w:iCs/>
                <w:sz w:val="16"/>
                <w:szCs w:val="16"/>
              </w:rPr>
              <w:t>Jeżeli podatek VAT nie dotyczy partnera projektu, należy zaznaczyć opcję „Nie dotyczy”. Natomiast jeżeli dotyczy, należy odpowiedzieć na pytania, analogicznie jak w sekcji F.1.</w:t>
            </w:r>
            <w:r w:rsidRPr="008D6735">
              <w:rPr>
                <w:rFonts w:ascii="Arial" w:hAnsi="Arial" w:cs="Arial"/>
                <w:i/>
                <w:iCs/>
                <w:sz w:val="16"/>
                <w:szCs w:val="16"/>
              </w:rPr>
              <w:t xml:space="preserve"> </w:t>
            </w:r>
          </w:p>
        </w:tc>
      </w:tr>
    </w:tbl>
    <w:p w:rsidR="008D6735" w:rsidRPr="008D6735" w:rsidRDefault="008D6735" w:rsidP="008D6735">
      <w:pPr>
        <w:pStyle w:val="Bezodstpw"/>
        <w:jc w:val="both"/>
        <w:rPr>
          <w:rFonts w:ascii="Arial" w:hAnsi="Arial" w:cs="Arial"/>
          <w:b/>
          <w:sz w:val="16"/>
          <w:szCs w:val="16"/>
        </w:rPr>
      </w:pPr>
    </w:p>
    <w:tbl>
      <w:tblPr>
        <w:tblStyle w:val="Tabela-Siatka4"/>
        <w:tblW w:w="5000" w:type="pct"/>
        <w:tblLook w:val="04A0"/>
      </w:tblPr>
      <w:tblGrid>
        <w:gridCol w:w="4714"/>
        <w:gridCol w:w="4715"/>
      </w:tblGrid>
      <w:tr w:rsidR="008D6735" w:rsidRPr="00AF5B4D" w:rsidTr="00E16637">
        <w:tc>
          <w:tcPr>
            <w:tcW w:w="2500" w:type="pct"/>
            <w:shd w:val="pct10" w:color="auto" w:fill="auto"/>
            <w:vAlign w:val="center"/>
          </w:tcPr>
          <w:p w:rsidR="008D6735" w:rsidRPr="00AF5B4D" w:rsidRDefault="008D6735" w:rsidP="00E16637">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F.2</w:t>
            </w:r>
            <w:r w:rsidRPr="00AF5B4D">
              <w:rPr>
                <w:rFonts w:ascii="Arial" w:eastAsia="Times New Roman" w:hAnsi="Arial" w:cs="Arial"/>
                <w:sz w:val="16"/>
                <w:szCs w:val="16"/>
                <w:lang w:eastAsia="pl-PL"/>
              </w:rPr>
              <w:t>.1. Czy Podmiot ma możliwość odzyskania VAT?</w:t>
            </w:r>
          </w:p>
        </w:tc>
        <w:tc>
          <w:tcPr>
            <w:tcW w:w="2500" w:type="pct"/>
          </w:tcPr>
          <w:p w:rsidR="008D6735" w:rsidRPr="00AF5B4D" w:rsidRDefault="008D6735" w:rsidP="008D6735">
            <w:pPr>
              <w:numPr>
                <w:ilvl w:val="0"/>
                <w:numId w:val="9"/>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Tak</w:t>
            </w:r>
          </w:p>
          <w:p w:rsidR="008D6735" w:rsidRPr="00AF5B4D" w:rsidRDefault="008D6735" w:rsidP="008D6735">
            <w:pPr>
              <w:numPr>
                <w:ilvl w:val="0"/>
                <w:numId w:val="9"/>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p w:rsidR="008D6735" w:rsidRPr="00AF5B4D" w:rsidRDefault="008D6735" w:rsidP="008D6735">
            <w:pPr>
              <w:numPr>
                <w:ilvl w:val="0"/>
                <w:numId w:val="9"/>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Częściowo</w:t>
            </w:r>
          </w:p>
        </w:tc>
      </w:tr>
      <w:tr w:rsidR="008D6735" w:rsidRPr="00AF5B4D" w:rsidTr="00E16637">
        <w:tc>
          <w:tcPr>
            <w:tcW w:w="2500" w:type="pct"/>
            <w:shd w:val="pct10" w:color="auto" w:fill="auto"/>
            <w:vAlign w:val="center"/>
          </w:tcPr>
          <w:p w:rsidR="008D6735" w:rsidRPr="00AF5B4D" w:rsidRDefault="008D6735" w:rsidP="00E16637">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F.2</w:t>
            </w:r>
            <w:r w:rsidRPr="00AF5B4D">
              <w:rPr>
                <w:rFonts w:ascii="Arial" w:eastAsia="Times New Roman" w:hAnsi="Arial" w:cs="Arial"/>
                <w:sz w:val="16"/>
                <w:szCs w:val="16"/>
                <w:lang w:eastAsia="pl-PL"/>
              </w:rPr>
              <w:t xml:space="preserve">.2. Czy podatek VAT stanowi koszt kwalifikowalny </w:t>
            </w:r>
            <w:r>
              <w:rPr>
                <w:rFonts w:ascii="Arial" w:eastAsia="Times New Roman" w:hAnsi="Arial" w:cs="Arial"/>
                <w:sz w:val="16"/>
                <w:szCs w:val="16"/>
                <w:lang w:eastAsia="pl-PL"/>
              </w:rPr>
              <w:br/>
            </w:r>
            <w:r w:rsidRPr="00AF5B4D">
              <w:rPr>
                <w:rFonts w:ascii="Arial" w:eastAsia="Times New Roman" w:hAnsi="Arial" w:cs="Arial"/>
                <w:sz w:val="16"/>
                <w:szCs w:val="16"/>
                <w:lang w:eastAsia="pl-PL"/>
              </w:rPr>
              <w:t>w projekcie?</w:t>
            </w:r>
          </w:p>
        </w:tc>
        <w:tc>
          <w:tcPr>
            <w:tcW w:w="2500" w:type="pct"/>
          </w:tcPr>
          <w:p w:rsidR="008D6735" w:rsidRPr="00AF5B4D" w:rsidRDefault="008D6735" w:rsidP="008D6735">
            <w:pPr>
              <w:numPr>
                <w:ilvl w:val="0"/>
                <w:numId w:val="9"/>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Tak</w:t>
            </w:r>
          </w:p>
          <w:p w:rsidR="008D6735" w:rsidRPr="00AF5B4D" w:rsidRDefault="008D6735" w:rsidP="008D6735">
            <w:pPr>
              <w:numPr>
                <w:ilvl w:val="0"/>
                <w:numId w:val="9"/>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p w:rsidR="008D6735" w:rsidRPr="00AF5B4D" w:rsidRDefault="008D6735" w:rsidP="008D6735">
            <w:pPr>
              <w:numPr>
                <w:ilvl w:val="0"/>
                <w:numId w:val="9"/>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Częściowo</w:t>
            </w:r>
          </w:p>
        </w:tc>
      </w:tr>
    </w:tbl>
    <w:p w:rsidR="008D6735" w:rsidRPr="00AF5B4D" w:rsidRDefault="008D6735" w:rsidP="008D6735">
      <w:pPr>
        <w:spacing w:after="0" w:line="240" w:lineRule="auto"/>
        <w:jc w:val="both"/>
        <w:rPr>
          <w:rFonts w:ascii="Arial" w:eastAsia="Times New Roman" w:hAnsi="Arial" w:cs="Arial"/>
          <w:sz w:val="16"/>
          <w:szCs w:val="16"/>
          <w:lang w:eastAsia="pl-PL"/>
        </w:rPr>
      </w:pPr>
    </w:p>
    <w:tbl>
      <w:tblPr>
        <w:tblStyle w:val="Tabela-Siatka4"/>
        <w:tblW w:w="5000" w:type="pct"/>
        <w:tblLook w:val="04A0"/>
      </w:tblPr>
      <w:tblGrid>
        <w:gridCol w:w="4714"/>
        <w:gridCol w:w="4715"/>
      </w:tblGrid>
      <w:tr w:rsidR="008D6735" w:rsidRPr="00AF5B4D" w:rsidTr="00E16637">
        <w:tc>
          <w:tcPr>
            <w:tcW w:w="5000" w:type="pct"/>
            <w:gridSpan w:val="2"/>
            <w:shd w:val="pct10" w:color="auto" w:fill="auto"/>
            <w:vAlign w:val="center"/>
          </w:tcPr>
          <w:p w:rsidR="008D6735" w:rsidRPr="00AF5B4D" w:rsidRDefault="008D6735" w:rsidP="00E16637">
            <w:pPr>
              <w:spacing w:after="0" w:line="240" w:lineRule="auto"/>
              <w:rPr>
                <w:rFonts w:ascii="Arial" w:eastAsia="Times New Roman" w:hAnsi="Arial" w:cs="Arial"/>
                <w:b/>
                <w:sz w:val="16"/>
                <w:szCs w:val="16"/>
                <w:lang w:eastAsia="pl-PL"/>
              </w:rPr>
            </w:pPr>
            <w:r w:rsidRPr="00AF5B4D">
              <w:rPr>
                <w:rFonts w:ascii="Arial" w:eastAsia="Times New Roman" w:hAnsi="Arial" w:cs="Arial"/>
                <w:b/>
                <w:sz w:val="16"/>
                <w:szCs w:val="16"/>
                <w:lang w:eastAsia="pl-PL"/>
              </w:rPr>
              <w:t>Ankieta VAT</w:t>
            </w:r>
          </w:p>
        </w:tc>
      </w:tr>
      <w:tr w:rsidR="008D6735" w:rsidRPr="00AF5B4D" w:rsidTr="00E16637">
        <w:tc>
          <w:tcPr>
            <w:tcW w:w="5000" w:type="pct"/>
            <w:gridSpan w:val="2"/>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1. Oświadczam, iż realizując przedmiotowy projekt, uwzględniając planowany i opisany we wniosku o dofinansowanie sposób jego realizacji</w:t>
            </w:r>
            <w:r w:rsidR="00555A78">
              <w:rPr>
                <w:rFonts w:ascii="Arial" w:eastAsia="Times New Roman" w:hAnsi="Arial" w:cs="Arial"/>
                <w:sz w:val="16"/>
                <w:szCs w:val="16"/>
                <w:lang w:eastAsia="pl-PL"/>
              </w:rPr>
              <w:t xml:space="preserve"> Partner nie może i nie będzie</w:t>
            </w:r>
            <w:r w:rsidRPr="00AF5B4D">
              <w:rPr>
                <w:rFonts w:ascii="Arial" w:eastAsia="Times New Roman" w:hAnsi="Arial" w:cs="Arial"/>
                <w:sz w:val="16"/>
                <w:szCs w:val="16"/>
                <w:lang w:eastAsia="pl-PL"/>
              </w:rPr>
              <w:t xml:space="preserve"> mógł odzyskać w żaden sposób poniesionego podatku od towarów i usług VAT, </w:t>
            </w:r>
            <w:r>
              <w:rPr>
                <w:rFonts w:ascii="Arial" w:eastAsia="Times New Roman" w:hAnsi="Arial" w:cs="Arial"/>
                <w:sz w:val="16"/>
                <w:szCs w:val="16"/>
                <w:lang w:eastAsia="pl-PL"/>
              </w:rPr>
              <w:br/>
            </w:r>
            <w:r w:rsidRPr="00AF5B4D">
              <w:rPr>
                <w:rFonts w:ascii="Arial" w:eastAsia="Times New Roman" w:hAnsi="Arial" w:cs="Arial"/>
                <w:sz w:val="16"/>
                <w:szCs w:val="16"/>
                <w:lang w:eastAsia="pl-PL"/>
              </w:rPr>
              <w:t>którego wysokość została określona w kategorii wydatki kwalifikowalne wniosku o dofinansowanie.</w:t>
            </w:r>
          </w:p>
        </w:tc>
      </w:tr>
      <w:tr w:rsidR="008D6735" w:rsidRPr="00AF5B4D" w:rsidTr="00C73230">
        <w:tc>
          <w:tcPr>
            <w:tcW w:w="2500" w:type="pct"/>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2. Brak możliwości odzyskania podatku VAT wynika z (należy podać podstawę prawną oraz opisać odnoszący się do niej stan faktyczny)</w:t>
            </w:r>
          </w:p>
        </w:tc>
        <w:tc>
          <w:tcPr>
            <w:tcW w:w="2500" w:type="pct"/>
            <w:shd w:val="clear" w:color="auto" w:fill="auto"/>
          </w:tcPr>
          <w:p w:rsidR="008D6735" w:rsidRPr="00AF5B4D" w:rsidRDefault="008D6735" w:rsidP="00E16637">
            <w:pPr>
              <w:spacing w:after="0" w:line="240" w:lineRule="auto"/>
              <w:jc w:val="both"/>
              <w:rPr>
                <w:rFonts w:ascii="Arial" w:eastAsia="Times New Roman" w:hAnsi="Arial" w:cs="Arial"/>
                <w:sz w:val="16"/>
                <w:szCs w:val="16"/>
                <w:lang w:eastAsia="pl-PL"/>
              </w:rPr>
            </w:pPr>
          </w:p>
        </w:tc>
      </w:tr>
      <w:tr w:rsidR="008D6735" w:rsidRPr="00AF5B4D" w:rsidTr="00E16637">
        <w:tc>
          <w:tcPr>
            <w:tcW w:w="2500" w:type="pct"/>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3. Czy Podmiot jest zarejestrowany przez właściwego naczelnika urzędu skarbowego jako podatnik VAT?</w:t>
            </w:r>
          </w:p>
        </w:tc>
        <w:tc>
          <w:tcPr>
            <w:tcW w:w="2500" w:type="pct"/>
          </w:tcPr>
          <w:p w:rsidR="008D6735" w:rsidRPr="00AF5B4D" w:rsidRDefault="008D6735" w:rsidP="008D6735">
            <w:pPr>
              <w:numPr>
                <w:ilvl w:val="0"/>
                <w:numId w:val="42"/>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Tak, jako podatnik VAT zwolniony</w:t>
            </w:r>
          </w:p>
          <w:p w:rsidR="008D6735" w:rsidRPr="00AF5B4D" w:rsidRDefault="008D6735" w:rsidP="008D6735">
            <w:pPr>
              <w:numPr>
                <w:ilvl w:val="0"/>
                <w:numId w:val="42"/>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Tak, jako podatnik VAT czynny</w:t>
            </w:r>
          </w:p>
          <w:p w:rsidR="008D6735" w:rsidRPr="00AF5B4D" w:rsidRDefault="008D6735" w:rsidP="008D6735">
            <w:pPr>
              <w:numPr>
                <w:ilvl w:val="0"/>
                <w:numId w:val="42"/>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tc>
      </w:tr>
      <w:tr w:rsidR="008D6735" w:rsidRPr="00AF5B4D" w:rsidTr="00E16637">
        <w:tc>
          <w:tcPr>
            <w:tcW w:w="2500" w:type="pct"/>
            <w:vMerge w:val="restart"/>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4. Czy poniesione w związku z projektem wydatki mają/będą miały bezpośredni związek z czynnościami opodatkowanymi podatkiem VAT</w:t>
            </w:r>
            <w:r w:rsidRPr="00AF5B4D">
              <w:t xml:space="preserve"> </w:t>
            </w:r>
            <w:r w:rsidRPr="00AF5B4D">
              <w:rPr>
                <w:rFonts w:ascii="Arial" w:eastAsia="Times New Roman" w:hAnsi="Arial" w:cs="Arial"/>
                <w:sz w:val="16"/>
                <w:szCs w:val="16"/>
                <w:lang w:eastAsia="pl-PL"/>
              </w:rPr>
              <w:t xml:space="preserve">(chodzi zarówno o czynności wykonywane </w:t>
            </w:r>
            <w:r>
              <w:rPr>
                <w:rFonts w:ascii="Arial" w:eastAsia="Times New Roman" w:hAnsi="Arial" w:cs="Arial"/>
                <w:sz w:val="16"/>
                <w:szCs w:val="16"/>
                <w:lang w:eastAsia="pl-PL"/>
              </w:rPr>
              <w:br/>
            </w:r>
            <w:r w:rsidRPr="00AF5B4D">
              <w:rPr>
                <w:rFonts w:ascii="Arial" w:eastAsia="Times New Roman" w:hAnsi="Arial" w:cs="Arial"/>
                <w:sz w:val="16"/>
                <w:szCs w:val="16"/>
                <w:lang w:eastAsia="pl-PL"/>
              </w:rPr>
              <w:t>w trakcie realizacji projektu, jak i po jego zakończeniu)?</w:t>
            </w:r>
          </w:p>
        </w:tc>
        <w:tc>
          <w:tcPr>
            <w:tcW w:w="2500" w:type="pct"/>
            <w:tcBorders>
              <w:bottom w:val="single" w:sz="4" w:space="0" w:color="auto"/>
            </w:tcBorders>
          </w:tcPr>
          <w:p w:rsidR="008D6735" w:rsidRPr="00AF5B4D" w:rsidRDefault="008D6735" w:rsidP="008D6735">
            <w:pPr>
              <w:numPr>
                <w:ilvl w:val="0"/>
                <w:numId w:val="43"/>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Tak</w:t>
            </w:r>
          </w:p>
          <w:p w:rsidR="008D6735" w:rsidRPr="00AF5B4D" w:rsidRDefault="008D6735" w:rsidP="008D6735">
            <w:pPr>
              <w:numPr>
                <w:ilvl w:val="0"/>
                <w:numId w:val="43"/>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tc>
      </w:tr>
      <w:tr w:rsidR="008D6735" w:rsidRPr="00AF5B4D" w:rsidTr="00C73230">
        <w:tc>
          <w:tcPr>
            <w:tcW w:w="2500" w:type="pct"/>
            <w:vMerge/>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p>
        </w:tc>
        <w:tc>
          <w:tcPr>
            <w:tcW w:w="2500" w:type="pct"/>
            <w:shd w:val="clear" w:color="auto" w:fill="auto"/>
          </w:tcPr>
          <w:p w:rsidR="006E5764" w:rsidRPr="006E5764" w:rsidRDefault="006E5764" w:rsidP="006E5764">
            <w:pPr>
              <w:pStyle w:val="Default"/>
              <w:jc w:val="both"/>
              <w:rPr>
                <w:rFonts w:ascii="Arial" w:hAnsi="Arial" w:cs="Arial"/>
                <w:sz w:val="16"/>
                <w:szCs w:val="16"/>
              </w:rPr>
            </w:pPr>
            <w:r w:rsidRPr="006E5764">
              <w:rPr>
                <w:rFonts w:ascii="Arial" w:hAnsi="Arial" w:cs="Arial"/>
                <w:iCs/>
                <w:sz w:val="16"/>
                <w:szCs w:val="16"/>
              </w:rPr>
              <w:t xml:space="preserve">Należy wybrać jedną z możliwych opcji „Tak”, „Nie”. </w:t>
            </w:r>
          </w:p>
          <w:p w:rsidR="008D6735" w:rsidRPr="00AF5B4D" w:rsidRDefault="006E5764" w:rsidP="006E5764">
            <w:pPr>
              <w:spacing w:after="0" w:line="240" w:lineRule="auto"/>
              <w:jc w:val="both"/>
              <w:rPr>
                <w:rFonts w:ascii="Arial" w:eastAsia="Times New Roman" w:hAnsi="Arial" w:cs="Arial"/>
                <w:sz w:val="16"/>
                <w:szCs w:val="16"/>
                <w:lang w:eastAsia="pl-PL"/>
              </w:rPr>
            </w:pPr>
            <w:r w:rsidRPr="006E5764">
              <w:rPr>
                <w:rFonts w:ascii="Arial" w:hAnsi="Arial" w:cs="Arial"/>
                <w:iCs/>
                <w:sz w:val="16"/>
                <w:szCs w:val="16"/>
              </w:rPr>
              <w:t xml:space="preserve">W przypadku wybrania opcji „Tak”, należy uzasadnić. </w:t>
            </w:r>
          </w:p>
        </w:tc>
      </w:tr>
      <w:tr w:rsidR="008D6735" w:rsidRPr="00AF5B4D" w:rsidTr="00E16637">
        <w:tc>
          <w:tcPr>
            <w:tcW w:w="2500" w:type="pct"/>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5. Czy kwestia odliczenia podatku VAT w związku z wydatkami ponoszonymi w ramach projektu była przedmiotem rozstrzygnięcia organów podatkowych lub organów kontroli skarbowej?</w:t>
            </w:r>
          </w:p>
        </w:tc>
        <w:tc>
          <w:tcPr>
            <w:tcW w:w="2500" w:type="pct"/>
            <w:vAlign w:val="center"/>
          </w:tcPr>
          <w:p w:rsidR="008D6735" w:rsidRPr="00AF5B4D" w:rsidRDefault="008D6735" w:rsidP="008D6735">
            <w:pPr>
              <w:numPr>
                <w:ilvl w:val="0"/>
                <w:numId w:val="43"/>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Tak</w:t>
            </w:r>
          </w:p>
          <w:p w:rsidR="008D6735" w:rsidRPr="00AF5B4D" w:rsidRDefault="008D6735" w:rsidP="00E16637">
            <w:pPr>
              <w:spacing w:after="0" w:line="240" w:lineRule="auto"/>
              <w:ind w:left="360"/>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W przypadku wybrania opcji Tak, należy dołączyć kopię rozstrzygnięcia w ramach załączników dodatkowych</w:t>
            </w:r>
          </w:p>
          <w:p w:rsidR="008D6735" w:rsidRPr="00AF5B4D" w:rsidRDefault="008D6735" w:rsidP="008D6735">
            <w:pPr>
              <w:numPr>
                <w:ilvl w:val="0"/>
                <w:numId w:val="43"/>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tc>
      </w:tr>
      <w:tr w:rsidR="008D6735" w:rsidRPr="00AF5B4D" w:rsidTr="00E16637">
        <w:tc>
          <w:tcPr>
            <w:tcW w:w="5000" w:type="pct"/>
            <w:gridSpan w:val="2"/>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8D6735" w:rsidRPr="00AF5B4D" w:rsidTr="00E16637">
        <w:tc>
          <w:tcPr>
            <w:tcW w:w="5000" w:type="pct"/>
            <w:gridSpan w:val="2"/>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7. Jestem świadomy odpowiedzialności karnej wynikającej z art. 297 Kodeksu karnego za przedłożenie poświadczającego nieprawdę pisemnego oświadczenia dotyczącego okoliczności o istotnym znaczeniu dla uzyskania wsparcia finansowego.</w:t>
            </w:r>
          </w:p>
        </w:tc>
      </w:tr>
    </w:tbl>
    <w:p w:rsidR="008D6735" w:rsidRPr="001C5DDB" w:rsidRDefault="008D673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F0143A">
        <w:tc>
          <w:tcPr>
            <w:tcW w:w="5000" w:type="pct"/>
            <w:shd w:val="pct25" w:color="auto" w:fill="auto"/>
          </w:tcPr>
          <w:p w:rsidR="000E7192" w:rsidRPr="001C5DDB" w:rsidRDefault="000E7192" w:rsidP="00626177">
            <w:pPr>
              <w:pStyle w:val="Nagwek1"/>
              <w:jc w:val="left"/>
            </w:pPr>
            <w:bookmarkStart w:id="18" w:name="_Toc453673613"/>
            <w:r w:rsidRPr="00626177">
              <w:rPr>
                <w:sz w:val="16"/>
              </w:rPr>
              <w:t>G. Harmonogram i budżet projektu</w:t>
            </w:r>
            <w:bookmarkEnd w:id="18"/>
          </w:p>
        </w:tc>
      </w:tr>
    </w:tbl>
    <w:p w:rsidR="005E031F" w:rsidRPr="001C5DDB" w:rsidRDefault="005E031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1C5DDB" w:rsidTr="00F0143A">
        <w:tc>
          <w:tcPr>
            <w:tcW w:w="5000" w:type="pct"/>
          </w:tcPr>
          <w:p w:rsidR="00630325" w:rsidRPr="005D0F1B" w:rsidRDefault="00630325" w:rsidP="00FA1E9F">
            <w:pPr>
              <w:spacing w:after="0" w:line="240" w:lineRule="auto"/>
              <w:jc w:val="both"/>
              <w:rPr>
                <w:rFonts w:ascii="Arial" w:hAnsi="Arial" w:cs="Arial"/>
                <w:i/>
                <w:sz w:val="16"/>
                <w:szCs w:val="16"/>
              </w:rPr>
            </w:pPr>
            <w:r w:rsidRPr="005D0F1B">
              <w:rPr>
                <w:rFonts w:ascii="Arial" w:hAnsi="Arial" w:cs="Arial"/>
                <w:i/>
                <w:sz w:val="16"/>
                <w:szCs w:val="16"/>
              </w:rPr>
              <w:t>Budżet projektu jest podstawą do oceny kwalifiko</w:t>
            </w:r>
            <w:r w:rsidR="00840A64" w:rsidRPr="005D0F1B">
              <w:rPr>
                <w:rFonts w:ascii="Arial" w:hAnsi="Arial" w:cs="Arial"/>
                <w:i/>
                <w:sz w:val="16"/>
                <w:szCs w:val="16"/>
              </w:rPr>
              <w:t>walności i racjonalności wydatków</w:t>
            </w:r>
            <w:r w:rsidRPr="005D0F1B">
              <w:rPr>
                <w:rFonts w:ascii="Arial" w:hAnsi="Arial" w:cs="Arial"/>
                <w:i/>
                <w:sz w:val="16"/>
                <w:szCs w:val="16"/>
              </w:rPr>
              <w:t>. Tworząc budżet projektu, należy pamiętać o jednej z podstawowych zasad kwalifikowalności, tj. racjonalności i efektywności</w:t>
            </w:r>
            <w:r w:rsidR="00D43EF2" w:rsidRPr="005D0F1B">
              <w:rPr>
                <w:rFonts w:ascii="Arial" w:hAnsi="Arial" w:cs="Arial"/>
                <w:i/>
                <w:sz w:val="16"/>
                <w:szCs w:val="16"/>
              </w:rPr>
              <w:t xml:space="preserve"> wydatków</w:t>
            </w:r>
            <w:r w:rsidRPr="005D0F1B">
              <w:rPr>
                <w:rFonts w:ascii="Arial" w:hAnsi="Arial" w:cs="Arial"/>
                <w:i/>
                <w:sz w:val="16"/>
                <w:szCs w:val="16"/>
              </w:rPr>
              <w:t xml:space="preserve">, co odnosi się do zapewnienia zgodności ze stawkami rynkowymi nie tylko pojedynczych wydatków wykazanych w budżecie projektu, ale również do łącznej </w:t>
            </w:r>
            <w:r w:rsidRPr="005D0F1B">
              <w:rPr>
                <w:rFonts w:ascii="Arial" w:hAnsi="Arial" w:cs="Arial"/>
                <w:i/>
                <w:sz w:val="16"/>
                <w:szCs w:val="16"/>
              </w:rPr>
              <w:lastRenderedPageBreak/>
              <w:t>wartości towarów i usług realizowanych w ramach projektu.</w:t>
            </w:r>
          </w:p>
          <w:p w:rsidR="00C90C50" w:rsidRPr="005D0F1B" w:rsidRDefault="00C90C50" w:rsidP="00FA1E9F">
            <w:pPr>
              <w:spacing w:after="0" w:line="240" w:lineRule="auto"/>
              <w:jc w:val="both"/>
              <w:rPr>
                <w:rFonts w:ascii="Arial" w:hAnsi="Arial" w:cs="Arial"/>
                <w:i/>
                <w:sz w:val="16"/>
                <w:szCs w:val="16"/>
              </w:rPr>
            </w:pPr>
          </w:p>
          <w:p w:rsidR="00630325" w:rsidRDefault="00630325" w:rsidP="00D43EF2">
            <w:pPr>
              <w:spacing w:after="0" w:line="240" w:lineRule="auto"/>
              <w:jc w:val="both"/>
              <w:rPr>
                <w:rStyle w:val="FontStyle51"/>
                <w:rFonts w:ascii="Arial" w:hAnsi="Arial" w:cs="Arial"/>
                <w:i/>
                <w:sz w:val="16"/>
                <w:szCs w:val="16"/>
              </w:rPr>
            </w:pPr>
            <w:r w:rsidRPr="005D0F1B">
              <w:rPr>
                <w:rStyle w:val="FontStyle51"/>
                <w:rFonts w:ascii="Arial" w:hAnsi="Arial" w:cs="Arial"/>
                <w:i/>
                <w:sz w:val="16"/>
                <w:szCs w:val="16"/>
              </w:rPr>
              <w:t xml:space="preserve">Budżet projektu przedstawiany jest w formie budżetu zadaniowego </w:t>
            </w:r>
            <w:r w:rsidR="00D43EF2" w:rsidRPr="005D0F1B">
              <w:rPr>
                <w:rStyle w:val="FontStyle51"/>
                <w:rFonts w:ascii="Arial" w:hAnsi="Arial" w:cs="Arial"/>
                <w:i/>
                <w:sz w:val="16"/>
                <w:szCs w:val="16"/>
              </w:rPr>
              <w:t>poprzez wypełnienie poszczególnych K</w:t>
            </w:r>
            <w:r w:rsidRPr="005D0F1B">
              <w:rPr>
                <w:rStyle w:val="FontStyle51"/>
                <w:rFonts w:ascii="Arial" w:hAnsi="Arial" w:cs="Arial"/>
                <w:i/>
                <w:sz w:val="16"/>
                <w:szCs w:val="16"/>
              </w:rPr>
              <w:t>art zadań</w:t>
            </w:r>
            <w:r w:rsidR="00D43EF2" w:rsidRPr="005D0F1B">
              <w:rPr>
                <w:rStyle w:val="FontStyle51"/>
                <w:rFonts w:ascii="Arial" w:hAnsi="Arial" w:cs="Arial"/>
                <w:i/>
                <w:sz w:val="16"/>
                <w:szCs w:val="16"/>
              </w:rPr>
              <w:t xml:space="preserve"> oraz Kart wydatków.</w:t>
            </w:r>
            <w:r w:rsidRPr="005D0F1B">
              <w:rPr>
                <w:rStyle w:val="FontStyle51"/>
                <w:rFonts w:ascii="Arial" w:hAnsi="Arial" w:cs="Arial"/>
                <w:i/>
                <w:sz w:val="16"/>
                <w:szCs w:val="16"/>
              </w:rPr>
              <w:t xml:space="preserve"> </w:t>
            </w:r>
          </w:p>
          <w:p w:rsidR="004C368E" w:rsidRPr="005D0F1B" w:rsidRDefault="004C368E" w:rsidP="00D43EF2">
            <w:pPr>
              <w:spacing w:after="0" w:line="240" w:lineRule="auto"/>
              <w:jc w:val="both"/>
              <w:rPr>
                <w:rFonts w:ascii="Arial" w:hAnsi="Arial" w:cs="Arial"/>
                <w:sz w:val="16"/>
                <w:szCs w:val="16"/>
              </w:rPr>
            </w:pPr>
            <w:r>
              <w:rPr>
                <w:rStyle w:val="FontStyle51"/>
                <w:rFonts w:ascii="Arial" w:hAnsi="Arial" w:cs="Arial"/>
                <w:i/>
                <w:sz w:val="16"/>
                <w:szCs w:val="16"/>
              </w:rPr>
              <w:t xml:space="preserve">UWAGA! </w:t>
            </w:r>
            <w:r>
              <w:rPr>
                <w:rFonts w:ascii="Arial" w:hAnsi="Arial" w:cs="Arial"/>
                <w:i/>
                <w:sz w:val="16"/>
                <w:szCs w:val="16"/>
              </w:rPr>
              <w:t xml:space="preserve">W przypadku projektów generujących dochód wysokość poszczególnych wydatków kwalifikowalnych określana w sekcji G.1.2. </w:t>
            </w:r>
            <w:r w:rsidR="00291903">
              <w:rPr>
                <w:rFonts w:ascii="Arial" w:hAnsi="Arial" w:cs="Arial"/>
                <w:i/>
                <w:sz w:val="16"/>
                <w:szCs w:val="16"/>
              </w:rPr>
              <w:t xml:space="preserve"> oraz G.3.</w:t>
            </w:r>
            <w:r>
              <w:rPr>
                <w:rFonts w:ascii="Arial" w:hAnsi="Arial" w:cs="Arial"/>
                <w:i/>
                <w:sz w:val="16"/>
                <w:szCs w:val="16"/>
              </w:rPr>
              <w:t>będzie wymagała skorygowania o wskaźn</w:t>
            </w:r>
            <w:r w:rsidR="00337A0A">
              <w:rPr>
                <w:rFonts w:ascii="Arial" w:hAnsi="Arial" w:cs="Arial"/>
                <w:i/>
                <w:sz w:val="16"/>
                <w:szCs w:val="16"/>
              </w:rPr>
              <w:t>ik luki w finansowaniu</w:t>
            </w:r>
            <w:r>
              <w:rPr>
                <w:rFonts w:ascii="Arial" w:hAnsi="Arial" w:cs="Arial"/>
                <w:i/>
                <w:sz w:val="16"/>
                <w:szCs w:val="16"/>
              </w:rPr>
              <w:t>.</w:t>
            </w:r>
          </w:p>
        </w:tc>
      </w:tr>
    </w:tbl>
    <w:p w:rsidR="00630325" w:rsidRPr="001C5DDB" w:rsidRDefault="0063032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F0143A">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G.1. Koszty bezpośrednie</w:t>
            </w:r>
          </w:p>
        </w:tc>
      </w:tr>
    </w:tbl>
    <w:p w:rsidR="00FC0A89" w:rsidRPr="001C5DDB" w:rsidRDefault="00FC0A89"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1C5DDB" w:rsidTr="00F0143A">
        <w:tc>
          <w:tcPr>
            <w:tcW w:w="5000" w:type="pct"/>
          </w:tcPr>
          <w:p w:rsidR="00630325" w:rsidRDefault="00630325" w:rsidP="00AF5B4D">
            <w:pPr>
              <w:spacing w:after="0" w:line="240" w:lineRule="auto"/>
              <w:jc w:val="both"/>
              <w:rPr>
                <w:rFonts w:ascii="Arial" w:hAnsi="Arial" w:cs="Arial"/>
                <w:i/>
                <w:sz w:val="16"/>
                <w:szCs w:val="16"/>
              </w:rPr>
            </w:pPr>
            <w:r w:rsidRPr="005D0F1B">
              <w:rPr>
                <w:rFonts w:ascii="Arial" w:hAnsi="Arial" w:cs="Arial"/>
                <w:i/>
                <w:sz w:val="16"/>
                <w:szCs w:val="16"/>
              </w:rPr>
              <w:t xml:space="preserve">Koszty bezpośrednie </w:t>
            </w:r>
            <w:r w:rsidR="00AF5B4D" w:rsidRPr="005D0F1B">
              <w:rPr>
                <w:rFonts w:ascii="Arial" w:hAnsi="Arial" w:cs="Arial"/>
                <w:i/>
                <w:sz w:val="16"/>
                <w:szCs w:val="16"/>
              </w:rPr>
              <w:t xml:space="preserve">to </w:t>
            </w:r>
            <w:r w:rsidR="00AF5B4D" w:rsidRPr="005D0F1B">
              <w:rPr>
                <w:rFonts w:ascii="Arial" w:hAnsi="Arial" w:cs="Arial"/>
                <w:bCs/>
                <w:i/>
                <w:sz w:val="16"/>
                <w:szCs w:val="16"/>
              </w:rPr>
              <w:t>wydatki kwalifikowalne niezbędne do realizacji projektu związane bezpośrednio z głównym przedmiotem projektu</w:t>
            </w:r>
            <w:r w:rsidR="00790C3E" w:rsidRPr="005D0F1B">
              <w:rPr>
                <w:rFonts w:ascii="Arial" w:hAnsi="Arial" w:cs="Arial"/>
                <w:i/>
                <w:sz w:val="16"/>
                <w:szCs w:val="16"/>
              </w:rPr>
              <w:t>.</w:t>
            </w:r>
            <w:r w:rsidRPr="005D0F1B">
              <w:rPr>
                <w:rFonts w:ascii="Arial" w:hAnsi="Arial" w:cs="Arial"/>
                <w:i/>
                <w:sz w:val="16"/>
                <w:szCs w:val="16"/>
              </w:rPr>
              <w:t xml:space="preserve"> W ramach kosztów bezpośrednich wnioskodawca wykazuje rodzaje zadań, które będą realizowane w ramach projektu.</w:t>
            </w:r>
          </w:p>
          <w:p w:rsidR="008B79E6" w:rsidRDefault="008B79E6" w:rsidP="00AF5B4D">
            <w:pPr>
              <w:spacing w:after="0" w:line="240" w:lineRule="auto"/>
              <w:jc w:val="both"/>
              <w:rPr>
                <w:rFonts w:ascii="Arial" w:hAnsi="Arial" w:cs="Arial"/>
                <w:i/>
                <w:sz w:val="16"/>
                <w:szCs w:val="16"/>
              </w:rPr>
            </w:pPr>
          </w:p>
          <w:p w:rsidR="008B79E6" w:rsidRPr="005D0F1B" w:rsidRDefault="008B79E6" w:rsidP="00AF5B4D">
            <w:pPr>
              <w:spacing w:after="0" w:line="240" w:lineRule="auto"/>
              <w:jc w:val="both"/>
              <w:rPr>
                <w:rFonts w:ascii="Arial" w:hAnsi="Arial" w:cs="Arial"/>
                <w:i/>
                <w:sz w:val="16"/>
                <w:szCs w:val="16"/>
              </w:rPr>
            </w:pPr>
            <w:r w:rsidRPr="00D61EE3">
              <w:rPr>
                <w:rFonts w:ascii="Arial" w:hAnsi="Arial" w:cs="Arial"/>
                <w:i/>
                <w:sz w:val="16"/>
                <w:szCs w:val="16"/>
              </w:rPr>
              <w:t>Należy mieć na uwadze, iż wydatk</w:t>
            </w:r>
            <w:r>
              <w:rPr>
                <w:rFonts w:ascii="Arial" w:hAnsi="Arial" w:cs="Arial"/>
                <w:i/>
                <w:sz w:val="16"/>
                <w:szCs w:val="16"/>
              </w:rPr>
              <w:t>i</w:t>
            </w:r>
            <w:r w:rsidRPr="00D61EE3">
              <w:rPr>
                <w:rFonts w:ascii="Arial" w:hAnsi="Arial" w:cs="Arial"/>
                <w:i/>
                <w:sz w:val="16"/>
                <w:szCs w:val="16"/>
              </w:rPr>
              <w:t xml:space="preserve"> na</w:t>
            </w:r>
            <w:r w:rsidRPr="00D61EE3">
              <w:rPr>
                <w:rFonts w:ascii="Arial" w:hAnsi="Arial" w:cs="Arial"/>
                <w:i/>
                <w:sz w:val="12"/>
                <w:szCs w:val="16"/>
              </w:rPr>
              <w:t xml:space="preserve"> </w:t>
            </w:r>
            <w:r w:rsidRPr="00D61EE3">
              <w:rPr>
                <w:rFonts w:ascii="Arial" w:eastAsia="MyriadPro-Regular" w:hAnsi="Arial" w:cs="Arial"/>
                <w:i/>
                <w:sz w:val="16"/>
                <w:szCs w:val="20"/>
                <w:lang w:eastAsia="pl-PL"/>
              </w:rPr>
              <w:t>inwestycje w infrastrukturę drogową</w:t>
            </w:r>
            <w:r>
              <w:rPr>
                <w:rFonts w:ascii="Arial" w:eastAsia="MyriadPro-Regular" w:hAnsi="Arial" w:cs="Arial"/>
                <w:i/>
                <w:sz w:val="16"/>
                <w:szCs w:val="20"/>
                <w:lang w:eastAsia="pl-PL"/>
              </w:rPr>
              <w:t xml:space="preserve"> </w:t>
            </w:r>
            <w:r w:rsidRPr="00A92F6C">
              <w:rPr>
                <w:rFonts w:ascii="Arial" w:eastAsia="MyriadPro-Regular" w:hAnsi="Arial" w:cs="Arial"/>
                <w:i/>
                <w:sz w:val="16"/>
                <w:szCs w:val="20"/>
                <w:u w:val="single"/>
                <w:lang w:eastAsia="pl-PL"/>
              </w:rPr>
              <w:t>objęte limitem</w:t>
            </w:r>
            <w:r w:rsidRPr="00D61EE3">
              <w:rPr>
                <w:rFonts w:ascii="Arial" w:eastAsia="MyriadPro-Regular" w:hAnsi="Arial" w:cs="Arial"/>
                <w:i/>
                <w:sz w:val="16"/>
                <w:szCs w:val="20"/>
                <w:lang w:eastAsia="pl-PL"/>
              </w:rPr>
              <w:t xml:space="preserve"> należy </w:t>
            </w:r>
            <w:r>
              <w:rPr>
                <w:rFonts w:ascii="Arial" w:eastAsia="MyriadPro-Regular" w:hAnsi="Arial" w:cs="Arial"/>
                <w:i/>
                <w:sz w:val="16"/>
                <w:szCs w:val="20"/>
                <w:lang w:eastAsia="pl-PL"/>
              </w:rPr>
              <w:t xml:space="preserve">ująć w budżecie projektu jako odrębną pozycję oraz przyporządkować do </w:t>
            </w:r>
            <w:r w:rsidRPr="00D61EE3">
              <w:rPr>
                <w:rFonts w:ascii="Arial" w:eastAsia="MyriadPro-Regular" w:hAnsi="Arial" w:cs="Arial"/>
                <w:i/>
                <w:sz w:val="16"/>
                <w:szCs w:val="20"/>
                <w:lang w:eastAsia="pl-PL"/>
              </w:rPr>
              <w:t>kategori</w:t>
            </w:r>
            <w:r>
              <w:rPr>
                <w:rFonts w:ascii="Arial" w:eastAsia="MyriadPro-Regular" w:hAnsi="Arial" w:cs="Arial"/>
                <w:i/>
                <w:sz w:val="16"/>
                <w:szCs w:val="20"/>
                <w:lang w:eastAsia="pl-PL"/>
              </w:rPr>
              <w:t>i</w:t>
            </w:r>
            <w:r w:rsidRPr="00D61EE3">
              <w:rPr>
                <w:rFonts w:ascii="Arial" w:eastAsia="MyriadPro-Regular" w:hAnsi="Arial" w:cs="Arial"/>
                <w:i/>
                <w:sz w:val="16"/>
                <w:szCs w:val="20"/>
                <w:lang w:eastAsia="pl-PL"/>
              </w:rPr>
              <w:t xml:space="preserve"> koszt</w:t>
            </w:r>
            <w:r>
              <w:rPr>
                <w:rFonts w:ascii="Arial" w:eastAsia="MyriadPro-Regular" w:hAnsi="Arial" w:cs="Arial"/>
                <w:i/>
                <w:sz w:val="16"/>
                <w:szCs w:val="20"/>
                <w:lang w:eastAsia="pl-PL"/>
              </w:rPr>
              <w:t xml:space="preserve">ów </w:t>
            </w:r>
            <w:r w:rsidRPr="00D61EE3">
              <w:rPr>
                <w:rFonts w:ascii="Arial" w:eastAsia="MyriadPro-Regular" w:hAnsi="Arial" w:cs="Arial"/>
                <w:i/>
                <w:sz w:val="16"/>
                <w:szCs w:val="20"/>
                <w:lang w:eastAsia="pl-PL"/>
              </w:rPr>
              <w:t>Infrastruktura drogowa nienadająca priorytetu transportowi publicznemu.</w:t>
            </w:r>
          </w:p>
        </w:tc>
      </w:tr>
    </w:tbl>
    <w:p w:rsidR="00F347D7" w:rsidRDefault="00F347D7"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844D6A" w:rsidRPr="001C5DDB" w:rsidTr="00140A5E">
        <w:trPr>
          <w:trHeight w:val="180"/>
        </w:trPr>
        <w:tc>
          <w:tcPr>
            <w:tcW w:w="5000" w:type="pct"/>
            <w:shd w:val="pct10" w:color="auto" w:fill="auto"/>
          </w:tcPr>
          <w:p w:rsidR="00844D6A" w:rsidRPr="001C5DDB" w:rsidRDefault="00844D6A" w:rsidP="009D6ADF">
            <w:pPr>
              <w:spacing w:after="0" w:line="240" w:lineRule="auto"/>
              <w:jc w:val="both"/>
              <w:rPr>
                <w:rFonts w:ascii="Arial" w:hAnsi="Arial" w:cs="Arial"/>
                <w:i/>
                <w:sz w:val="16"/>
                <w:szCs w:val="16"/>
              </w:rPr>
            </w:pPr>
            <w:r w:rsidRPr="001C5DDB">
              <w:rPr>
                <w:rFonts w:ascii="Arial" w:hAnsi="Arial" w:cs="Arial"/>
                <w:b/>
                <w:sz w:val="16"/>
                <w:szCs w:val="16"/>
              </w:rPr>
              <w:t xml:space="preserve">G.1.1 Planowane zadania w ramach kosztów bezpośrednich i ich charakterystyka </w:t>
            </w:r>
          </w:p>
        </w:tc>
      </w:tr>
    </w:tbl>
    <w:p w:rsidR="00844D6A" w:rsidRPr="001C5DDB"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1C5DDB" w:rsidTr="00140A5E">
        <w:trPr>
          <w:trHeight w:val="180"/>
        </w:trPr>
        <w:tc>
          <w:tcPr>
            <w:tcW w:w="5000" w:type="pct"/>
            <w:gridSpan w:val="2"/>
            <w:shd w:val="pct10" w:color="auto" w:fill="auto"/>
          </w:tcPr>
          <w:p w:rsidR="00F0143A" w:rsidRPr="001C5DDB" w:rsidRDefault="009B698E" w:rsidP="00FA1E9F">
            <w:pPr>
              <w:spacing w:after="0" w:line="240" w:lineRule="auto"/>
              <w:jc w:val="both"/>
              <w:rPr>
                <w:rFonts w:ascii="Arial" w:hAnsi="Arial" w:cs="Arial"/>
                <w:b/>
                <w:sz w:val="16"/>
                <w:szCs w:val="16"/>
              </w:rPr>
            </w:pPr>
            <w:r>
              <w:rPr>
                <w:rFonts w:ascii="Arial" w:hAnsi="Arial" w:cs="Arial"/>
                <w:b/>
                <w:sz w:val="16"/>
                <w:szCs w:val="16"/>
              </w:rPr>
              <w:t>Zadanie 1</w:t>
            </w:r>
          </w:p>
        </w:tc>
      </w:tr>
      <w:tr w:rsidR="00840A64" w:rsidRPr="001C5DDB" w:rsidTr="00F0143A">
        <w:trPr>
          <w:trHeight w:val="370"/>
        </w:trPr>
        <w:tc>
          <w:tcPr>
            <w:tcW w:w="5000" w:type="pct"/>
            <w:gridSpan w:val="2"/>
          </w:tcPr>
          <w:p w:rsidR="00844D6A" w:rsidRPr="005D0F1B" w:rsidRDefault="00844D6A" w:rsidP="00FA1E9F">
            <w:pPr>
              <w:spacing w:after="0" w:line="240" w:lineRule="auto"/>
              <w:jc w:val="both"/>
              <w:rPr>
                <w:rFonts w:ascii="Arial" w:hAnsi="Arial" w:cs="Arial"/>
                <w:i/>
                <w:sz w:val="16"/>
                <w:szCs w:val="16"/>
              </w:rPr>
            </w:pPr>
            <w:r w:rsidRPr="005D0F1B">
              <w:rPr>
                <w:rFonts w:ascii="Arial" w:hAnsi="Arial" w:cs="Arial"/>
                <w:i/>
                <w:sz w:val="16"/>
                <w:szCs w:val="16"/>
              </w:rPr>
              <w:t xml:space="preserve">Poniższe pola można </w:t>
            </w:r>
            <w:r w:rsidR="00F82316" w:rsidRPr="005D0F1B">
              <w:rPr>
                <w:rFonts w:ascii="Arial" w:hAnsi="Arial" w:cs="Arial"/>
                <w:i/>
                <w:sz w:val="16"/>
                <w:szCs w:val="16"/>
              </w:rPr>
              <w:t>multiplikować</w:t>
            </w:r>
            <w:r w:rsidRPr="005D0F1B">
              <w:rPr>
                <w:rFonts w:ascii="Arial" w:hAnsi="Arial" w:cs="Arial"/>
                <w:i/>
                <w:sz w:val="16"/>
                <w:szCs w:val="16"/>
              </w:rPr>
              <w:t xml:space="preserve">  wykorzystując opcję „Dodaj zadanie”.</w:t>
            </w:r>
          </w:p>
          <w:p w:rsidR="00844D6A" w:rsidRPr="005D0F1B" w:rsidRDefault="00844D6A" w:rsidP="00FA1E9F">
            <w:pPr>
              <w:spacing w:after="0" w:line="240" w:lineRule="auto"/>
              <w:jc w:val="both"/>
              <w:rPr>
                <w:rFonts w:ascii="Arial" w:hAnsi="Arial" w:cs="Arial"/>
                <w:i/>
                <w:sz w:val="16"/>
                <w:szCs w:val="16"/>
              </w:rPr>
            </w:pPr>
          </w:p>
          <w:p w:rsidR="00840A64" w:rsidRPr="005D0F1B" w:rsidRDefault="00840A64" w:rsidP="00FA1E9F">
            <w:pPr>
              <w:spacing w:after="0" w:line="240" w:lineRule="auto"/>
              <w:jc w:val="both"/>
              <w:rPr>
                <w:rFonts w:ascii="Arial" w:hAnsi="Arial" w:cs="Arial"/>
                <w:b/>
                <w:sz w:val="16"/>
                <w:szCs w:val="16"/>
              </w:rPr>
            </w:pPr>
            <w:r w:rsidRPr="005D0F1B">
              <w:rPr>
                <w:rFonts w:ascii="Arial" w:hAnsi="Arial" w:cs="Arial"/>
                <w:i/>
                <w:sz w:val="16"/>
                <w:szCs w:val="16"/>
              </w:rPr>
              <w:t xml:space="preserve">Wnioskodawca przystępując do wypełniania harmonogramu i budżetu projektu wypełnia karty poszczególnych, zaplanowanych </w:t>
            </w:r>
            <w:r w:rsidR="005B6654" w:rsidRPr="005D0F1B">
              <w:rPr>
                <w:rFonts w:ascii="Arial" w:hAnsi="Arial" w:cs="Arial"/>
                <w:i/>
                <w:sz w:val="16"/>
                <w:szCs w:val="16"/>
              </w:rPr>
              <w:br/>
            </w:r>
            <w:r w:rsidRPr="005D0F1B">
              <w:rPr>
                <w:rFonts w:ascii="Arial" w:hAnsi="Arial" w:cs="Arial"/>
                <w:i/>
                <w:sz w:val="16"/>
                <w:szCs w:val="16"/>
              </w:rPr>
              <w:t>w ramach projektu zadań w poniżej opisanej kolejności</w:t>
            </w:r>
            <w:r w:rsidR="00726CCB" w:rsidRPr="005D0F1B">
              <w:rPr>
                <w:rFonts w:ascii="Arial" w:hAnsi="Arial" w:cs="Arial"/>
                <w:i/>
                <w:sz w:val="16"/>
                <w:szCs w:val="16"/>
              </w:rPr>
              <w:t>:</w:t>
            </w:r>
          </w:p>
        </w:tc>
      </w:tr>
      <w:tr w:rsidR="007906DD" w:rsidRPr="001C5DDB" w:rsidTr="000711ED">
        <w:tc>
          <w:tcPr>
            <w:tcW w:w="2471" w:type="pct"/>
            <w:vAlign w:val="center"/>
          </w:tcPr>
          <w:p w:rsidR="007906DD" w:rsidRPr="001C5DDB" w:rsidRDefault="007906DD" w:rsidP="000711ED">
            <w:pPr>
              <w:spacing w:after="0" w:line="240" w:lineRule="auto"/>
              <w:rPr>
                <w:rFonts w:ascii="Arial" w:hAnsi="Arial" w:cs="Arial"/>
                <w:sz w:val="16"/>
                <w:szCs w:val="16"/>
              </w:rPr>
            </w:pPr>
            <w:r w:rsidRPr="001C5DDB">
              <w:rPr>
                <w:rFonts w:ascii="Arial" w:hAnsi="Arial" w:cs="Arial"/>
                <w:sz w:val="16"/>
                <w:szCs w:val="16"/>
              </w:rPr>
              <w:t>Nazwa zadania</w:t>
            </w:r>
          </w:p>
        </w:tc>
        <w:tc>
          <w:tcPr>
            <w:tcW w:w="2529" w:type="pct"/>
          </w:tcPr>
          <w:p w:rsidR="00840A64" w:rsidRPr="005D0F1B" w:rsidRDefault="00840A64" w:rsidP="00FA1E9F">
            <w:pPr>
              <w:spacing w:after="0" w:line="240" w:lineRule="auto"/>
              <w:jc w:val="both"/>
              <w:rPr>
                <w:rFonts w:ascii="Arial" w:hAnsi="Arial" w:cs="Arial"/>
                <w:i/>
                <w:sz w:val="16"/>
                <w:szCs w:val="16"/>
              </w:rPr>
            </w:pPr>
            <w:r w:rsidRPr="005D0F1B">
              <w:rPr>
                <w:rFonts w:ascii="Arial" w:hAnsi="Arial" w:cs="Arial"/>
                <w:i/>
                <w:sz w:val="16"/>
                <w:szCs w:val="16"/>
              </w:rPr>
              <w:t>(maksymalnie 600 znaków)</w:t>
            </w:r>
          </w:p>
          <w:p w:rsidR="007906DD" w:rsidRPr="005D0F1B" w:rsidRDefault="00840A64" w:rsidP="00FA1E9F">
            <w:pPr>
              <w:spacing w:after="0" w:line="240" w:lineRule="auto"/>
              <w:jc w:val="both"/>
              <w:rPr>
                <w:rFonts w:ascii="Arial" w:hAnsi="Arial" w:cs="Arial"/>
                <w:i/>
                <w:sz w:val="16"/>
                <w:szCs w:val="16"/>
              </w:rPr>
            </w:pPr>
            <w:r w:rsidRPr="005D0F1B">
              <w:rPr>
                <w:rFonts w:ascii="Arial" w:hAnsi="Arial" w:cs="Arial"/>
                <w:i/>
                <w:sz w:val="16"/>
                <w:szCs w:val="16"/>
              </w:rPr>
              <w:t>N</w:t>
            </w:r>
            <w:r w:rsidR="007906DD" w:rsidRPr="005D0F1B">
              <w:rPr>
                <w:rFonts w:ascii="Arial" w:hAnsi="Arial" w:cs="Arial"/>
                <w:i/>
                <w:sz w:val="16"/>
                <w:szCs w:val="16"/>
              </w:rPr>
              <w:t>ależy wskazać nazwę zadania</w:t>
            </w:r>
            <w:r w:rsidRPr="005D0F1B">
              <w:rPr>
                <w:rFonts w:ascii="Arial" w:hAnsi="Arial" w:cs="Arial"/>
                <w:i/>
                <w:sz w:val="16"/>
                <w:szCs w:val="16"/>
              </w:rPr>
              <w:t>.</w:t>
            </w:r>
          </w:p>
        </w:tc>
      </w:tr>
      <w:tr w:rsidR="007906DD" w:rsidRPr="001C5DDB" w:rsidTr="000711ED">
        <w:tc>
          <w:tcPr>
            <w:tcW w:w="2471" w:type="pct"/>
            <w:vAlign w:val="center"/>
          </w:tcPr>
          <w:p w:rsidR="007906DD" w:rsidRPr="001C5DDB" w:rsidRDefault="009B698E" w:rsidP="000711ED">
            <w:pPr>
              <w:spacing w:after="0" w:line="240" w:lineRule="auto"/>
              <w:rPr>
                <w:rFonts w:ascii="Arial" w:hAnsi="Arial" w:cs="Arial"/>
                <w:sz w:val="16"/>
                <w:szCs w:val="16"/>
              </w:rPr>
            </w:pPr>
            <w:r>
              <w:rPr>
                <w:rFonts w:ascii="Arial" w:hAnsi="Arial" w:cs="Arial"/>
                <w:sz w:val="16"/>
                <w:szCs w:val="16"/>
              </w:rPr>
              <w:t>Kwartał</w:t>
            </w:r>
            <w:r w:rsidR="007906DD" w:rsidRPr="001C5DDB">
              <w:rPr>
                <w:rFonts w:ascii="Arial" w:hAnsi="Arial" w:cs="Arial"/>
                <w:sz w:val="16"/>
                <w:szCs w:val="16"/>
              </w:rPr>
              <w:t xml:space="preserve"> rozpoczęcia zadania</w:t>
            </w:r>
          </w:p>
        </w:tc>
        <w:tc>
          <w:tcPr>
            <w:tcW w:w="2529" w:type="pct"/>
          </w:tcPr>
          <w:p w:rsidR="00126DDD" w:rsidRDefault="00840A64" w:rsidP="00FA1E9F">
            <w:pPr>
              <w:spacing w:after="0" w:line="240" w:lineRule="auto"/>
              <w:jc w:val="both"/>
              <w:rPr>
                <w:rFonts w:ascii="Arial" w:hAnsi="Arial" w:cs="Arial"/>
                <w:i/>
                <w:sz w:val="16"/>
                <w:szCs w:val="16"/>
              </w:rPr>
            </w:pPr>
            <w:r w:rsidRPr="005D0F1B">
              <w:rPr>
                <w:rFonts w:ascii="Arial" w:hAnsi="Arial" w:cs="Arial"/>
                <w:i/>
                <w:sz w:val="16"/>
                <w:szCs w:val="16"/>
              </w:rPr>
              <w:t>Z</w:t>
            </w:r>
            <w:r w:rsidR="007906DD" w:rsidRPr="005D0F1B">
              <w:rPr>
                <w:rFonts w:ascii="Arial" w:hAnsi="Arial" w:cs="Arial"/>
                <w:i/>
                <w:sz w:val="16"/>
                <w:szCs w:val="16"/>
              </w:rPr>
              <w:t xml:space="preserve"> listy rozwijanej </w:t>
            </w:r>
            <w:r w:rsidRPr="005D0F1B">
              <w:rPr>
                <w:rFonts w:ascii="Arial" w:hAnsi="Arial" w:cs="Arial"/>
                <w:i/>
                <w:sz w:val="16"/>
                <w:szCs w:val="16"/>
              </w:rPr>
              <w:t xml:space="preserve">należy wybrać kwartał, w którym </w:t>
            </w:r>
            <w:r w:rsidR="00E327F2" w:rsidRPr="005D0F1B">
              <w:rPr>
                <w:rFonts w:ascii="Arial" w:hAnsi="Arial" w:cs="Arial"/>
                <w:i/>
                <w:sz w:val="16"/>
                <w:szCs w:val="16"/>
              </w:rPr>
              <w:t>w</w:t>
            </w:r>
            <w:r w:rsidRPr="005D0F1B">
              <w:rPr>
                <w:rFonts w:ascii="Arial" w:hAnsi="Arial" w:cs="Arial"/>
                <w:i/>
                <w:sz w:val="16"/>
                <w:szCs w:val="16"/>
              </w:rPr>
              <w:t>nioskodawca zamierza rozpocząć realizację zadania.</w:t>
            </w:r>
            <w:r w:rsidR="00FB6A42" w:rsidRPr="005D0F1B">
              <w:rPr>
                <w:rFonts w:ascii="Arial" w:hAnsi="Arial" w:cs="Arial"/>
                <w:i/>
                <w:sz w:val="16"/>
                <w:szCs w:val="16"/>
              </w:rPr>
              <w:t xml:space="preserve"> System automatycznie generuje do wyboru jedynie kwartały wynikające z okresu realizacji projektu wskazanego w sekcji A.1.</w:t>
            </w:r>
          </w:p>
          <w:p w:rsidR="00126DDD" w:rsidRPr="005D0F1B" w:rsidRDefault="00126DDD" w:rsidP="00FA1E9F">
            <w:pPr>
              <w:spacing w:after="0" w:line="240" w:lineRule="auto"/>
              <w:jc w:val="both"/>
              <w:rPr>
                <w:rFonts w:ascii="Arial" w:hAnsi="Arial" w:cs="Arial"/>
                <w:i/>
                <w:sz w:val="16"/>
                <w:szCs w:val="16"/>
              </w:rPr>
            </w:pPr>
            <w:r>
              <w:rPr>
                <w:rFonts w:ascii="Arial" w:hAnsi="Arial" w:cs="Arial"/>
                <w:i/>
                <w:sz w:val="16"/>
                <w:szCs w:val="16"/>
              </w:rPr>
              <w:t>W związku z powyższym zadania obejmujące wydatki kwalifikowalne poniesione przed rozpoczęciem realizacji projektu należy przyporządkować do pierwszego kwartału realizacji projektu.</w:t>
            </w:r>
          </w:p>
        </w:tc>
      </w:tr>
      <w:tr w:rsidR="007906DD" w:rsidRPr="001C5DDB" w:rsidTr="000711ED">
        <w:tc>
          <w:tcPr>
            <w:tcW w:w="2471" w:type="pct"/>
            <w:vAlign w:val="center"/>
          </w:tcPr>
          <w:p w:rsidR="007906DD" w:rsidRPr="001C5DDB" w:rsidRDefault="009B698E" w:rsidP="000711ED">
            <w:pPr>
              <w:spacing w:after="0" w:line="240" w:lineRule="auto"/>
              <w:rPr>
                <w:rFonts w:ascii="Arial" w:hAnsi="Arial" w:cs="Arial"/>
                <w:sz w:val="16"/>
                <w:szCs w:val="16"/>
              </w:rPr>
            </w:pPr>
            <w:r>
              <w:rPr>
                <w:rFonts w:ascii="Arial" w:hAnsi="Arial" w:cs="Arial"/>
                <w:sz w:val="16"/>
                <w:szCs w:val="16"/>
              </w:rPr>
              <w:t>Kwartał</w:t>
            </w:r>
            <w:r w:rsidR="007906DD" w:rsidRPr="001C5DDB">
              <w:rPr>
                <w:rFonts w:ascii="Arial" w:hAnsi="Arial" w:cs="Arial"/>
                <w:sz w:val="16"/>
                <w:szCs w:val="16"/>
              </w:rPr>
              <w:t xml:space="preserve"> zakończenia zadania</w:t>
            </w:r>
          </w:p>
        </w:tc>
        <w:tc>
          <w:tcPr>
            <w:tcW w:w="2529" w:type="pct"/>
          </w:tcPr>
          <w:p w:rsidR="007906DD" w:rsidRPr="005D0F1B" w:rsidRDefault="00726CCB" w:rsidP="00FA1E9F">
            <w:pPr>
              <w:spacing w:after="0" w:line="240" w:lineRule="auto"/>
              <w:jc w:val="both"/>
              <w:rPr>
                <w:rFonts w:ascii="Arial" w:hAnsi="Arial" w:cs="Arial"/>
                <w:i/>
                <w:sz w:val="16"/>
                <w:szCs w:val="16"/>
              </w:rPr>
            </w:pPr>
            <w:r w:rsidRPr="005D0F1B">
              <w:rPr>
                <w:rFonts w:ascii="Arial" w:hAnsi="Arial" w:cs="Arial"/>
                <w:i/>
                <w:sz w:val="16"/>
                <w:szCs w:val="16"/>
              </w:rPr>
              <w:t>Z listy rozwijanej n</w:t>
            </w:r>
            <w:r w:rsidR="00913C69" w:rsidRPr="005D0F1B">
              <w:rPr>
                <w:rFonts w:ascii="Arial" w:hAnsi="Arial" w:cs="Arial"/>
                <w:i/>
                <w:sz w:val="16"/>
                <w:szCs w:val="16"/>
              </w:rPr>
              <w:t>ależy wybrać kwartał, w którym w</w:t>
            </w:r>
            <w:r w:rsidRPr="005D0F1B">
              <w:rPr>
                <w:rFonts w:ascii="Arial" w:hAnsi="Arial" w:cs="Arial"/>
                <w:i/>
                <w:sz w:val="16"/>
                <w:szCs w:val="16"/>
              </w:rPr>
              <w:t>nioskodawca zamierza zakończyć realizację zadania.</w:t>
            </w:r>
            <w:r w:rsidR="00FB6A42" w:rsidRPr="005D0F1B">
              <w:rPr>
                <w:rFonts w:ascii="Arial" w:hAnsi="Arial" w:cs="Arial"/>
                <w:i/>
                <w:sz w:val="16"/>
                <w:szCs w:val="16"/>
              </w:rPr>
              <w:t xml:space="preserve"> System automatycznie generuje do wyboru jedynie kwartały wynikające z okresu realizacji projektu wskazanego w sekcji A.1.</w:t>
            </w:r>
          </w:p>
        </w:tc>
      </w:tr>
      <w:tr w:rsidR="00D87B99" w:rsidRPr="001C5DDB" w:rsidTr="00F0143A">
        <w:tc>
          <w:tcPr>
            <w:tcW w:w="5000" w:type="pct"/>
            <w:gridSpan w:val="2"/>
          </w:tcPr>
          <w:p w:rsidR="00D87B99" w:rsidRPr="00726CCB" w:rsidRDefault="00D87B99" w:rsidP="00FA1E9F">
            <w:pPr>
              <w:spacing w:after="0" w:line="240" w:lineRule="auto"/>
              <w:jc w:val="center"/>
              <w:rPr>
                <w:rFonts w:ascii="Arial" w:hAnsi="Arial" w:cs="Arial"/>
                <w:b/>
                <w:i/>
                <w:sz w:val="16"/>
                <w:szCs w:val="16"/>
              </w:rPr>
            </w:pPr>
            <w:r w:rsidRPr="00726CCB">
              <w:rPr>
                <w:rFonts w:ascii="Arial" w:hAnsi="Arial" w:cs="Arial"/>
                <w:b/>
                <w:i/>
                <w:sz w:val="16"/>
                <w:szCs w:val="16"/>
              </w:rPr>
              <w:t>UWAGA: Zmiana dat realizacji zadania usunie harmonogramy wydatków z kolejnej podsekcji.</w:t>
            </w:r>
          </w:p>
        </w:tc>
      </w:tr>
      <w:tr w:rsidR="007906DD" w:rsidRPr="001C5DDB" w:rsidTr="000711ED">
        <w:tc>
          <w:tcPr>
            <w:tcW w:w="2471" w:type="pct"/>
            <w:vAlign w:val="center"/>
          </w:tcPr>
          <w:p w:rsidR="007906DD" w:rsidRPr="001C5DDB" w:rsidRDefault="00D87B99" w:rsidP="000711ED">
            <w:pPr>
              <w:spacing w:after="0" w:line="240" w:lineRule="auto"/>
              <w:rPr>
                <w:rFonts w:ascii="Arial" w:hAnsi="Arial" w:cs="Arial"/>
                <w:sz w:val="16"/>
                <w:szCs w:val="16"/>
              </w:rPr>
            </w:pPr>
            <w:r w:rsidRPr="001C5DDB">
              <w:rPr>
                <w:rFonts w:ascii="Arial" w:hAnsi="Arial" w:cs="Arial"/>
                <w:sz w:val="16"/>
                <w:szCs w:val="16"/>
              </w:rPr>
              <w:t>Opis zadania</w:t>
            </w:r>
          </w:p>
        </w:tc>
        <w:tc>
          <w:tcPr>
            <w:tcW w:w="2529" w:type="pct"/>
          </w:tcPr>
          <w:p w:rsidR="00726CCB" w:rsidRPr="005D0F1B" w:rsidRDefault="00726CCB" w:rsidP="00FA1E9F">
            <w:pPr>
              <w:spacing w:after="0" w:line="240" w:lineRule="auto"/>
              <w:jc w:val="both"/>
              <w:rPr>
                <w:rFonts w:ascii="Arial" w:hAnsi="Arial" w:cs="Arial"/>
                <w:i/>
                <w:sz w:val="16"/>
                <w:szCs w:val="16"/>
              </w:rPr>
            </w:pPr>
            <w:r w:rsidRPr="005D0F1B">
              <w:rPr>
                <w:rFonts w:ascii="Arial" w:hAnsi="Arial" w:cs="Arial"/>
                <w:i/>
                <w:sz w:val="16"/>
                <w:szCs w:val="16"/>
              </w:rPr>
              <w:t>(maksymalnie 3000 znaków)</w:t>
            </w:r>
          </w:p>
          <w:p w:rsidR="007906DD" w:rsidRPr="005D0F1B" w:rsidRDefault="00726CCB" w:rsidP="00F70588">
            <w:pPr>
              <w:spacing w:after="0" w:line="240" w:lineRule="auto"/>
              <w:jc w:val="both"/>
              <w:rPr>
                <w:rFonts w:ascii="Arial" w:hAnsi="Arial" w:cs="Arial"/>
                <w:i/>
                <w:sz w:val="16"/>
                <w:szCs w:val="16"/>
              </w:rPr>
            </w:pPr>
            <w:r w:rsidRPr="005D0F1B">
              <w:rPr>
                <w:rFonts w:ascii="Arial" w:hAnsi="Arial" w:cs="Arial"/>
                <w:i/>
                <w:sz w:val="16"/>
                <w:szCs w:val="16"/>
              </w:rPr>
              <w:t xml:space="preserve">Należy opisać działania zaplanowane </w:t>
            </w:r>
            <w:r w:rsidR="00D87B99" w:rsidRPr="005D0F1B">
              <w:rPr>
                <w:rFonts w:ascii="Arial" w:hAnsi="Arial" w:cs="Arial"/>
                <w:i/>
                <w:sz w:val="16"/>
                <w:szCs w:val="16"/>
              </w:rPr>
              <w:t>do rea</w:t>
            </w:r>
            <w:r w:rsidRPr="005D0F1B">
              <w:rPr>
                <w:rFonts w:ascii="Arial" w:hAnsi="Arial" w:cs="Arial"/>
                <w:i/>
                <w:sz w:val="16"/>
                <w:szCs w:val="16"/>
              </w:rPr>
              <w:t>lizacji w ramach danego zadani</w:t>
            </w:r>
            <w:r w:rsidR="00FB6A42" w:rsidRPr="005D0F1B">
              <w:rPr>
                <w:rFonts w:ascii="Arial" w:hAnsi="Arial" w:cs="Arial"/>
                <w:i/>
                <w:sz w:val="16"/>
                <w:szCs w:val="16"/>
              </w:rPr>
              <w:t>a</w:t>
            </w:r>
            <w:r w:rsidR="00F70588" w:rsidRPr="005D0F1B">
              <w:rPr>
                <w:rFonts w:ascii="Arial" w:hAnsi="Arial" w:cs="Arial"/>
                <w:i/>
                <w:sz w:val="16"/>
                <w:szCs w:val="16"/>
              </w:rPr>
              <w:t>.</w:t>
            </w:r>
          </w:p>
        </w:tc>
      </w:tr>
      <w:tr w:rsidR="00D87B99" w:rsidRPr="001C5DDB" w:rsidTr="0072569E">
        <w:tc>
          <w:tcPr>
            <w:tcW w:w="2471" w:type="pct"/>
            <w:tcBorders>
              <w:bottom w:val="single" w:sz="4" w:space="0" w:color="auto"/>
            </w:tcBorders>
            <w:vAlign w:val="center"/>
          </w:tcPr>
          <w:p w:rsidR="00D87B99" w:rsidRPr="001C5DDB" w:rsidRDefault="00AB4642" w:rsidP="000711ED">
            <w:pPr>
              <w:spacing w:after="0" w:line="240" w:lineRule="auto"/>
              <w:rPr>
                <w:rFonts w:ascii="Arial" w:hAnsi="Arial" w:cs="Arial"/>
                <w:sz w:val="16"/>
                <w:szCs w:val="16"/>
              </w:rPr>
            </w:pPr>
            <w:r>
              <w:rPr>
                <w:rFonts w:ascii="Arial" w:hAnsi="Arial" w:cs="Arial"/>
                <w:sz w:val="16"/>
                <w:szCs w:val="16"/>
              </w:rPr>
              <w:t>Główny</w:t>
            </w:r>
            <w:r w:rsidRPr="001C5DDB">
              <w:rPr>
                <w:rFonts w:ascii="Arial" w:hAnsi="Arial" w:cs="Arial"/>
                <w:sz w:val="16"/>
                <w:szCs w:val="16"/>
              </w:rPr>
              <w:t xml:space="preserve"> </w:t>
            </w:r>
            <w:r w:rsidR="00D87B99" w:rsidRPr="001C5DDB">
              <w:rPr>
                <w:rFonts w:ascii="Arial" w:hAnsi="Arial" w:cs="Arial"/>
                <w:sz w:val="16"/>
                <w:szCs w:val="16"/>
              </w:rPr>
              <w:t>wskaźnik pr</w:t>
            </w:r>
            <w:r w:rsidR="001675A8">
              <w:rPr>
                <w:rFonts w:ascii="Arial" w:hAnsi="Arial" w:cs="Arial"/>
                <w:sz w:val="16"/>
                <w:szCs w:val="16"/>
              </w:rPr>
              <w:t xml:space="preserve">ojektu, dla osiągnięcia którego </w:t>
            </w:r>
            <w:r w:rsidR="00D87B99" w:rsidRPr="001C5DDB">
              <w:rPr>
                <w:rFonts w:ascii="Arial" w:hAnsi="Arial" w:cs="Arial"/>
                <w:sz w:val="16"/>
                <w:szCs w:val="16"/>
              </w:rPr>
              <w:t>realizowane jest zadanie</w:t>
            </w:r>
          </w:p>
        </w:tc>
        <w:tc>
          <w:tcPr>
            <w:tcW w:w="2529" w:type="pct"/>
            <w:tcBorders>
              <w:bottom w:val="single" w:sz="4" w:space="0" w:color="auto"/>
            </w:tcBorders>
          </w:tcPr>
          <w:p w:rsidR="00D87B99" w:rsidRPr="00126DDD" w:rsidRDefault="008B7878" w:rsidP="000711ED">
            <w:pPr>
              <w:spacing w:after="0" w:line="240" w:lineRule="auto"/>
              <w:jc w:val="both"/>
              <w:rPr>
                <w:rFonts w:ascii="Arial" w:hAnsi="Arial" w:cs="Arial"/>
                <w:i/>
                <w:sz w:val="16"/>
                <w:szCs w:val="16"/>
              </w:rPr>
            </w:pPr>
            <w:r w:rsidRPr="00126DDD">
              <w:rPr>
                <w:rFonts w:ascii="Arial" w:hAnsi="Arial" w:cs="Arial"/>
                <w:i/>
                <w:sz w:val="16"/>
                <w:szCs w:val="16"/>
              </w:rPr>
              <w:t>Z listy rozwijanej należy wybrać „Zadanie ogólne”.</w:t>
            </w:r>
          </w:p>
        </w:tc>
      </w:tr>
      <w:tr w:rsidR="00D87B99" w:rsidRPr="001C5DDB" w:rsidTr="0072569E">
        <w:tc>
          <w:tcPr>
            <w:tcW w:w="2471" w:type="pct"/>
            <w:vAlign w:val="center"/>
          </w:tcPr>
          <w:p w:rsidR="00D87B99" w:rsidRPr="001C5DDB" w:rsidRDefault="00D87B99" w:rsidP="000711ED">
            <w:pPr>
              <w:spacing w:after="0" w:line="240" w:lineRule="auto"/>
              <w:rPr>
                <w:rFonts w:ascii="Arial" w:hAnsi="Arial" w:cs="Arial"/>
                <w:sz w:val="16"/>
                <w:szCs w:val="16"/>
              </w:rPr>
            </w:pPr>
            <w:r w:rsidRPr="001C5DDB">
              <w:rPr>
                <w:rFonts w:ascii="Arial" w:hAnsi="Arial" w:cs="Arial"/>
                <w:sz w:val="16"/>
                <w:szCs w:val="16"/>
              </w:rPr>
              <w:t>Wydatki rzeczywiście ponoszone</w:t>
            </w:r>
          </w:p>
        </w:tc>
        <w:tc>
          <w:tcPr>
            <w:tcW w:w="2529" w:type="pct"/>
            <w:vAlign w:val="center"/>
          </w:tcPr>
          <w:p w:rsidR="00790C3E" w:rsidRPr="00790C3E" w:rsidRDefault="00790C3E" w:rsidP="00790C3E">
            <w:pPr>
              <w:spacing w:after="0" w:line="240" w:lineRule="auto"/>
              <w:jc w:val="both"/>
              <w:rPr>
                <w:rFonts w:ascii="Arial" w:hAnsi="Arial" w:cs="Arial"/>
                <w:i/>
                <w:sz w:val="16"/>
                <w:szCs w:val="16"/>
              </w:rPr>
            </w:pPr>
            <w:r w:rsidRPr="00790C3E">
              <w:rPr>
                <w:rFonts w:ascii="Arial" w:hAnsi="Arial" w:cs="Arial"/>
                <w:i/>
                <w:sz w:val="16"/>
                <w:szCs w:val="16"/>
              </w:rPr>
              <w:t>Należy zaznaczyć odpowiedź „Tak”</w:t>
            </w:r>
          </w:p>
          <w:p w:rsidR="00790C3E" w:rsidRPr="00790C3E" w:rsidRDefault="00790C3E" w:rsidP="00790C3E">
            <w:pPr>
              <w:spacing w:after="0" w:line="240" w:lineRule="auto"/>
              <w:jc w:val="both"/>
              <w:rPr>
                <w:rFonts w:ascii="Arial" w:hAnsi="Arial" w:cs="Arial"/>
                <w:i/>
                <w:sz w:val="16"/>
                <w:szCs w:val="16"/>
              </w:rPr>
            </w:pPr>
            <w:r w:rsidRPr="00790C3E">
              <w:rPr>
                <w:rFonts w:ascii="Arial" w:hAnsi="Arial" w:cs="Arial"/>
                <w:i/>
                <w:sz w:val="16"/>
                <w:szCs w:val="16"/>
              </w:rPr>
              <w:t xml:space="preserve">W ramach </w:t>
            </w:r>
            <w:r>
              <w:rPr>
                <w:rFonts w:ascii="Arial" w:hAnsi="Arial" w:cs="Arial"/>
                <w:i/>
                <w:sz w:val="16"/>
                <w:szCs w:val="16"/>
              </w:rPr>
              <w:t>D</w:t>
            </w:r>
            <w:r w:rsidRPr="00790C3E">
              <w:rPr>
                <w:rFonts w:ascii="Arial" w:hAnsi="Arial" w:cs="Arial"/>
                <w:i/>
                <w:sz w:val="16"/>
                <w:szCs w:val="16"/>
              </w:rPr>
              <w:t>ziałania 2.</w:t>
            </w:r>
            <w:r w:rsidR="00C14700">
              <w:rPr>
                <w:rFonts w:ascii="Arial" w:hAnsi="Arial" w:cs="Arial"/>
                <w:i/>
                <w:sz w:val="16"/>
                <w:szCs w:val="16"/>
              </w:rPr>
              <w:t>3</w:t>
            </w:r>
            <w:r w:rsidRPr="00790C3E">
              <w:rPr>
                <w:rFonts w:ascii="Arial" w:hAnsi="Arial" w:cs="Arial"/>
                <w:i/>
                <w:sz w:val="16"/>
                <w:szCs w:val="16"/>
              </w:rPr>
              <w:t xml:space="preserve"> niniejszego </w:t>
            </w:r>
            <w:r w:rsidR="00336D45">
              <w:rPr>
                <w:rFonts w:ascii="Arial" w:hAnsi="Arial" w:cs="Arial"/>
                <w:i/>
                <w:sz w:val="16"/>
                <w:szCs w:val="16"/>
              </w:rPr>
              <w:t>naboru</w:t>
            </w:r>
            <w:r w:rsidRPr="00790C3E">
              <w:rPr>
                <w:rFonts w:ascii="Arial" w:hAnsi="Arial" w:cs="Arial"/>
                <w:i/>
                <w:sz w:val="16"/>
                <w:szCs w:val="16"/>
              </w:rPr>
              <w:t xml:space="preserve"> nie ma możliwości rozliczania wydatków bezpośrednich </w:t>
            </w:r>
            <w:r w:rsidR="003E3B1B">
              <w:rPr>
                <w:rFonts w:ascii="Arial" w:hAnsi="Arial" w:cs="Arial"/>
                <w:i/>
                <w:sz w:val="16"/>
                <w:szCs w:val="16"/>
              </w:rPr>
              <w:t>z użyciem</w:t>
            </w:r>
            <w:r w:rsidR="008035A8">
              <w:rPr>
                <w:rFonts w:ascii="Arial" w:hAnsi="Arial" w:cs="Arial"/>
                <w:i/>
                <w:sz w:val="16"/>
                <w:szCs w:val="16"/>
              </w:rPr>
              <w:t xml:space="preserve"> stawki ryczałtowej.</w:t>
            </w:r>
          </w:p>
          <w:p w:rsidR="00D87B99" w:rsidRPr="0072569E" w:rsidRDefault="00970EC6" w:rsidP="0012156E">
            <w:pPr>
              <w:pStyle w:val="Akapitzlist"/>
              <w:numPr>
                <w:ilvl w:val="0"/>
                <w:numId w:val="50"/>
              </w:numPr>
              <w:spacing w:after="0" w:line="240" w:lineRule="auto"/>
              <w:rPr>
                <w:rFonts w:ascii="Arial" w:hAnsi="Arial" w:cs="Arial"/>
                <w:sz w:val="16"/>
                <w:szCs w:val="16"/>
              </w:rPr>
            </w:pPr>
            <w:r w:rsidRPr="001C5DDB">
              <w:rPr>
                <w:rFonts w:ascii="Arial" w:hAnsi="Arial" w:cs="Arial"/>
                <w:sz w:val="16"/>
                <w:szCs w:val="16"/>
              </w:rPr>
              <w:t>Tak</w:t>
            </w:r>
            <w:r w:rsidRPr="001C5DDB">
              <w:rPr>
                <w:rFonts w:ascii="Arial" w:hAnsi="Arial" w:cs="Arial"/>
                <w:i/>
                <w:sz w:val="16"/>
                <w:szCs w:val="16"/>
              </w:rPr>
              <w:t xml:space="preserve"> </w:t>
            </w:r>
          </w:p>
          <w:p w:rsidR="006F7E51" w:rsidRPr="0072569E" w:rsidRDefault="0072569E" w:rsidP="0012156E">
            <w:pPr>
              <w:pStyle w:val="Akapitzlist"/>
              <w:numPr>
                <w:ilvl w:val="0"/>
                <w:numId w:val="50"/>
              </w:numPr>
              <w:spacing w:after="0" w:line="240" w:lineRule="auto"/>
              <w:rPr>
                <w:rFonts w:ascii="Arial" w:hAnsi="Arial" w:cs="Arial"/>
                <w:sz w:val="16"/>
                <w:szCs w:val="16"/>
              </w:rPr>
            </w:pPr>
            <w:r>
              <w:rPr>
                <w:rFonts w:ascii="Arial" w:hAnsi="Arial" w:cs="Arial"/>
                <w:sz w:val="16"/>
                <w:szCs w:val="16"/>
              </w:rPr>
              <w:t>Nie</w:t>
            </w:r>
          </w:p>
        </w:tc>
      </w:tr>
      <w:tr w:rsidR="0072569E" w:rsidRPr="001C5DDB" w:rsidTr="00790C3E">
        <w:trPr>
          <w:trHeight w:val="1438"/>
        </w:trPr>
        <w:tc>
          <w:tcPr>
            <w:tcW w:w="2471" w:type="pct"/>
            <w:vAlign w:val="center"/>
          </w:tcPr>
          <w:p w:rsidR="0072569E" w:rsidRPr="001C5DDB" w:rsidRDefault="0072569E" w:rsidP="000711ED">
            <w:pPr>
              <w:spacing w:after="0" w:line="240" w:lineRule="auto"/>
              <w:rPr>
                <w:rFonts w:ascii="Arial" w:hAnsi="Arial" w:cs="Arial"/>
                <w:sz w:val="16"/>
                <w:szCs w:val="16"/>
              </w:rPr>
            </w:pPr>
            <w:r w:rsidRPr="0072569E">
              <w:rPr>
                <w:rFonts w:ascii="Arial" w:hAnsi="Arial" w:cs="Arial"/>
                <w:sz w:val="16"/>
                <w:szCs w:val="16"/>
              </w:rPr>
              <w:t>Wydatki rozliczane ryczałtowo</w:t>
            </w:r>
          </w:p>
        </w:tc>
        <w:tc>
          <w:tcPr>
            <w:tcW w:w="2529" w:type="pct"/>
            <w:vAlign w:val="center"/>
          </w:tcPr>
          <w:p w:rsidR="00790C3E" w:rsidRPr="00790C3E" w:rsidRDefault="00790C3E" w:rsidP="00790C3E">
            <w:pPr>
              <w:pStyle w:val="Default"/>
              <w:jc w:val="both"/>
              <w:rPr>
                <w:rFonts w:ascii="Arial" w:hAnsi="Arial" w:cs="Arial"/>
                <w:sz w:val="16"/>
                <w:szCs w:val="16"/>
              </w:rPr>
            </w:pPr>
            <w:r w:rsidRPr="00790C3E">
              <w:rPr>
                <w:rFonts w:ascii="Arial" w:hAnsi="Arial" w:cs="Arial"/>
                <w:i/>
                <w:iCs/>
                <w:sz w:val="16"/>
                <w:szCs w:val="16"/>
              </w:rPr>
              <w:t xml:space="preserve">Odpowiedź „Nie” zaznacza się automatycznie, jeżeli zaznaczono odpowiedź „Tak” w polu „Wydatki rzeczywiście ponoszone”. </w:t>
            </w:r>
          </w:p>
          <w:p w:rsidR="00790C3E" w:rsidRPr="00790C3E" w:rsidRDefault="00790C3E" w:rsidP="00E4759A">
            <w:pPr>
              <w:spacing w:after="0" w:line="240" w:lineRule="auto"/>
              <w:jc w:val="both"/>
              <w:rPr>
                <w:rFonts w:ascii="Arial" w:hAnsi="Arial" w:cs="Arial"/>
                <w:sz w:val="16"/>
                <w:szCs w:val="16"/>
              </w:rPr>
            </w:pPr>
            <w:r w:rsidRPr="00790C3E">
              <w:rPr>
                <w:rFonts w:ascii="Arial" w:hAnsi="Arial" w:cs="Arial"/>
                <w:i/>
                <w:iCs/>
                <w:sz w:val="16"/>
                <w:szCs w:val="16"/>
              </w:rPr>
              <w:t>W ramach Działania 2.</w:t>
            </w:r>
            <w:r w:rsidR="0050076E">
              <w:rPr>
                <w:rFonts w:ascii="Arial" w:hAnsi="Arial" w:cs="Arial"/>
                <w:i/>
                <w:iCs/>
                <w:sz w:val="16"/>
                <w:szCs w:val="16"/>
              </w:rPr>
              <w:t>3</w:t>
            </w:r>
            <w:r w:rsidRPr="00790C3E">
              <w:rPr>
                <w:rFonts w:ascii="Arial" w:hAnsi="Arial" w:cs="Arial"/>
                <w:i/>
                <w:iCs/>
                <w:sz w:val="16"/>
                <w:szCs w:val="16"/>
              </w:rPr>
              <w:t xml:space="preserve"> niniejszego </w:t>
            </w:r>
            <w:r w:rsidR="00336D45">
              <w:rPr>
                <w:rFonts w:ascii="Arial" w:hAnsi="Arial" w:cs="Arial"/>
                <w:i/>
                <w:iCs/>
                <w:sz w:val="16"/>
                <w:szCs w:val="16"/>
              </w:rPr>
              <w:t>naboru</w:t>
            </w:r>
            <w:r w:rsidRPr="00790C3E">
              <w:rPr>
                <w:rFonts w:ascii="Arial" w:hAnsi="Arial" w:cs="Arial"/>
                <w:i/>
                <w:iCs/>
                <w:sz w:val="16"/>
                <w:szCs w:val="16"/>
              </w:rPr>
              <w:t xml:space="preserve"> nie ma możliwości rozliczania wydatków bezpośrednich </w:t>
            </w:r>
            <w:r w:rsidR="00E745CB">
              <w:rPr>
                <w:rFonts w:ascii="Arial" w:hAnsi="Arial" w:cs="Arial"/>
                <w:i/>
                <w:iCs/>
                <w:sz w:val="16"/>
                <w:szCs w:val="16"/>
              </w:rPr>
              <w:t>z użyciem</w:t>
            </w:r>
            <w:r w:rsidR="008035A8">
              <w:rPr>
                <w:rFonts w:ascii="Arial" w:hAnsi="Arial" w:cs="Arial"/>
                <w:i/>
                <w:iCs/>
                <w:sz w:val="16"/>
                <w:szCs w:val="16"/>
              </w:rPr>
              <w:t xml:space="preserve"> stawki ryczałtowej.</w:t>
            </w:r>
          </w:p>
          <w:p w:rsidR="0072569E" w:rsidRPr="0072569E" w:rsidRDefault="0072569E" w:rsidP="0012156E">
            <w:pPr>
              <w:pStyle w:val="Akapitzlist"/>
              <w:numPr>
                <w:ilvl w:val="0"/>
                <w:numId w:val="50"/>
              </w:numPr>
              <w:spacing w:after="0" w:line="240" w:lineRule="auto"/>
              <w:rPr>
                <w:rFonts w:ascii="Arial" w:hAnsi="Arial" w:cs="Arial"/>
                <w:sz w:val="16"/>
                <w:szCs w:val="16"/>
              </w:rPr>
            </w:pPr>
            <w:r w:rsidRPr="0072569E">
              <w:rPr>
                <w:rFonts w:ascii="Arial" w:hAnsi="Arial" w:cs="Arial"/>
                <w:sz w:val="16"/>
                <w:szCs w:val="16"/>
              </w:rPr>
              <w:t>Tak</w:t>
            </w:r>
            <w:r w:rsidRPr="0072569E">
              <w:rPr>
                <w:rFonts w:ascii="Arial" w:hAnsi="Arial" w:cs="Arial"/>
                <w:i/>
                <w:sz w:val="16"/>
                <w:szCs w:val="16"/>
              </w:rPr>
              <w:t xml:space="preserve"> </w:t>
            </w:r>
          </w:p>
          <w:p w:rsidR="0072569E" w:rsidRPr="001C5DDB" w:rsidRDefault="0072569E" w:rsidP="0012156E">
            <w:pPr>
              <w:pStyle w:val="Akapitzlist"/>
              <w:numPr>
                <w:ilvl w:val="0"/>
                <w:numId w:val="50"/>
              </w:numPr>
              <w:spacing w:after="0" w:line="240" w:lineRule="auto"/>
              <w:rPr>
                <w:rFonts w:ascii="Arial" w:hAnsi="Arial" w:cs="Arial"/>
                <w:sz w:val="16"/>
                <w:szCs w:val="16"/>
              </w:rPr>
            </w:pPr>
            <w:r w:rsidRPr="0072569E">
              <w:rPr>
                <w:rFonts w:ascii="Arial" w:hAnsi="Arial" w:cs="Arial"/>
                <w:sz w:val="16"/>
                <w:szCs w:val="16"/>
              </w:rPr>
              <w:t>Nie</w:t>
            </w:r>
          </w:p>
        </w:tc>
      </w:tr>
    </w:tbl>
    <w:p w:rsidR="00A6355F" w:rsidRDefault="00A6355F"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844D6A" w:rsidTr="00140A5E">
        <w:tc>
          <w:tcPr>
            <w:tcW w:w="5000" w:type="pct"/>
            <w:shd w:val="pct10" w:color="auto" w:fill="auto"/>
          </w:tcPr>
          <w:p w:rsidR="00844D6A" w:rsidRPr="001C5DDB" w:rsidRDefault="00844D6A" w:rsidP="00F82316">
            <w:pPr>
              <w:spacing w:after="0" w:line="240" w:lineRule="auto"/>
              <w:jc w:val="both"/>
              <w:rPr>
                <w:rFonts w:ascii="Arial" w:hAnsi="Arial" w:cs="Arial"/>
                <w:sz w:val="16"/>
                <w:szCs w:val="16"/>
              </w:rPr>
            </w:pPr>
            <w:r w:rsidRPr="001C5DDB">
              <w:rPr>
                <w:rFonts w:ascii="Arial" w:hAnsi="Arial" w:cs="Arial"/>
                <w:b/>
                <w:sz w:val="16"/>
                <w:szCs w:val="16"/>
              </w:rPr>
              <w:t>G.1.2. Planowane wydatki</w:t>
            </w:r>
            <w:r w:rsidR="00F82316">
              <w:rPr>
                <w:rFonts w:ascii="Arial" w:hAnsi="Arial" w:cs="Arial"/>
                <w:b/>
                <w:sz w:val="16"/>
                <w:szCs w:val="16"/>
              </w:rPr>
              <w:t xml:space="preserve"> w ramach kosztów bezpośrednich</w:t>
            </w:r>
          </w:p>
        </w:tc>
      </w:tr>
    </w:tbl>
    <w:p w:rsidR="00844D6A"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44D6A" w:rsidRPr="00844D6A" w:rsidTr="009D6ADF">
        <w:tc>
          <w:tcPr>
            <w:tcW w:w="2471" w:type="pct"/>
            <w:vAlign w:val="center"/>
          </w:tcPr>
          <w:p w:rsidR="00844D6A" w:rsidRPr="00E32A35" w:rsidRDefault="00844D6A" w:rsidP="00844D6A">
            <w:pPr>
              <w:spacing w:after="0" w:line="240" w:lineRule="auto"/>
              <w:jc w:val="both"/>
              <w:rPr>
                <w:rFonts w:ascii="Arial" w:hAnsi="Arial" w:cs="Arial"/>
                <w:b/>
                <w:sz w:val="16"/>
                <w:szCs w:val="16"/>
              </w:rPr>
            </w:pPr>
            <w:r w:rsidRPr="00E32A35">
              <w:rPr>
                <w:rFonts w:ascii="Arial" w:hAnsi="Arial" w:cs="Arial"/>
                <w:sz w:val="16"/>
                <w:szCs w:val="16"/>
              </w:rPr>
              <w:t>Wybierz zadanie</w:t>
            </w:r>
          </w:p>
        </w:tc>
        <w:tc>
          <w:tcPr>
            <w:tcW w:w="2529" w:type="pct"/>
            <w:vAlign w:val="center"/>
          </w:tcPr>
          <w:p w:rsidR="00844D6A" w:rsidRPr="00E32A35" w:rsidRDefault="00844D6A" w:rsidP="00844D6A">
            <w:pPr>
              <w:spacing w:after="0" w:line="240" w:lineRule="auto"/>
              <w:jc w:val="both"/>
              <w:rPr>
                <w:rFonts w:ascii="Arial" w:hAnsi="Arial" w:cs="Arial"/>
                <w:i/>
                <w:sz w:val="16"/>
                <w:szCs w:val="16"/>
              </w:rPr>
            </w:pPr>
            <w:r w:rsidRPr="00E32A35">
              <w:rPr>
                <w:rFonts w:ascii="Arial" w:hAnsi="Arial" w:cs="Arial"/>
                <w:i/>
                <w:sz w:val="16"/>
                <w:szCs w:val="16"/>
              </w:rPr>
              <w:t xml:space="preserve">Z listy rozwijanej należy wybrać właściwe zadanie utworzone </w:t>
            </w:r>
            <w:r w:rsidR="009B698E" w:rsidRPr="00E32A35">
              <w:rPr>
                <w:rFonts w:ascii="Arial" w:hAnsi="Arial" w:cs="Arial"/>
                <w:i/>
                <w:sz w:val="16"/>
                <w:szCs w:val="16"/>
              </w:rPr>
              <w:br/>
            </w:r>
            <w:r w:rsidRPr="00E32A35">
              <w:rPr>
                <w:rFonts w:ascii="Arial" w:hAnsi="Arial" w:cs="Arial"/>
                <w:i/>
                <w:sz w:val="16"/>
                <w:szCs w:val="16"/>
              </w:rPr>
              <w:t>w sekcji  G.1.1.</w:t>
            </w:r>
          </w:p>
        </w:tc>
      </w:tr>
    </w:tbl>
    <w:p w:rsidR="00844D6A" w:rsidRPr="001C5DDB"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1C5DDB" w:rsidTr="00140A5E">
        <w:trPr>
          <w:trHeight w:val="190"/>
        </w:trPr>
        <w:tc>
          <w:tcPr>
            <w:tcW w:w="5000" w:type="pct"/>
            <w:gridSpan w:val="2"/>
            <w:shd w:val="pct10" w:color="auto" w:fill="auto"/>
          </w:tcPr>
          <w:p w:rsidR="00F0143A" w:rsidRPr="001C5DDB" w:rsidRDefault="00F0143A" w:rsidP="00C46775">
            <w:pPr>
              <w:spacing w:after="0" w:line="240" w:lineRule="auto"/>
              <w:jc w:val="both"/>
              <w:rPr>
                <w:rFonts w:ascii="Arial" w:hAnsi="Arial" w:cs="Arial"/>
                <w:b/>
                <w:sz w:val="16"/>
                <w:szCs w:val="16"/>
              </w:rPr>
            </w:pPr>
            <w:r>
              <w:rPr>
                <w:rFonts w:ascii="Arial" w:hAnsi="Arial" w:cs="Arial"/>
                <w:b/>
                <w:sz w:val="16"/>
                <w:szCs w:val="16"/>
              </w:rPr>
              <w:t>Karta wydatku</w:t>
            </w:r>
            <w:r w:rsidR="00C46775">
              <w:rPr>
                <w:rFonts w:ascii="Arial" w:hAnsi="Arial" w:cs="Arial"/>
                <w:b/>
                <w:sz w:val="16"/>
                <w:szCs w:val="16"/>
              </w:rPr>
              <w:t xml:space="preserve"> </w:t>
            </w:r>
            <w:r w:rsidR="00C46775" w:rsidRPr="00844D6A">
              <w:rPr>
                <w:rFonts w:ascii="Arial" w:hAnsi="Arial" w:cs="Arial"/>
                <w:b/>
                <w:sz w:val="16"/>
                <w:szCs w:val="16"/>
              </w:rPr>
              <w:t xml:space="preserve">dla kosztów bezpośrednich </w:t>
            </w:r>
            <w:r w:rsidR="00C46775">
              <w:rPr>
                <w:rFonts w:ascii="Arial" w:hAnsi="Arial" w:cs="Arial"/>
                <w:b/>
                <w:sz w:val="16"/>
                <w:szCs w:val="16"/>
              </w:rPr>
              <w:t>rzeczywiście ponoszonych</w:t>
            </w:r>
          </w:p>
        </w:tc>
      </w:tr>
      <w:tr w:rsidR="00840A64" w:rsidRPr="001C5DDB" w:rsidTr="00E32A35">
        <w:trPr>
          <w:trHeight w:val="360"/>
        </w:trPr>
        <w:tc>
          <w:tcPr>
            <w:tcW w:w="5000" w:type="pct"/>
            <w:gridSpan w:val="2"/>
            <w:shd w:val="clear" w:color="auto" w:fill="auto"/>
            <w:vAlign w:val="center"/>
          </w:tcPr>
          <w:p w:rsidR="00844D6A" w:rsidRPr="00E32A35" w:rsidRDefault="00844D6A" w:rsidP="0072569E">
            <w:pPr>
              <w:spacing w:after="0" w:line="240" w:lineRule="auto"/>
              <w:rPr>
                <w:rFonts w:ascii="Arial" w:hAnsi="Arial" w:cs="Arial"/>
                <w:i/>
                <w:sz w:val="16"/>
                <w:szCs w:val="16"/>
              </w:rPr>
            </w:pPr>
            <w:r w:rsidRPr="00E32A35">
              <w:rPr>
                <w:rFonts w:ascii="Arial" w:hAnsi="Arial" w:cs="Arial"/>
                <w:i/>
                <w:sz w:val="16"/>
                <w:szCs w:val="16"/>
              </w:rPr>
              <w:t xml:space="preserve">Poniższe pola można </w:t>
            </w:r>
            <w:r w:rsidR="00F82316" w:rsidRPr="00E32A35">
              <w:rPr>
                <w:rFonts w:ascii="Arial" w:hAnsi="Arial" w:cs="Arial"/>
                <w:i/>
                <w:sz w:val="16"/>
                <w:szCs w:val="16"/>
              </w:rPr>
              <w:t>multiplikować</w:t>
            </w:r>
            <w:r w:rsidRPr="00E32A35">
              <w:rPr>
                <w:rFonts w:ascii="Arial" w:hAnsi="Arial" w:cs="Arial"/>
                <w:i/>
                <w:sz w:val="16"/>
                <w:szCs w:val="16"/>
              </w:rPr>
              <w:t xml:space="preserve">  wykorzystując opcję „Dodaj wydatek”.</w:t>
            </w:r>
          </w:p>
          <w:p w:rsidR="00844D6A" w:rsidRPr="00E32A35" w:rsidRDefault="00844D6A" w:rsidP="0072569E">
            <w:pPr>
              <w:spacing w:after="0" w:line="240" w:lineRule="auto"/>
              <w:rPr>
                <w:rFonts w:ascii="Arial" w:hAnsi="Arial" w:cs="Arial"/>
                <w:i/>
                <w:sz w:val="16"/>
                <w:szCs w:val="16"/>
              </w:rPr>
            </w:pPr>
          </w:p>
          <w:p w:rsidR="00840A64" w:rsidRPr="00E32A35" w:rsidRDefault="00F0143A" w:rsidP="009B698E">
            <w:pPr>
              <w:spacing w:after="0" w:line="240" w:lineRule="auto"/>
              <w:jc w:val="both"/>
              <w:rPr>
                <w:rFonts w:ascii="Arial" w:hAnsi="Arial" w:cs="Arial"/>
                <w:b/>
                <w:sz w:val="16"/>
                <w:szCs w:val="16"/>
              </w:rPr>
            </w:pPr>
            <w:r w:rsidRPr="00E32A35">
              <w:rPr>
                <w:rFonts w:ascii="Arial" w:hAnsi="Arial" w:cs="Arial"/>
                <w:i/>
                <w:sz w:val="16"/>
                <w:szCs w:val="16"/>
              </w:rPr>
              <w:t>W</w:t>
            </w:r>
            <w:r w:rsidR="00840A64" w:rsidRPr="00E32A35">
              <w:rPr>
                <w:rFonts w:ascii="Arial" w:hAnsi="Arial" w:cs="Arial"/>
                <w:i/>
                <w:sz w:val="16"/>
                <w:szCs w:val="16"/>
              </w:rPr>
              <w:t xml:space="preserve"> kartach poszczególnych wydatków należy wskazać cechy charakterystyczne dla poszczególnych wydatków, z uwzględnieniem poniżej wskazanych właściwości.</w:t>
            </w:r>
          </w:p>
        </w:tc>
      </w:tr>
      <w:tr w:rsidR="00D87B99" w:rsidRPr="001C5DDB" w:rsidTr="0072569E">
        <w:trPr>
          <w:trHeight w:val="340"/>
        </w:trPr>
        <w:tc>
          <w:tcPr>
            <w:tcW w:w="2471" w:type="pct"/>
            <w:vAlign w:val="center"/>
          </w:tcPr>
          <w:p w:rsidR="00D87B99" w:rsidRPr="001C5DDB" w:rsidRDefault="00D87B99" w:rsidP="0072569E">
            <w:pPr>
              <w:spacing w:after="0" w:line="240" w:lineRule="auto"/>
              <w:rPr>
                <w:rFonts w:ascii="Arial" w:hAnsi="Arial" w:cs="Arial"/>
                <w:sz w:val="16"/>
                <w:szCs w:val="16"/>
              </w:rPr>
            </w:pPr>
            <w:r w:rsidRPr="001C5DDB">
              <w:rPr>
                <w:rFonts w:ascii="Arial" w:hAnsi="Arial" w:cs="Arial"/>
                <w:sz w:val="16"/>
                <w:szCs w:val="16"/>
              </w:rPr>
              <w:t>Podmiot realizujący wydatek</w:t>
            </w:r>
          </w:p>
        </w:tc>
        <w:tc>
          <w:tcPr>
            <w:tcW w:w="2529" w:type="pct"/>
            <w:vAlign w:val="center"/>
          </w:tcPr>
          <w:p w:rsidR="00D87B99" w:rsidRPr="00E32A35" w:rsidRDefault="00844D6A" w:rsidP="009B698E">
            <w:pPr>
              <w:spacing w:after="0" w:line="240" w:lineRule="auto"/>
              <w:jc w:val="both"/>
              <w:rPr>
                <w:rFonts w:ascii="Arial" w:hAnsi="Arial" w:cs="Arial"/>
                <w:i/>
                <w:sz w:val="16"/>
                <w:szCs w:val="16"/>
              </w:rPr>
            </w:pPr>
            <w:r w:rsidRPr="00E32A35">
              <w:rPr>
                <w:rFonts w:ascii="Arial" w:hAnsi="Arial" w:cs="Arial"/>
                <w:i/>
                <w:sz w:val="16"/>
                <w:szCs w:val="16"/>
              </w:rPr>
              <w:t>Z listy rozwijanej należy wybrać podmiot, który będzie ponosił dany wydatek.</w:t>
            </w:r>
          </w:p>
        </w:tc>
      </w:tr>
      <w:tr w:rsidR="00D87B99" w:rsidRPr="001C5DDB" w:rsidTr="0072569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Nazwa wydatku</w:t>
            </w:r>
          </w:p>
        </w:tc>
        <w:tc>
          <w:tcPr>
            <w:tcW w:w="2529" w:type="pct"/>
            <w:vAlign w:val="center"/>
          </w:tcPr>
          <w:p w:rsidR="00D87B99" w:rsidRPr="00E32A35" w:rsidRDefault="00726CCB" w:rsidP="009B698E">
            <w:pPr>
              <w:spacing w:after="0" w:line="240" w:lineRule="auto"/>
              <w:jc w:val="both"/>
              <w:rPr>
                <w:rFonts w:ascii="Arial" w:hAnsi="Arial" w:cs="Arial"/>
                <w:i/>
                <w:sz w:val="16"/>
                <w:szCs w:val="16"/>
              </w:rPr>
            </w:pPr>
            <w:r w:rsidRPr="00E32A35">
              <w:rPr>
                <w:rFonts w:ascii="Arial" w:hAnsi="Arial" w:cs="Arial"/>
                <w:i/>
                <w:sz w:val="16"/>
                <w:szCs w:val="16"/>
              </w:rPr>
              <w:t>N</w:t>
            </w:r>
            <w:r w:rsidR="00477B39" w:rsidRPr="00E32A35">
              <w:rPr>
                <w:rFonts w:ascii="Arial" w:hAnsi="Arial" w:cs="Arial"/>
                <w:i/>
                <w:sz w:val="16"/>
                <w:szCs w:val="16"/>
              </w:rPr>
              <w:t>ależy wskazać nazwę zaplanowanego wydatku.</w:t>
            </w:r>
          </w:p>
        </w:tc>
      </w:tr>
      <w:tr w:rsidR="00D87B99" w:rsidRPr="001C5DDB" w:rsidTr="0072569E">
        <w:trPr>
          <w:trHeight w:val="557"/>
        </w:trPr>
        <w:tc>
          <w:tcPr>
            <w:tcW w:w="2471" w:type="pct"/>
            <w:vAlign w:val="center"/>
          </w:tcPr>
          <w:p w:rsidR="00D87B99" w:rsidRPr="001C5DDB" w:rsidRDefault="007025EA" w:rsidP="0072569E">
            <w:pPr>
              <w:spacing w:after="0" w:line="240" w:lineRule="auto"/>
              <w:rPr>
                <w:rFonts w:ascii="Arial" w:hAnsi="Arial" w:cs="Arial"/>
                <w:sz w:val="16"/>
                <w:szCs w:val="16"/>
              </w:rPr>
            </w:pPr>
            <w:r>
              <w:rPr>
                <w:rFonts w:ascii="Arial" w:hAnsi="Arial" w:cs="Arial"/>
                <w:sz w:val="16"/>
                <w:szCs w:val="16"/>
              </w:rPr>
              <w:lastRenderedPageBreak/>
              <w:t>Kategoria kosztu</w:t>
            </w:r>
          </w:p>
        </w:tc>
        <w:tc>
          <w:tcPr>
            <w:tcW w:w="2529" w:type="pct"/>
            <w:vAlign w:val="center"/>
          </w:tcPr>
          <w:p w:rsidR="00FB6A42" w:rsidRPr="00E32A35" w:rsidRDefault="00FB6A42" w:rsidP="009B698E">
            <w:pPr>
              <w:spacing w:after="0" w:line="240" w:lineRule="auto"/>
              <w:jc w:val="both"/>
              <w:rPr>
                <w:rFonts w:ascii="Arial" w:hAnsi="Arial" w:cs="Arial"/>
                <w:i/>
                <w:sz w:val="16"/>
                <w:szCs w:val="16"/>
              </w:rPr>
            </w:pPr>
            <w:r w:rsidRPr="00E32A35">
              <w:rPr>
                <w:rFonts w:ascii="Arial" w:hAnsi="Arial" w:cs="Arial"/>
                <w:i/>
                <w:sz w:val="16"/>
                <w:szCs w:val="16"/>
              </w:rPr>
              <w:t>Kategorie kosztów mają na celu grupowanie wydatków tego samego rodzaju.</w:t>
            </w:r>
          </w:p>
          <w:p w:rsidR="00D87B99" w:rsidRPr="00E32A35" w:rsidRDefault="007025EA" w:rsidP="009B698E">
            <w:pPr>
              <w:spacing w:after="0" w:line="240" w:lineRule="auto"/>
              <w:jc w:val="both"/>
              <w:rPr>
                <w:rFonts w:ascii="Arial" w:hAnsi="Arial" w:cs="Arial"/>
                <w:i/>
                <w:sz w:val="16"/>
                <w:szCs w:val="16"/>
              </w:rPr>
            </w:pPr>
            <w:r w:rsidRPr="00E32A35">
              <w:rPr>
                <w:rFonts w:ascii="Arial" w:hAnsi="Arial" w:cs="Arial"/>
                <w:i/>
                <w:sz w:val="16"/>
                <w:szCs w:val="16"/>
              </w:rPr>
              <w:t>Z</w:t>
            </w:r>
            <w:r w:rsidR="00477B39" w:rsidRPr="00E32A35">
              <w:rPr>
                <w:rFonts w:ascii="Arial" w:hAnsi="Arial" w:cs="Arial"/>
                <w:i/>
                <w:sz w:val="16"/>
                <w:szCs w:val="16"/>
              </w:rPr>
              <w:t xml:space="preserve"> listy rozwijanej</w:t>
            </w:r>
            <w:r w:rsidRPr="00E32A35">
              <w:rPr>
                <w:rFonts w:ascii="Arial" w:hAnsi="Arial" w:cs="Arial"/>
                <w:i/>
                <w:sz w:val="16"/>
                <w:szCs w:val="16"/>
              </w:rPr>
              <w:t xml:space="preserve"> należy wybrać właściwą dla </w:t>
            </w:r>
            <w:r w:rsidR="00FB6A42" w:rsidRPr="00E32A35">
              <w:rPr>
                <w:rFonts w:ascii="Arial" w:hAnsi="Arial" w:cs="Arial"/>
                <w:i/>
                <w:sz w:val="16"/>
                <w:szCs w:val="16"/>
              </w:rPr>
              <w:t>danego wydatku kategorię kosztu, tj.:</w:t>
            </w:r>
          </w:p>
          <w:p w:rsidR="00AA75A6"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Dokumentacja projektu;</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Nieruchomości niezabudowane;</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Nieruchomości zabudowane;</w:t>
            </w:r>
          </w:p>
          <w:p w:rsidR="00B04CF9" w:rsidRDefault="00AA75A6" w:rsidP="00B04CF9">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Roboty i materiały budowlane (</w:t>
            </w:r>
            <w:r w:rsidR="00B04CF9" w:rsidRPr="00E32A35">
              <w:rPr>
                <w:rFonts w:ascii="Arial" w:hAnsi="Arial" w:cs="Arial"/>
                <w:i/>
                <w:sz w:val="16"/>
                <w:szCs w:val="16"/>
              </w:rPr>
              <w:t>kategoria dotyczy wydatków związanych z</w:t>
            </w:r>
            <w:r w:rsidR="00B04CF9">
              <w:rPr>
                <w:rFonts w:ascii="Arial" w:hAnsi="Arial" w:cs="Arial"/>
                <w:i/>
                <w:sz w:val="16"/>
                <w:szCs w:val="16"/>
              </w:rPr>
              <w:t>:</w:t>
            </w:r>
          </w:p>
          <w:p w:rsidR="00B04CF9" w:rsidRDefault="00B04CF9" w:rsidP="00FD1EE5">
            <w:pPr>
              <w:pStyle w:val="Akapitzlist"/>
              <w:numPr>
                <w:ilvl w:val="0"/>
                <w:numId w:val="86"/>
              </w:numPr>
              <w:spacing w:after="0" w:line="240" w:lineRule="auto"/>
              <w:ind w:left="585" w:hanging="283"/>
              <w:jc w:val="both"/>
              <w:rPr>
                <w:rFonts w:ascii="Arial" w:hAnsi="Arial" w:cs="Arial"/>
                <w:i/>
                <w:sz w:val="16"/>
                <w:szCs w:val="16"/>
              </w:rPr>
            </w:pPr>
            <w:r w:rsidRPr="00E32A35">
              <w:rPr>
                <w:rFonts w:ascii="Arial" w:hAnsi="Arial" w:cs="Arial"/>
                <w:i/>
                <w:sz w:val="16"/>
                <w:szCs w:val="16"/>
              </w:rPr>
              <w:t>przygotowaniem inwestycji do realizacji</w:t>
            </w:r>
            <w:r>
              <w:rPr>
                <w:rFonts w:ascii="Arial" w:hAnsi="Arial" w:cs="Arial"/>
                <w:i/>
                <w:sz w:val="16"/>
                <w:szCs w:val="16"/>
              </w:rPr>
              <w:t>,</w:t>
            </w:r>
          </w:p>
          <w:p w:rsidR="00B04CF9" w:rsidRDefault="00B04CF9" w:rsidP="00FD1EE5">
            <w:pPr>
              <w:pStyle w:val="Akapitzlist"/>
              <w:numPr>
                <w:ilvl w:val="0"/>
                <w:numId w:val="86"/>
              </w:numPr>
              <w:spacing w:after="0" w:line="240" w:lineRule="auto"/>
              <w:ind w:left="585" w:hanging="283"/>
              <w:jc w:val="both"/>
              <w:rPr>
                <w:rFonts w:ascii="Arial" w:hAnsi="Arial" w:cs="Arial"/>
                <w:i/>
                <w:sz w:val="16"/>
                <w:szCs w:val="16"/>
              </w:rPr>
            </w:pPr>
            <w:r>
              <w:rPr>
                <w:rFonts w:ascii="Arial" w:hAnsi="Arial" w:cs="Arial"/>
                <w:i/>
                <w:sz w:val="16"/>
                <w:szCs w:val="16"/>
              </w:rPr>
              <w:t>z</w:t>
            </w:r>
            <w:r w:rsidRPr="00E32A35">
              <w:rPr>
                <w:rFonts w:ascii="Arial" w:hAnsi="Arial" w:cs="Arial"/>
                <w:i/>
                <w:sz w:val="16"/>
                <w:szCs w:val="16"/>
              </w:rPr>
              <w:t>akupem robót i materiałów budowlanych oraz innych usług z nimi związanych</w:t>
            </w:r>
            <w:r>
              <w:rPr>
                <w:rFonts w:ascii="Arial" w:hAnsi="Arial" w:cs="Arial"/>
                <w:i/>
                <w:sz w:val="16"/>
                <w:szCs w:val="16"/>
              </w:rPr>
              <w:t xml:space="preserve">, </w:t>
            </w:r>
          </w:p>
          <w:p w:rsidR="00AA75A6" w:rsidRPr="00B04CF9" w:rsidRDefault="00B04CF9" w:rsidP="00FD1EE5">
            <w:pPr>
              <w:pStyle w:val="Akapitzlist"/>
              <w:numPr>
                <w:ilvl w:val="0"/>
                <w:numId w:val="86"/>
              </w:numPr>
              <w:spacing w:after="0" w:line="240" w:lineRule="auto"/>
              <w:ind w:left="585" w:hanging="283"/>
              <w:jc w:val="both"/>
              <w:rPr>
                <w:rFonts w:ascii="Arial" w:hAnsi="Arial" w:cs="Arial"/>
                <w:i/>
                <w:sz w:val="16"/>
                <w:szCs w:val="16"/>
              </w:rPr>
            </w:pPr>
            <w:r>
              <w:rPr>
                <w:rFonts w:ascii="Arial" w:hAnsi="Arial" w:cs="Arial"/>
                <w:i/>
                <w:sz w:val="16"/>
                <w:szCs w:val="16"/>
              </w:rPr>
              <w:t>infrastrukturą drogową nadającą priorytet transportowi publicznemu</w:t>
            </w:r>
            <w:r w:rsidRPr="00E32A35">
              <w:rPr>
                <w:rFonts w:ascii="Arial" w:hAnsi="Arial" w:cs="Arial"/>
                <w:i/>
                <w:sz w:val="16"/>
                <w:szCs w:val="16"/>
              </w:rPr>
              <w:t>);</w:t>
            </w:r>
          </w:p>
          <w:p w:rsidR="00AA75A6" w:rsidRPr="000456F3" w:rsidRDefault="00AA75A6" w:rsidP="000456F3">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Nabycie środków trwałyc</w:t>
            </w:r>
            <w:r w:rsidRPr="000456F3">
              <w:rPr>
                <w:rFonts w:ascii="Arial" w:hAnsi="Arial" w:cs="Arial"/>
                <w:i/>
                <w:sz w:val="16"/>
                <w:szCs w:val="16"/>
              </w:rPr>
              <w:t>h;</w:t>
            </w:r>
          </w:p>
          <w:p w:rsidR="00AA75A6" w:rsidRPr="00C533BF" w:rsidRDefault="00AA75A6" w:rsidP="00AA75A6">
            <w:pPr>
              <w:pStyle w:val="Akapitzlist"/>
              <w:numPr>
                <w:ilvl w:val="0"/>
                <w:numId w:val="51"/>
              </w:numPr>
              <w:spacing w:after="0" w:line="240" w:lineRule="auto"/>
              <w:ind w:left="302" w:hanging="284"/>
              <w:jc w:val="both"/>
              <w:rPr>
                <w:rFonts w:ascii="Arial" w:hAnsi="Arial" w:cs="Arial"/>
                <w:i/>
                <w:sz w:val="16"/>
                <w:szCs w:val="16"/>
              </w:rPr>
            </w:pPr>
            <w:r>
              <w:rPr>
                <w:rFonts w:ascii="Arial" w:eastAsia="MyriadPro-Regular" w:hAnsi="Arial" w:cs="Arial"/>
                <w:i/>
                <w:sz w:val="16"/>
                <w:szCs w:val="20"/>
                <w:lang w:eastAsia="pl-PL"/>
              </w:rPr>
              <w:t>I</w:t>
            </w:r>
            <w:r w:rsidRPr="00C533BF">
              <w:rPr>
                <w:rFonts w:ascii="Arial" w:eastAsia="MyriadPro-Regular" w:hAnsi="Arial" w:cs="Arial"/>
                <w:i/>
                <w:sz w:val="16"/>
                <w:szCs w:val="20"/>
                <w:lang w:eastAsia="pl-PL"/>
              </w:rPr>
              <w:t>nfrastruktur</w:t>
            </w:r>
            <w:r>
              <w:rPr>
                <w:rFonts w:ascii="Arial" w:eastAsia="MyriadPro-Regular" w:hAnsi="Arial" w:cs="Arial"/>
                <w:i/>
                <w:sz w:val="16"/>
                <w:szCs w:val="20"/>
                <w:lang w:eastAsia="pl-PL"/>
              </w:rPr>
              <w:t>a</w:t>
            </w:r>
            <w:r w:rsidRPr="00C533BF">
              <w:rPr>
                <w:rFonts w:ascii="Arial" w:eastAsia="MyriadPro-Regular" w:hAnsi="Arial" w:cs="Arial"/>
                <w:i/>
                <w:sz w:val="16"/>
                <w:szCs w:val="20"/>
                <w:lang w:eastAsia="pl-PL"/>
              </w:rPr>
              <w:t xml:space="preserve"> drogow</w:t>
            </w:r>
            <w:r>
              <w:rPr>
                <w:rFonts w:ascii="Arial" w:eastAsia="MyriadPro-Regular" w:hAnsi="Arial" w:cs="Arial"/>
                <w:i/>
                <w:sz w:val="16"/>
                <w:szCs w:val="20"/>
                <w:lang w:eastAsia="pl-PL"/>
              </w:rPr>
              <w:t>a</w:t>
            </w:r>
            <w:r w:rsidRPr="00C533BF">
              <w:rPr>
                <w:rFonts w:ascii="Arial" w:eastAsia="MyriadPro-Regular" w:hAnsi="Arial" w:cs="Arial"/>
                <w:i/>
                <w:sz w:val="16"/>
                <w:szCs w:val="20"/>
                <w:lang w:eastAsia="pl-PL"/>
              </w:rPr>
              <w:t xml:space="preserve"> nienadając</w:t>
            </w:r>
            <w:r>
              <w:rPr>
                <w:rFonts w:ascii="Arial" w:eastAsia="MyriadPro-Regular" w:hAnsi="Arial" w:cs="Arial"/>
                <w:i/>
                <w:sz w:val="16"/>
                <w:szCs w:val="20"/>
                <w:lang w:eastAsia="pl-PL"/>
              </w:rPr>
              <w:t>a</w:t>
            </w:r>
            <w:r w:rsidRPr="00C533BF">
              <w:rPr>
                <w:rFonts w:ascii="Arial" w:eastAsia="MyriadPro-Regular" w:hAnsi="Arial" w:cs="Arial"/>
                <w:i/>
                <w:sz w:val="16"/>
                <w:szCs w:val="20"/>
                <w:lang w:eastAsia="pl-PL"/>
              </w:rPr>
              <w:t xml:space="preserve"> priorytetu transportowi publicznemu;</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Wartości niematerialne i prawne;</w:t>
            </w:r>
          </w:p>
          <w:p w:rsidR="00AA75A6"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Leasing finansowy</w:t>
            </w:r>
            <w:r>
              <w:rPr>
                <w:rFonts w:ascii="Arial" w:hAnsi="Arial" w:cs="Arial"/>
                <w:i/>
                <w:sz w:val="16"/>
                <w:szCs w:val="16"/>
              </w:rPr>
              <w:t>;</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Nadzór;</w:t>
            </w:r>
          </w:p>
          <w:p w:rsidR="00AA75A6"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Doradztwo;</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Podatki i opłaty;</w:t>
            </w:r>
          </w:p>
          <w:p w:rsidR="00AA75A6" w:rsidRDefault="00AA75A6" w:rsidP="00AA75A6">
            <w:pPr>
              <w:pStyle w:val="Akapitzlist"/>
              <w:numPr>
                <w:ilvl w:val="0"/>
                <w:numId w:val="51"/>
              </w:numPr>
              <w:spacing w:after="0" w:line="240" w:lineRule="auto"/>
              <w:ind w:left="302" w:hanging="284"/>
              <w:jc w:val="both"/>
              <w:rPr>
                <w:rFonts w:ascii="Arial" w:hAnsi="Arial" w:cs="Arial"/>
                <w:i/>
                <w:sz w:val="16"/>
                <w:szCs w:val="16"/>
              </w:rPr>
            </w:pPr>
            <w:r>
              <w:rPr>
                <w:rFonts w:ascii="Arial" w:hAnsi="Arial" w:cs="Arial"/>
                <w:i/>
                <w:sz w:val="16"/>
                <w:szCs w:val="16"/>
              </w:rPr>
              <w:t>Usługi szkoleniowe;</w:t>
            </w:r>
          </w:p>
          <w:p w:rsidR="00034448"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Promocja projektu</w:t>
            </w:r>
            <w:r>
              <w:rPr>
                <w:rFonts w:ascii="Arial" w:hAnsi="Arial" w:cs="Arial"/>
                <w:i/>
                <w:sz w:val="16"/>
                <w:szCs w:val="16"/>
              </w:rPr>
              <w:t>.</w:t>
            </w:r>
          </w:p>
        </w:tc>
      </w:tr>
      <w:tr w:rsidR="00D87B99" w:rsidRPr="001C5DDB" w:rsidTr="0072569E">
        <w:tc>
          <w:tcPr>
            <w:tcW w:w="2471" w:type="pct"/>
            <w:vAlign w:val="center"/>
          </w:tcPr>
          <w:p w:rsidR="00D87B99" w:rsidRPr="001C5DDB" w:rsidRDefault="00477B39" w:rsidP="0072569E">
            <w:pPr>
              <w:spacing w:after="0" w:line="240" w:lineRule="auto"/>
              <w:rPr>
                <w:rFonts w:ascii="Arial" w:hAnsi="Arial" w:cs="Arial"/>
                <w:b/>
                <w:sz w:val="16"/>
                <w:szCs w:val="16"/>
              </w:rPr>
            </w:pPr>
            <w:r w:rsidRPr="001C5DDB">
              <w:rPr>
                <w:rFonts w:ascii="Arial" w:hAnsi="Arial" w:cs="Arial"/>
                <w:sz w:val="16"/>
                <w:szCs w:val="16"/>
              </w:rPr>
              <w:t xml:space="preserve">Rodzaj pomocy publicznej lub de </w:t>
            </w:r>
            <w:proofErr w:type="spellStart"/>
            <w:r w:rsidRPr="001C5DDB">
              <w:rPr>
                <w:rFonts w:ascii="Arial" w:hAnsi="Arial" w:cs="Arial"/>
                <w:sz w:val="16"/>
                <w:szCs w:val="16"/>
              </w:rPr>
              <w:t>minimis</w:t>
            </w:r>
            <w:proofErr w:type="spellEnd"/>
          </w:p>
        </w:tc>
        <w:tc>
          <w:tcPr>
            <w:tcW w:w="2529" w:type="pct"/>
            <w:vAlign w:val="center"/>
          </w:tcPr>
          <w:p w:rsidR="007247B1" w:rsidRPr="00E32A35" w:rsidRDefault="00477B39" w:rsidP="009B698E">
            <w:pPr>
              <w:spacing w:after="0" w:line="240" w:lineRule="auto"/>
              <w:jc w:val="both"/>
              <w:rPr>
                <w:rFonts w:ascii="Arial" w:hAnsi="Arial" w:cs="Arial"/>
                <w:i/>
                <w:sz w:val="16"/>
                <w:szCs w:val="16"/>
              </w:rPr>
            </w:pPr>
            <w:r w:rsidRPr="00E32A35">
              <w:rPr>
                <w:rFonts w:ascii="Arial" w:hAnsi="Arial" w:cs="Arial"/>
                <w:i/>
                <w:sz w:val="16"/>
                <w:szCs w:val="16"/>
              </w:rPr>
              <w:t>Pole wypełniane</w:t>
            </w:r>
            <w:r w:rsidR="009D06E9" w:rsidRPr="00E32A35">
              <w:rPr>
                <w:rFonts w:ascii="Arial" w:hAnsi="Arial" w:cs="Arial"/>
                <w:i/>
                <w:sz w:val="16"/>
                <w:szCs w:val="16"/>
              </w:rPr>
              <w:t xml:space="preserve"> automatycznie na podstawie sekcji</w:t>
            </w:r>
            <w:r w:rsidRPr="00E32A35">
              <w:rPr>
                <w:rFonts w:ascii="Arial" w:hAnsi="Arial" w:cs="Arial"/>
                <w:i/>
                <w:sz w:val="16"/>
                <w:szCs w:val="16"/>
              </w:rPr>
              <w:t xml:space="preserve"> A.12.2</w:t>
            </w:r>
            <w:r w:rsidR="007025EA" w:rsidRPr="00E32A35">
              <w:rPr>
                <w:rFonts w:ascii="Arial" w:hAnsi="Arial" w:cs="Arial"/>
                <w:i/>
                <w:sz w:val="16"/>
                <w:szCs w:val="16"/>
              </w:rPr>
              <w:t>.</w:t>
            </w:r>
            <w:r w:rsidRPr="00E32A35">
              <w:rPr>
                <w:rFonts w:ascii="Arial" w:hAnsi="Arial" w:cs="Arial"/>
                <w:i/>
                <w:sz w:val="16"/>
                <w:szCs w:val="16"/>
              </w:rPr>
              <w:t xml:space="preserve"> </w:t>
            </w:r>
          </w:p>
          <w:p w:rsidR="007247B1" w:rsidRPr="00E32A35" w:rsidRDefault="007247B1" w:rsidP="009B698E">
            <w:pPr>
              <w:spacing w:after="0" w:line="240" w:lineRule="auto"/>
              <w:jc w:val="both"/>
              <w:rPr>
                <w:rFonts w:ascii="Arial" w:hAnsi="Arial" w:cs="Arial"/>
                <w:i/>
                <w:sz w:val="16"/>
                <w:szCs w:val="16"/>
              </w:rPr>
            </w:pPr>
          </w:p>
          <w:p w:rsidR="007247B1" w:rsidRPr="00E32A35" w:rsidRDefault="007247B1" w:rsidP="009B698E">
            <w:pPr>
              <w:spacing w:after="0" w:line="240" w:lineRule="auto"/>
              <w:jc w:val="both"/>
              <w:rPr>
                <w:rFonts w:ascii="Arial" w:hAnsi="Arial" w:cs="Arial"/>
                <w:i/>
                <w:iCs/>
                <w:sz w:val="16"/>
                <w:szCs w:val="16"/>
              </w:rPr>
            </w:pPr>
            <w:r w:rsidRPr="00E32A35">
              <w:rPr>
                <w:rFonts w:ascii="Arial" w:hAnsi="Arial" w:cs="Arial"/>
                <w:i/>
                <w:sz w:val="16"/>
                <w:szCs w:val="16"/>
              </w:rPr>
              <w:t>Co do zasady w ramach Działania 2.</w:t>
            </w:r>
            <w:r w:rsidR="0022617A">
              <w:rPr>
                <w:rFonts w:ascii="Arial" w:hAnsi="Arial" w:cs="Arial"/>
                <w:i/>
                <w:sz w:val="16"/>
                <w:szCs w:val="16"/>
              </w:rPr>
              <w:t>3</w:t>
            </w:r>
            <w:r w:rsidRPr="00E32A35">
              <w:rPr>
                <w:rFonts w:ascii="Arial" w:hAnsi="Arial" w:cs="Arial"/>
                <w:i/>
                <w:sz w:val="16"/>
                <w:szCs w:val="16"/>
              </w:rPr>
              <w:t xml:space="preserve">. niniejszego naboru </w:t>
            </w:r>
            <w:r w:rsidRPr="00E32A35">
              <w:rPr>
                <w:rFonts w:ascii="Arial" w:hAnsi="Arial" w:cs="Arial"/>
                <w:i/>
                <w:iCs/>
                <w:sz w:val="16"/>
                <w:szCs w:val="16"/>
              </w:rPr>
              <w:t>dofinansowaniu podlegają projekty nieobjęte pomocą publiczną.</w:t>
            </w:r>
          </w:p>
          <w:p w:rsidR="007247B1" w:rsidRPr="00E32A35" w:rsidRDefault="007247B1" w:rsidP="009B698E">
            <w:pPr>
              <w:spacing w:after="0" w:line="240" w:lineRule="auto"/>
              <w:jc w:val="both"/>
              <w:rPr>
                <w:rFonts w:ascii="Arial" w:hAnsi="Arial" w:cs="Arial"/>
                <w:i/>
                <w:iCs/>
                <w:sz w:val="16"/>
                <w:szCs w:val="16"/>
              </w:rPr>
            </w:pPr>
          </w:p>
          <w:p w:rsidR="007247B1" w:rsidRDefault="007247B1" w:rsidP="007247B1">
            <w:pPr>
              <w:pStyle w:val="Akapitzlist"/>
              <w:spacing w:after="0" w:line="240" w:lineRule="auto"/>
              <w:ind w:left="18"/>
              <w:jc w:val="both"/>
              <w:rPr>
                <w:rFonts w:ascii="Arial" w:eastAsia="Times New Roman" w:hAnsi="Arial" w:cs="Arial"/>
                <w:i/>
                <w:sz w:val="16"/>
                <w:szCs w:val="16"/>
                <w:lang w:eastAsia="pl-PL"/>
              </w:rPr>
            </w:pPr>
            <w:r w:rsidRPr="00E32A35">
              <w:rPr>
                <w:rFonts w:ascii="Arial" w:hAnsi="Arial" w:cs="Arial"/>
                <w:i/>
                <w:sz w:val="16"/>
                <w:szCs w:val="16"/>
                <w:lang w:eastAsia="pl-PL"/>
              </w:rPr>
              <w:t>Pomoc w działaniu 2.</w:t>
            </w:r>
            <w:r w:rsidR="0022617A">
              <w:rPr>
                <w:rFonts w:ascii="Arial" w:hAnsi="Arial" w:cs="Arial"/>
                <w:i/>
                <w:sz w:val="16"/>
                <w:szCs w:val="16"/>
                <w:lang w:eastAsia="pl-PL"/>
              </w:rPr>
              <w:t>3</w:t>
            </w:r>
            <w:r w:rsidR="003403BD">
              <w:rPr>
                <w:rFonts w:ascii="Arial" w:hAnsi="Arial" w:cs="Arial"/>
                <w:i/>
                <w:sz w:val="16"/>
                <w:szCs w:val="16"/>
                <w:lang w:eastAsia="pl-PL"/>
              </w:rPr>
              <w:t>.</w:t>
            </w:r>
            <w:r w:rsidRPr="00E32A35">
              <w:rPr>
                <w:rFonts w:ascii="Arial" w:hAnsi="Arial" w:cs="Arial"/>
                <w:i/>
                <w:sz w:val="16"/>
                <w:szCs w:val="16"/>
                <w:lang w:eastAsia="pl-PL"/>
              </w:rPr>
              <w:t xml:space="preserve"> udzielana jest jedynie dla projektów zwiększających świadomość ekologiczną (Typ 3) w oparciu</w:t>
            </w:r>
            <w:r w:rsidRPr="008B3314">
              <w:rPr>
                <w:rFonts w:ascii="Arial" w:hAnsi="Arial" w:cs="Arial"/>
                <w:i/>
                <w:sz w:val="16"/>
                <w:szCs w:val="16"/>
                <w:lang w:eastAsia="pl-PL"/>
              </w:rPr>
              <w:t xml:space="preserve"> </w:t>
            </w:r>
            <w:r>
              <w:rPr>
                <w:rFonts w:ascii="Arial" w:hAnsi="Arial" w:cs="Arial"/>
                <w:i/>
                <w:sz w:val="16"/>
                <w:szCs w:val="16"/>
                <w:lang w:eastAsia="pl-PL"/>
              </w:rPr>
              <w:br/>
            </w:r>
            <w:r w:rsidRPr="008B3314">
              <w:rPr>
                <w:rFonts w:ascii="Arial" w:hAnsi="Arial" w:cs="Arial"/>
                <w:i/>
                <w:sz w:val="16"/>
                <w:szCs w:val="16"/>
                <w:lang w:eastAsia="pl-PL"/>
              </w:rPr>
              <w:t xml:space="preserve">o  </w:t>
            </w:r>
            <w:r w:rsidRPr="008B3314">
              <w:rPr>
                <w:rFonts w:ascii="Arial" w:eastAsia="Times New Roman" w:hAnsi="Arial" w:cs="Arial"/>
                <w:i/>
                <w:sz w:val="16"/>
                <w:szCs w:val="16"/>
                <w:lang w:eastAsia="pl-PL"/>
              </w:rPr>
              <w:t xml:space="preserve">Rozporządzenie Ministra Infrastruktury i Rozwoju z dnia 19 marca 2015 r. w sprawie udzielania pomocy de </w:t>
            </w:r>
            <w:proofErr w:type="spellStart"/>
            <w:r w:rsidRPr="008B3314">
              <w:rPr>
                <w:rFonts w:ascii="Arial" w:eastAsia="Times New Roman" w:hAnsi="Arial" w:cs="Arial"/>
                <w:i/>
                <w:sz w:val="16"/>
                <w:szCs w:val="16"/>
                <w:lang w:eastAsia="pl-PL"/>
              </w:rPr>
              <w:t>minim</w:t>
            </w:r>
            <w:r w:rsidR="002B7641">
              <w:rPr>
                <w:rFonts w:ascii="Arial" w:eastAsia="Times New Roman" w:hAnsi="Arial" w:cs="Arial"/>
                <w:i/>
                <w:sz w:val="16"/>
                <w:szCs w:val="16"/>
                <w:lang w:eastAsia="pl-PL"/>
              </w:rPr>
              <w:t>i</w:t>
            </w:r>
            <w:r w:rsidRPr="008B3314">
              <w:rPr>
                <w:rFonts w:ascii="Arial" w:eastAsia="Times New Roman" w:hAnsi="Arial" w:cs="Arial"/>
                <w:i/>
                <w:sz w:val="16"/>
                <w:szCs w:val="16"/>
                <w:lang w:eastAsia="pl-PL"/>
              </w:rPr>
              <w:t>s</w:t>
            </w:r>
            <w:proofErr w:type="spellEnd"/>
            <w:r w:rsidRPr="008B3314">
              <w:rPr>
                <w:rFonts w:ascii="Arial" w:eastAsia="Times New Roman" w:hAnsi="Arial" w:cs="Arial"/>
                <w:i/>
                <w:sz w:val="16"/>
                <w:szCs w:val="16"/>
                <w:lang w:eastAsia="pl-PL"/>
              </w:rPr>
              <w:t xml:space="preserve"> </w:t>
            </w:r>
            <w:r w:rsidRPr="008B3314">
              <w:rPr>
                <w:rFonts w:ascii="Arial" w:eastAsia="Times New Roman" w:hAnsi="Arial" w:cs="Arial"/>
                <w:i/>
                <w:sz w:val="16"/>
                <w:szCs w:val="16"/>
                <w:lang w:eastAsia="pl-PL"/>
              </w:rPr>
              <w:br/>
              <w:t>w ramach regionalnych programów operacyjnych na lata 2014-2020</w:t>
            </w:r>
            <w:r>
              <w:rPr>
                <w:rFonts w:ascii="Arial" w:eastAsia="Times New Roman" w:hAnsi="Arial" w:cs="Arial"/>
                <w:i/>
                <w:sz w:val="16"/>
                <w:szCs w:val="16"/>
                <w:lang w:eastAsia="pl-PL"/>
              </w:rPr>
              <w:t>.</w:t>
            </w:r>
          </w:p>
          <w:p w:rsidR="00D87B99" w:rsidRPr="007247B1" w:rsidRDefault="007247B1" w:rsidP="009B698E">
            <w:pPr>
              <w:spacing w:after="0" w:line="240" w:lineRule="auto"/>
              <w:jc w:val="both"/>
              <w:rPr>
                <w:rFonts w:ascii="Arial" w:hAnsi="Arial" w:cs="Arial"/>
                <w:i/>
                <w:sz w:val="16"/>
                <w:szCs w:val="16"/>
              </w:rPr>
            </w:pPr>
            <w:r w:rsidRPr="007247B1">
              <w:rPr>
                <w:rFonts w:ascii="Arial" w:hAnsi="Arial" w:cs="Arial"/>
                <w:i/>
                <w:sz w:val="16"/>
                <w:szCs w:val="16"/>
              </w:rPr>
              <w:t xml:space="preserve">W takim przypadku należy wybrać rodzaj pomocy: pomoc de </w:t>
            </w:r>
            <w:proofErr w:type="spellStart"/>
            <w:r w:rsidRPr="007247B1">
              <w:rPr>
                <w:rFonts w:ascii="Arial" w:hAnsi="Arial" w:cs="Arial"/>
                <w:i/>
                <w:sz w:val="16"/>
                <w:szCs w:val="16"/>
              </w:rPr>
              <w:t>minimis</w:t>
            </w:r>
            <w:proofErr w:type="spellEnd"/>
            <w:r w:rsidRPr="007247B1">
              <w:rPr>
                <w:rFonts w:ascii="Arial" w:hAnsi="Arial" w:cs="Arial"/>
                <w:i/>
                <w:sz w:val="16"/>
                <w:szCs w:val="16"/>
              </w:rPr>
              <w:t>.</w:t>
            </w:r>
          </w:p>
        </w:tc>
      </w:tr>
      <w:tr w:rsidR="0072569E" w:rsidRPr="001C5DDB" w:rsidTr="0072569E">
        <w:tc>
          <w:tcPr>
            <w:tcW w:w="2471" w:type="pct"/>
            <w:vAlign w:val="center"/>
          </w:tcPr>
          <w:p w:rsidR="0072569E" w:rsidRPr="001C5DDB" w:rsidRDefault="0072569E" w:rsidP="0072569E">
            <w:pPr>
              <w:spacing w:after="0" w:line="240" w:lineRule="auto"/>
              <w:rPr>
                <w:rFonts w:ascii="Arial" w:hAnsi="Arial" w:cs="Arial"/>
                <w:sz w:val="16"/>
                <w:szCs w:val="16"/>
              </w:rPr>
            </w:pPr>
            <w:r w:rsidRPr="0072569E">
              <w:rPr>
                <w:rFonts w:ascii="Arial" w:hAnsi="Arial" w:cs="Arial"/>
                <w:sz w:val="16"/>
                <w:szCs w:val="16"/>
              </w:rPr>
              <w:t xml:space="preserve">Wydatek realizowany w </w:t>
            </w:r>
            <w:r w:rsidR="007C70EE">
              <w:rPr>
                <w:rFonts w:ascii="Arial" w:hAnsi="Arial" w:cs="Arial"/>
                <w:sz w:val="16"/>
                <w:szCs w:val="16"/>
              </w:rPr>
              <w:t>formule</w:t>
            </w:r>
            <w:r w:rsidRPr="0072569E">
              <w:rPr>
                <w:rFonts w:ascii="Arial" w:hAnsi="Arial" w:cs="Arial"/>
                <w:sz w:val="16"/>
                <w:szCs w:val="16"/>
              </w:rPr>
              <w:t xml:space="preserve"> „zaprojektuj i wybuduj”</w:t>
            </w:r>
          </w:p>
        </w:tc>
        <w:tc>
          <w:tcPr>
            <w:tcW w:w="2529" w:type="pct"/>
            <w:vAlign w:val="center"/>
          </w:tcPr>
          <w:p w:rsidR="0072569E" w:rsidRPr="0072569E" w:rsidRDefault="0072569E" w:rsidP="0012156E">
            <w:pPr>
              <w:numPr>
                <w:ilvl w:val="0"/>
                <w:numId w:val="8"/>
              </w:numPr>
              <w:spacing w:after="0" w:line="240" w:lineRule="auto"/>
              <w:ind w:left="727"/>
              <w:rPr>
                <w:rFonts w:ascii="Arial" w:hAnsi="Arial" w:cs="Arial"/>
                <w:sz w:val="16"/>
                <w:szCs w:val="16"/>
              </w:rPr>
            </w:pPr>
            <w:r w:rsidRPr="0072569E">
              <w:rPr>
                <w:rFonts w:ascii="Arial" w:hAnsi="Arial" w:cs="Arial"/>
                <w:sz w:val="16"/>
                <w:szCs w:val="16"/>
              </w:rPr>
              <w:t>Tak</w:t>
            </w:r>
          </w:p>
          <w:p w:rsidR="0072569E" w:rsidRPr="0072569E" w:rsidRDefault="0072569E" w:rsidP="0012156E">
            <w:pPr>
              <w:numPr>
                <w:ilvl w:val="0"/>
                <w:numId w:val="8"/>
              </w:numPr>
              <w:spacing w:after="0" w:line="240" w:lineRule="auto"/>
              <w:ind w:left="727"/>
              <w:rPr>
                <w:rFonts w:ascii="Arial" w:hAnsi="Arial" w:cs="Arial"/>
                <w:i/>
                <w:sz w:val="16"/>
                <w:szCs w:val="16"/>
              </w:rPr>
            </w:pPr>
            <w:r w:rsidRPr="0072569E">
              <w:rPr>
                <w:rFonts w:ascii="Arial" w:hAnsi="Arial" w:cs="Arial"/>
                <w:sz w:val="16"/>
                <w:szCs w:val="16"/>
              </w:rPr>
              <w:t>Nie</w:t>
            </w:r>
          </w:p>
        </w:tc>
      </w:tr>
      <w:tr w:rsidR="00D87B99" w:rsidRPr="001C5DDB" w:rsidTr="0072569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Wydatki objęte limitem</w:t>
            </w:r>
          </w:p>
        </w:tc>
        <w:tc>
          <w:tcPr>
            <w:tcW w:w="2529" w:type="pct"/>
            <w:vAlign w:val="center"/>
          </w:tcPr>
          <w:p w:rsidR="00970EC6" w:rsidRDefault="00970EC6" w:rsidP="0012156E">
            <w:pPr>
              <w:pStyle w:val="Akapitzlist"/>
              <w:numPr>
                <w:ilvl w:val="0"/>
                <w:numId w:val="8"/>
              </w:numPr>
              <w:spacing w:after="0" w:line="240" w:lineRule="auto"/>
              <w:ind w:left="727"/>
              <w:rPr>
                <w:rFonts w:ascii="Arial" w:hAnsi="Arial" w:cs="Arial"/>
                <w:sz w:val="16"/>
                <w:szCs w:val="16"/>
              </w:rPr>
            </w:pPr>
            <w:r w:rsidRPr="001C5DDB">
              <w:rPr>
                <w:rFonts w:ascii="Arial" w:hAnsi="Arial" w:cs="Arial"/>
                <w:sz w:val="16"/>
                <w:szCs w:val="16"/>
              </w:rPr>
              <w:t>Tak</w:t>
            </w:r>
          </w:p>
          <w:p w:rsidR="009D06E9" w:rsidRPr="00892183" w:rsidRDefault="009D06E9" w:rsidP="0012156E">
            <w:pPr>
              <w:pStyle w:val="Akapitzlist"/>
              <w:numPr>
                <w:ilvl w:val="0"/>
                <w:numId w:val="8"/>
              </w:numPr>
              <w:spacing w:after="0" w:line="240" w:lineRule="auto"/>
              <w:ind w:left="727"/>
              <w:rPr>
                <w:rFonts w:ascii="Arial" w:hAnsi="Arial" w:cs="Arial"/>
                <w:sz w:val="16"/>
                <w:szCs w:val="16"/>
              </w:rPr>
            </w:pPr>
            <w:r>
              <w:rPr>
                <w:rFonts w:ascii="Arial" w:hAnsi="Arial" w:cs="Arial"/>
                <w:sz w:val="16"/>
                <w:szCs w:val="16"/>
              </w:rPr>
              <w:t>Nie</w:t>
            </w:r>
          </w:p>
          <w:p w:rsidR="00D87B99" w:rsidRPr="009D06E9" w:rsidRDefault="00970EC6" w:rsidP="0072569E">
            <w:pPr>
              <w:spacing w:after="0" w:line="240" w:lineRule="auto"/>
              <w:rPr>
                <w:rFonts w:ascii="Arial" w:hAnsi="Arial" w:cs="Arial"/>
                <w:i/>
                <w:sz w:val="16"/>
                <w:szCs w:val="16"/>
              </w:rPr>
            </w:pPr>
            <w:r w:rsidRPr="001C5DDB">
              <w:rPr>
                <w:rFonts w:ascii="Arial" w:hAnsi="Arial" w:cs="Arial"/>
                <w:i/>
                <w:sz w:val="16"/>
                <w:szCs w:val="16"/>
              </w:rPr>
              <w:t xml:space="preserve">W przypadku wybrania opcji „Tak”, </w:t>
            </w:r>
            <w:r w:rsidR="009D06E9">
              <w:rPr>
                <w:rFonts w:ascii="Arial" w:hAnsi="Arial" w:cs="Arial"/>
                <w:i/>
                <w:sz w:val="16"/>
                <w:szCs w:val="16"/>
              </w:rPr>
              <w:t>należy wybrać właściwy limit w polu poniżej.</w:t>
            </w:r>
          </w:p>
        </w:tc>
      </w:tr>
      <w:tr w:rsidR="00477B39" w:rsidRPr="001C5DDB" w:rsidTr="0072569E">
        <w:tc>
          <w:tcPr>
            <w:tcW w:w="2471" w:type="pct"/>
            <w:vAlign w:val="center"/>
          </w:tcPr>
          <w:p w:rsidR="00477B39" w:rsidRPr="001C5DDB" w:rsidRDefault="00477B39" w:rsidP="0072569E">
            <w:pPr>
              <w:spacing w:after="0" w:line="240" w:lineRule="auto"/>
              <w:rPr>
                <w:rFonts w:ascii="Arial" w:hAnsi="Arial" w:cs="Arial"/>
                <w:sz w:val="16"/>
                <w:szCs w:val="16"/>
              </w:rPr>
            </w:pPr>
            <w:r w:rsidRPr="001C5DDB">
              <w:rPr>
                <w:rFonts w:ascii="Arial" w:hAnsi="Arial" w:cs="Arial"/>
                <w:sz w:val="16"/>
                <w:szCs w:val="16"/>
              </w:rPr>
              <w:t>Limit %:</w:t>
            </w:r>
          </w:p>
        </w:tc>
        <w:tc>
          <w:tcPr>
            <w:tcW w:w="2529" w:type="pct"/>
            <w:vAlign w:val="center"/>
          </w:tcPr>
          <w:p w:rsidR="00FB6A42" w:rsidRPr="00706BE9" w:rsidRDefault="009D06E9" w:rsidP="003403BD">
            <w:pPr>
              <w:spacing w:after="0" w:line="240" w:lineRule="auto"/>
              <w:jc w:val="both"/>
              <w:rPr>
                <w:rFonts w:ascii="Arial" w:hAnsi="Arial" w:cs="Arial"/>
                <w:i/>
                <w:sz w:val="16"/>
                <w:szCs w:val="16"/>
              </w:rPr>
            </w:pPr>
            <w:r w:rsidRPr="00E32A35">
              <w:rPr>
                <w:rFonts w:ascii="Arial" w:hAnsi="Arial" w:cs="Arial"/>
                <w:i/>
                <w:sz w:val="16"/>
                <w:szCs w:val="16"/>
              </w:rPr>
              <w:t>Z listy rozwijan</w:t>
            </w:r>
            <w:r w:rsidR="00FB6A42" w:rsidRPr="00E32A35">
              <w:rPr>
                <w:rFonts w:ascii="Arial" w:hAnsi="Arial" w:cs="Arial"/>
                <w:i/>
                <w:sz w:val="16"/>
                <w:szCs w:val="16"/>
              </w:rPr>
              <w:t>ej należy wybrać właściwy limit,</w:t>
            </w:r>
            <w:r w:rsidR="00006C7D" w:rsidRPr="00E32A35">
              <w:rPr>
                <w:rFonts w:ascii="Arial" w:hAnsi="Arial" w:cs="Arial"/>
                <w:i/>
                <w:sz w:val="16"/>
                <w:szCs w:val="16"/>
              </w:rPr>
              <w:t xml:space="preserve"> </w:t>
            </w:r>
            <w:r w:rsidR="00EB36B0" w:rsidRPr="00E32A35">
              <w:rPr>
                <w:rFonts w:ascii="Arial" w:hAnsi="Arial" w:cs="Arial"/>
                <w:i/>
                <w:sz w:val="16"/>
                <w:szCs w:val="16"/>
              </w:rPr>
              <w:t xml:space="preserve">zgodny </w:t>
            </w:r>
            <w:r w:rsidR="009B698E" w:rsidRPr="00E32A35">
              <w:rPr>
                <w:rFonts w:ascii="Arial" w:hAnsi="Arial" w:cs="Arial"/>
                <w:i/>
                <w:sz w:val="16"/>
                <w:szCs w:val="16"/>
              </w:rPr>
              <w:br/>
            </w:r>
            <w:r w:rsidR="00EB36B0" w:rsidRPr="00E32A35">
              <w:rPr>
                <w:rFonts w:ascii="Arial" w:hAnsi="Arial" w:cs="Arial"/>
                <w:i/>
                <w:sz w:val="16"/>
                <w:szCs w:val="16"/>
              </w:rPr>
              <w:t xml:space="preserve">z </w:t>
            </w:r>
            <w:r w:rsidR="008035A8" w:rsidRPr="00E32A35">
              <w:rPr>
                <w:rFonts w:ascii="Arial" w:hAnsi="Arial" w:cs="Arial"/>
                <w:i/>
                <w:sz w:val="16"/>
                <w:szCs w:val="16"/>
              </w:rPr>
              <w:t>za</w:t>
            </w:r>
            <w:r w:rsidR="008035A8">
              <w:rPr>
                <w:rFonts w:ascii="Arial" w:hAnsi="Arial" w:cs="Arial"/>
                <w:i/>
                <w:sz w:val="16"/>
                <w:szCs w:val="16"/>
              </w:rPr>
              <w:t xml:space="preserve">pisami </w:t>
            </w:r>
            <w:r w:rsidR="003403BD">
              <w:rPr>
                <w:rFonts w:ascii="Arial" w:hAnsi="Arial" w:cs="Arial"/>
                <w:i/>
                <w:sz w:val="16"/>
                <w:szCs w:val="16"/>
              </w:rPr>
              <w:t>Regulaminu naboru</w:t>
            </w:r>
            <w:r w:rsidR="008035A8">
              <w:rPr>
                <w:rFonts w:ascii="Arial" w:hAnsi="Arial" w:cs="Arial"/>
                <w:i/>
                <w:sz w:val="16"/>
                <w:szCs w:val="16"/>
              </w:rPr>
              <w:t>.</w:t>
            </w:r>
            <w:r w:rsidR="00FB6A42" w:rsidRPr="00A230C9">
              <w:rPr>
                <w:rFonts w:ascii="Arial" w:hAnsi="Arial" w:cs="Arial"/>
                <w:i/>
                <w:sz w:val="16"/>
                <w:szCs w:val="16"/>
              </w:rPr>
              <w:t xml:space="preserve"> </w:t>
            </w:r>
          </w:p>
        </w:tc>
      </w:tr>
      <w:tr w:rsidR="0072569E" w:rsidRPr="001C5DDB" w:rsidTr="00E32A35">
        <w:tc>
          <w:tcPr>
            <w:tcW w:w="2471" w:type="pct"/>
            <w:vMerge w:val="restart"/>
            <w:vAlign w:val="center"/>
          </w:tcPr>
          <w:p w:rsidR="0072569E" w:rsidRPr="00E862D7" w:rsidRDefault="0072569E" w:rsidP="0072569E">
            <w:pPr>
              <w:spacing w:after="0" w:line="240" w:lineRule="auto"/>
              <w:rPr>
                <w:rFonts w:ascii="Arial" w:hAnsi="Arial" w:cs="Arial"/>
                <w:sz w:val="16"/>
                <w:szCs w:val="16"/>
              </w:rPr>
            </w:pPr>
            <w:r>
              <w:rPr>
                <w:rFonts w:ascii="Arial" w:hAnsi="Arial" w:cs="Arial"/>
                <w:sz w:val="16"/>
                <w:szCs w:val="16"/>
              </w:rPr>
              <w:t>Wkład własny niepieniężny</w:t>
            </w:r>
          </w:p>
        </w:tc>
        <w:tc>
          <w:tcPr>
            <w:tcW w:w="2529" w:type="pct"/>
            <w:tcBorders>
              <w:bottom w:val="single" w:sz="4" w:space="0" w:color="auto"/>
            </w:tcBorders>
            <w:vAlign w:val="center"/>
          </w:tcPr>
          <w:p w:rsidR="0072569E" w:rsidRDefault="0072569E" w:rsidP="0012156E">
            <w:pPr>
              <w:numPr>
                <w:ilvl w:val="0"/>
                <w:numId w:val="52"/>
              </w:numPr>
              <w:spacing w:after="0" w:line="240" w:lineRule="auto"/>
              <w:jc w:val="both"/>
              <w:rPr>
                <w:rFonts w:ascii="Arial" w:hAnsi="Arial" w:cs="Arial"/>
                <w:sz w:val="16"/>
                <w:szCs w:val="16"/>
              </w:rPr>
            </w:pPr>
            <w:r w:rsidRPr="0072569E">
              <w:rPr>
                <w:rFonts w:ascii="Arial" w:hAnsi="Arial" w:cs="Arial"/>
                <w:sz w:val="16"/>
                <w:szCs w:val="16"/>
              </w:rPr>
              <w:t>Tak</w:t>
            </w:r>
          </w:p>
          <w:p w:rsidR="0072569E" w:rsidRPr="0072569E" w:rsidRDefault="0072569E" w:rsidP="0012156E">
            <w:pPr>
              <w:numPr>
                <w:ilvl w:val="0"/>
                <w:numId w:val="52"/>
              </w:numPr>
              <w:spacing w:after="0" w:line="240" w:lineRule="auto"/>
              <w:jc w:val="both"/>
              <w:rPr>
                <w:rFonts w:ascii="Arial" w:hAnsi="Arial" w:cs="Arial"/>
                <w:sz w:val="16"/>
                <w:szCs w:val="16"/>
              </w:rPr>
            </w:pPr>
            <w:r w:rsidRPr="0072569E">
              <w:rPr>
                <w:rFonts w:ascii="Arial" w:hAnsi="Arial" w:cs="Arial"/>
                <w:sz w:val="16"/>
                <w:szCs w:val="16"/>
              </w:rPr>
              <w:t>Nie</w:t>
            </w:r>
          </w:p>
        </w:tc>
      </w:tr>
      <w:tr w:rsidR="0072569E" w:rsidRPr="001C5DDB" w:rsidTr="00E32A35">
        <w:tc>
          <w:tcPr>
            <w:tcW w:w="2471" w:type="pct"/>
            <w:vMerge/>
            <w:vAlign w:val="center"/>
          </w:tcPr>
          <w:p w:rsidR="0072569E" w:rsidRDefault="0072569E" w:rsidP="0072569E">
            <w:pPr>
              <w:spacing w:after="0" w:line="240" w:lineRule="auto"/>
              <w:rPr>
                <w:rFonts w:ascii="Arial" w:hAnsi="Arial" w:cs="Arial"/>
                <w:sz w:val="16"/>
                <w:szCs w:val="16"/>
              </w:rPr>
            </w:pPr>
          </w:p>
        </w:tc>
        <w:tc>
          <w:tcPr>
            <w:tcW w:w="2529" w:type="pct"/>
            <w:shd w:val="clear" w:color="auto" w:fill="FFFFFF" w:themeFill="background1"/>
            <w:vAlign w:val="center"/>
          </w:tcPr>
          <w:p w:rsidR="007247B1" w:rsidRPr="007247B1" w:rsidRDefault="007247B1" w:rsidP="007247B1">
            <w:pPr>
              <w:pStyle w:val="Default"/>
              <w:jc w:val="both"/>
              <w:rPr>
                <w:rFonts w:ascii="Arial" w:hAnsi="Arial" w:cs="Arial"/>
                <w:i/>
                <w:iCs/>
                <w:sz w:val="16"/>
                <w:szCs w:val="16"/>
              </w:rPr>
            </w:pPr>
            <w:r w:rsidRPr="007247B1">
              <w:rPr>
                <w:rFonts w:ascii="Arial" w:hAnsi="Arial" w:cs="Arial"/>
                <w:i/>
                <w:iCs/>
                <w:sz w:val="16"/>
                <w:szCs w:val="16"/>
              </w:rPr>
              <w:t xml:space="preserve">Należy zaznaczyć odpowiedź „Nie”. </w:t>
            </w:r>
          </w:p>
          <w:p w:rsidR="0072569E" w:rsidRPr="007247B1" w:rsidRDefault="007247B1" w:rsidP="00571A0A">
            <w:pPr>
              <w:pStyle w:val="Default"/>
              <w:jc w:val="both"/>
              <w:rPr>
                <w:rFonts w:ascii="Arial" w:hAnsi="Arial" w:cs="Arial"/>
                <w:sz w:val="16"/>
                <w:szCs w:val="16"/>
              </w:rPr>
            </w:pPr>
            <w:r w:rsidRPr="007247B1">
              <w:rPr>
                <w:rFonts w:ascii="Arial" w:hAnsi="Arial" w:cs="Arial"/>
                <w:i/>
                <w:iCs/>
                <w:sz w:val="16"/>
                <w:szCs w:val="16"/>
              </w:rPr>
              <w:t>W ramach Działania 2.</w:t>
            </w:r>
            <w:r w:rsidR="00571A0A">
              <w:rPr>
                <w:rFonts w:ascii="Arial" w:hAnsi="Arial" w:cs="Arial"/>
                <w:i/>
                <w:iCs/>
                <w:sz w:val="16"/>
                <w:szCs w:val="16"/>
              </w:rPr>
              <w:t>3</w:t>
            </w:r>
            <w:r w:rsidR="00930551">
              <w:rPr>
                <w:rFonts w:ascii="Arial" w:hAnsi="Arial" w:cs="Arial"/>
                <w:i/>
                <w:iCs/>
                <w:sz w:val="16"/>
                <w:szCs w:val="16"/>
              </w:rPr>
              <w:t>.</w:t>
            </w:r>
            <w:r w:rsidRPr="007247B1">
              <w:rPr>
                <w:rFonts w:ascii="Arial" w:hAnsi="Arial" w:cs="Arial"/>
                <w:i/>
                <w:iCs/>
                <w:sz w:val="16"/>
                <w:szCs w:val="16"/>
              </w:rPr>
              <w:t xml:space="preserve"> niniejszego naboru nie ma możliwości wniesienia wkładu własnego niepieniężnego</w:t>
            </w:r>
            <w:r w:rsidR="00E32A35">
              <w:rPr>
                <w:rFonts w:ascii="Arial" w:hAnsi="Arial" w:cs="Arial"/>
                <w:i/>
                <w:iCs/>
                <w:sz w:val="16"/>
                <w:szCs w:val="16"/>
              </w:rPr>
              <w:t xml:space="preserve"> (wydatek niekwalifikowany).</w:t>
            </w:r>
          </w:p>
        </w:tc>
      </w:tr>
      <w:tr w:rsidR="00477B39" w:rsidRPr="001C5DDB" w:rsidTr="0072569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Całkowita wartość wydatku</w:t>
            </w:r>
          </w:p>
        </w:tc>
        <w:tc>
          <w:tcPr>
            <w:tcW w:w="2529" w:type="pct"/>
            <w:vAlign w:val="center"/>
          </w:tcPr>
          <w:p w:rsidR="00477B39" w:rsidRPr="00E32A35" w:rsidRDefault="00E862D7" w:rsidP="009B698E">
            <w:pPr>
              <w:spacing w:after="0" w:line="240" w:lineRule="auto"/>
              <w:jc w:val="both"/>
              <w:rPr>
                <w:rFonts w:ascii="Arial" w:hAnsi="Arial" w:cs="Arial"/>
                <w:i/>
                <w:sz w:val="16"/>
                <w:szCs w:val="16"/>
              </w:rPr>
            </w:pPr>
            <w:r w:rsidRPr="00E32A35">
              <w:rPr>
                <w:rFonts w:ascii="Arial" w:hAnsi="Arial" w:cs="Arial"/>
                <w:i/>
                <w:sz w:val="16"/>
                <w:szCs w:val="16"/>
              </w:rPr>
              <w:t>Wartość wyliczana automatycznie.</w:t>
            </w:r>
          </w:p>
        </w:tc>
      </w:tr>
      <w:tr w:rsidR="00477B39" w:rsidRPr="001C5DDB" w:rsidTr="0072569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kwalifikowalne</w:t>
            </w:r>
          </w:p>
        </w:tc>
        <w:tc>
          <w:tcPr>
            <w:tcW w:w="2529" w:type="pct"/>
            <w:vAlign w:val="center"/>
          </w:tcPr>
          <w:p w:rsidR="00477B39" w:rsidRDefault="00155BBA" w:rsidP="009B698E">
            <w:pPr>
              <w:spacing w:after="0" w:line="240" w:lineRule="auto"/>
              <w:jc w:val="both"/>
              <w:rPr>
                <w:rFonts w:ascii="Arial" w:hAnsi="Arial" w:cs="Arial"/>
                <w:i/>
                <w:sz w:val="16"/>
                <w:szCs w:val="16"/>
              </w:rPr>
            </w:pPr>
            <w:r w:rsidRPr="00E32A35">
              <w:rPr>
                <w:rFonts w:ascii="Arial" w:hAnsi="Arial" w:cs="Arial"/>
                <w:i/>
                <w:sz w:val="16"/>
                <w:szCs w:val="16"/>
              </w:rPr>
              <w:t xml:space="preserve">W </w:t>
            </w:r>
            <w:r w:rsidR="00477B39" w:rsidRPr="00E32A35">
              <w:rPr>
                <w:rFonts w:ascii="Arial" w:hAnsi="Arial" w:cs="Arial"/>
                <w:i/>
                <w:sz w:val="16"/>
                <w:szCs w:val="16"/>
              </w:rPr>
              <w:t>wierszu należy określić kwotę wydatku</w:t>
            </w:r>
            <w:r w:rsidR="00E862D7" w:rsidRPr="00E32A35">
              <w:rPr>
                <w:rFonts w:ascii="Arial" w:hAnsi="Arial" w:cs="Arial"/>
                <w:i/>
                <w:sz w:val="16"/>
                <w:szCs w:val="16"/>
              </w:rPr>
              <w:t xml:space="preserve"> kwalifikowalnego</w:t>
            </w:r>
            <w:r w:rsidR="00706BE9" w:rsidRPr="00E32A35">
              <w:rPr>
                <w:rFonts w:ascii="Arial" w:hAnsi="Arial" w:cs="Arial"/>
                <w:i/>
                <w:sz w:val="16"/>
                <w:szCs w:val="16"/>
              </w:rPr>
              <w:t xml:space="preserve"> łącznie z podatkiem VAT, jeśli ten stanowi wydatek kwalifikowalny w projekcie.</w:t>
            </w:r>
          </w:p>
          <w:p w:rsidR="00126DDD" w:rsidRPr="00E32A35" w:rsidRDefault="00126DDD" w:rsidP="00337A0A">
            <w:pPr>
              <w:spacing w:after="0" w:line="240" w:lineRule="auto"/>
              <w:jc w:val="both"/>
              <w:rPr>
                <w:rFonts w:ascii="Arial" w:hAnsi="Arial" w:cs="Arial"/>
                <w:i/>
                <w:sz w:val="16"/>
                <w:szCs w:val="16"/>
              </w:rPr>
            </w:pPr>
            <w:r>
              <w:rPr>
                <w:rFonts w:ascii="Arial" w:hAnsi="Arial" w:cs="Arial"/>
                <w:i/>
                <w:sz w:val="16"/>
                <w:szCs w:val="16"/>
              </w:rPr>
              <w:t>UWAGA: W przypadku projektów generujących dochód kwotę poszczególnych wydatków kwalifikowalnych należy skorygować</w:t>
            </w:r>
            <w:r w:rsidR="00337A0A">
              <w:rPr>
                <w:rFonts w:ascii="Arial" w:hAnsi="Arial" w:cs="Arial"/>
                <w:i/>
                <w:sz w:val="16"/>
                <w:szCs w:val="16"/>
              </w:rPr>
              <w:t xml:space="preserve"> o wskaźnik luki w finansowaniu.</w:t>
            </w:r>
            <w:r>
              <w:rPr>
                <w:rFonts w:ascii="Arial" w:hAnsi="Arial" w:cs="Arial"/>
                <w:i/>
                <w:sz w:val="16"/>
                <w:szCs w:val="16"/>
              </w:rPr>
              <w:t xml:space="preserve"> </w:t>
            </w:r>
          </w:p>
        </w:tc>
      </w:tr>
      <w:tr w:rsidR="00E60BE7" w:rsidRPr="001C5DDB" w:rsidTr="0072569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kwalifikowalny </w:t>
            </w:r>
          </w:p>
        </w:tc>
        <w:tc>
          <w:tcPr>
            <w:tcW w:w="2529" w:type="pct"/>
            <w:vAlign w:val="center"/>
          </w:tcPr>
          <w:p w:rsidR="00E60BE7" w:rsidRPr="00E32A35" w:rsidRDefault="00E60BE7" w:rsidP="009B698E">
            <w:pPr>
              <w:spacing w:after="0" w:line="240" w:lineRule="auto"/>
              <w:jc w:val="both"/>
              <w:rPr>
                <w:rFonts w:ascii="Arial" w:hAnsi="Arial" w:cs="Arial"/>
                <w:i/>
                <w:sz w:val="16"/>
                <w:szCs w:val="16"/>
              </w:rPr>
            </w:pPr>
            <w:r w:rsidRPr="00E32A35">
              <w:rPr>
                <w:rFonts w:ascii="Arial" w:hAnsi="Arial" w:cs="Arial"/>
                <w:i/>
                <w:sz w:val="16"/>
                <w:szCs w:val="16"/>
              </w:rPr>
              <w:t xml:space="preserve">W wierszu należy </w:t>
            </w:r>
            <w:r w:rsidR="00E862D7" w:rsidRPr="00E32A35">
              <w:rPr>
                <w:rFonts w:ascii="Arial" w:hAnsi="Arial" w:cs="Arial"/>
                <w:i/>
                <w:sz w:val="16"/>
                <w:szCs w:val="16"/>
              </w:rPr>
              <w:t xml:space="preserve">określić </w:t>
            </w:r>
            <w:r w:rsidRPr="00E32A35">
              <w:rPr>
                <w:rFonts w:ascii="Arial" w:hAnsi="Arial" w:cs="Arial"/>
                <w:i/>
                <w:sz w:val="16"/>
                <w:szCs w:val="16"/>
              </w:rPr>
              <w:t xml:space="preserve">kwotę podatku </w:t>
            </w:r>
            <w:r w:rsidR="00E862D7" w:rsidRPr="00E32A35">
              <w:rPr>
                <w:rFonts w:ascii="Arial" w:hAnsi="Arial" w:cs="Arial"/>
                <w:i/>
                <w:sz w:val="16"/>
                <w:szCs w:val="16"/>
              </w:rPr>
              <w:t>VAT w ramach wydatku kwalifikowalnego</w:t>
            </w:r>
            <w:r w:rsidRPr="00E32A35">
              <w:rPr>
                <w:rFonts w:ascii="Arial" w:hAnsi="Arial" w:cs="Arial"/>
                <w:i/>
                <w:sz w:val="16"/>
                <w:szCs w:val="16"/>
              </w:rPr>
              <w:t>.</w:t>
            </w:r>
          </w:p>
        </w:tc>
      </w:tr>
      <w:tr w:rsidR="00477B39" w:rsidRPr="001C5DDB" w:rsidTr="0072569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niekwalifikowalne</w:t>
            </w:r>
          </w:p>
        </w:tc>
        <w:tc>
          <w:tcPr>
            <w:tcW w:w="2529" w:type="pct"/>
            <w:vAlign w:val="center"/>
          </w:tcPr>
          <w:p w:rsidR="00477B39" w:rsidRPr="00E32A35" w:rsidRDefault="00155BBA" w:rsidP="009B698E">
            <w:pPr>
              <w:spacing w:after="0" w:line="240" w:lineRule="auto"/>
              <w:jc w:val="both"/>
              <w:rPr>
                <w:rFonts w:ascii="Arial" w:hAnsi="Arial" w:cs="Arial"/>
                <w:i/>
                <w:sz w:val="16"/>
                <w:szCs w:val="16"/>
              </w:rPr>
            </w:pPr>
            <w:r w:rsidRPr="00E32A35">
              <w:rPr>
                <w:rFonts w:ascii="Arial" w:hAnsi="Arial" w:cs="Arial"/>
                <w:i/>
                <w:sz w:val="16"/>
                <w:szCs w:val="16"/>
              </w:rPr>
              <w:t xml:space="preserve">W </w:t>
            </w:r>
            <w:r w:rsidR="00477B39" w:rsidRPr="00E32A35">
              <w:rPr>
                <w:rFonts w:ascii="Arial" w:hAnsi="Arial" w:cs="Arial"/>
                <w:i/>
                <w:sz w:val="16"/>
                <w:szCs w:val="16"/>
              </w:rPr>
              <w:t>wierszu należy określić kwotę wydatku</w:t>
            </w:r>
            <w:r w:rsidR="00E862D7" w:rsidRPr="00E32A35">
              <w:rPr>
                <w:rFonts w:ascii="Arial" w:hAnsi="Arial" w:cs="Arial"/>
                <w:i/>
                <w:sz w:val="16"/>
                <w:szCs w:val="16"/>
              </w:rPr>
              <w:t xml:space="preserve"> niekwalifikowalnego</w:t>
            </w:r>
            <w:r w:rsidR="00706BE9" w:rsidRPr="00E32A35">
              <w:rPr>
                <w:rFonts w:ascii="Arial" w:hAnsi="Arial" w:cs="Arial"/>
                <w:i/>
                <w:sz w:val="16"/>
                <w:szCs w:val="16"/>
              </w:rPr>
              <w:t xml:space="preserve"> łącznie z podatkiem VAT, jeśli ten stanowi wydatek niekwalifikowalny w projekcie.</w:t>
            </w:r>
          </w:p>
        </w:tc>
      </w:tr>
      <w:tr w:rsidR="00E60BE7" w:rsidRPr="001C5DDB" w:rsidTr="0072569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niekwalifikowalny </w:t>
            </w:r>
          </w:p>
        </w:tc>
        <w:tc>
          <w:tcPr>
            <w:tcW w:w="2529" w:type="pct"/>
            <w:vAlign w:val="center"/>
          </w:tcPr>
          <w:p w:rsidR="00E60BE7" w:rsidRPr="00E32A35" w:rsidRDefault="00E862D7" w:rsidP="009B698E">
            <w:pPr>
              <w:spacing w:after="0" w:line="240" w:lineRule="auto"/>
              <w:jc w:val="both"/>
              <w:rPr>
                <w:rFonts w:ascii="Arial" w:hAnsi="Arial" w:cs="Arial"/>
                <w:i/>
                <w:sz w:val="16"/>
                <w:szCs w:val="16"/>
              </w:rPr>
            </w:pPr>
            <w:r w:rsidRPr="00E32A35">
              <w:rPr>
                <w:rFonts w:ascii="Arial" w:hAnsi="Arial" w:cs="Arial"/>
                <w:i/>
                <w:sz w:val="16"/>
                <w:szCs w:val="16"/>
              </w:rPr>
              <w:t xml:space="preserve">W wierszu należy określić kwotę podatku VAT w ramach wydatku </w:t>
            </w:r>
            <w:r w:rsidR="00BF3D59" w:rsidRPr="00E32A35">
              <w:rPr>
                <w:rFonts w:ascii="Arial" w:hAnsi="Arial" w:cs="Arial"/>
                <w:i/>
                <w:sz w:val="16"/>
                <w:szCs w:val="16"/>
              </w:rPr>
              <w:t>niekwalifikowalnego</w:t>
            </w:r>
            <w:r w:rsidRPr="00E32A35">
              <w:rPr>
                <w:rFonts w:ascii="Arial" w:hAnsi="Arial" w:cs="Arial"/>
                <w:i/>
                <w:sz w:val="16"/>
                <w:szCs w:val="16"/>
              </w:rPr>
              <w:t>.</w:t>
            </w:r>
          </w:p>
        </w:tc>
      </w:tr>
      <w:tr w:rsidR="00477B39" w:rsidRPr="001C5DDB" w:rsidTr="0072569E">
        <w:tc>
          <w:tcPr>
            <w:tcW w:w="2471" w:type="pct"/>
            <w:vAlign w:val="center"/>
          </w:tcPr>
          <w:p w:rsidR="00477B39" w:rsidRPr="00E862D7" w:rsidRDefault="00477B39" w:rsidP="009B698E">
            <w:pPr>
              <w:spacing w:after="0" w:line="240" w:lineRule="auto"/>
              <w:rPr>
                <w:rFonts w:ascii="Arial" w:hAnsi="Arial" w:cs="Arial"/>
                <w:sz w:val="16"/>
                <w:szCs w:val="16"/>
              </w:rPr>
            </w:pPr>
            <w:r w:rsidRPr="00E862D7">
              <w:rPr>
                <w:rFonts w:ascii="Arial" w:hAnsi="Arial" w:cs="Arial"/>
                <w:sz w:val="16"/>
                <w:szCs w:val="16"/>
              </w:rPr>
              <w:t xml:space="preserve">Wnioskowany poziom dofinansowania </w:t>
            </w:r>
          </w:p>
        </w:tc>
        <w:tc>
          <w:tcPr>
            <w:tcW w:w="2529" w:type="pct"/>
            <w:vAlign w:val="center"/>
          </w:tcPr>
          <w:p w:rsidR="00477B39" w:rsidRPr="00E32A35" w:rsidRDefault="00E862D7" w:rsidP="009B698E">
            <w:pPr>
              <w:spacing w:after="0" w:line="240" w:lineRule="auto"/>
              <w:jc w:val="both"/>
              <w:rPr>
                <w:rFonts w:ascii="Arial" w:hAnsi="Arial" w:cs="Arial"/>
                <w:i/>
                <w:sz w:val="16"/>
                <w:szCs w:val="16"/>
              </w:rPr>
            </w:pPr>
            <w:r w:rsidRPr="00E32A35">
              <w:rPr>
                <w:rFonts w:ascii="Arial" w:hAnsi="Arial" w:cs="Arial"/>
                <w:i/>
                <w:sz w:val="16"/>
                <w:szCs w:val="16"/>
              </w:rPr>
              <w:t>Wartość określana automatycznie na podstawie sekcji A.12.2.</w:t>
            </w:r>
          </w:p>
        </w:tc>
      </w:tr>
      <w:tr w:rsidR="00477B39" w:rsidRPr="001C5DDB" w:rsidTr="00844D6A">
        <w:tc>
          <w:tcPr>
            <w:tcW w:w="2471" w:type="pct"/>
            <w:tcBorders>
              <w:bottom w:val="single" w:sz="4" w:space="0" w:color="auto"/>
            </w:tcBorders>
            <w:vAlign w:val="center"/>
          </w:tcPr>
          <w:p w:rsidR="00477B39" w:rsidRPr="00E862D7" w:rsidRDefault="00155BBA" w:rsidP="0072569E">
            <w:pPr>
              <w:spacing w:after="0" w:line="240" w:lineRule="auto"/>
              <w:rPr>
                <w:rFonts w:ascii="Arial" w:hAnsi="Arial" w:cs="Arial"/>
                <w:sz w:val="16"/>
                <w:szCs w:val="16"/>
              </w:rPr>
            </w:pPr>
            <w:r w:rsidRPr="00E862D7">
              <w:rPr>
                <w:rFonts w:ascii="Arial" w:hAnsi="Arial" w:cs="Arial"/>
                <w:sz w:val="16"/>
                <w:szCs w:val="16"/>
              </w:rPr>
              <w:t xml:space="preserve">Dofinansowanie </w:t>
            </w:r>
          </w:p>
        </w:tc>
        <w:tc>
          <w:tcPr>
            <w:tcW w:w="2529" w:type="pct"/>
            <w:tcBorders>
              <w:bottom w:val="single" w:sz="4" w:space="0" w:color="auto"/>
            </w:tcBorders>
            <w:vAlign w:val="center"/>
          </w:tcPr>
          <w:p w:rsidR="00477B39" w:rsidRPr="00E32A35" w:rsidRDefault="00E862D7" w:rsidP="009B698E">
            <w:pPr>
              <w:spacing w:after="0" w:line="240" w:lineRule="auto"/>
              <w:jc w:val="both"/>
              <w:rPr>
                <w:rFonts w:ascii="Arial" w:hAnsi="Arial" w:cs="Arial"/>
                <w:i/>
                <w:sz w:val="16"/>
                <w:szCs w:val="16"/>
              </w:rPr>
            </w:pPr>
            <w:r w:rsidRPr="00E32A35">
              <w:rPr>
                <w:rFonts w:ascii="Arial" w:hAnsi="Arial" w:cs="Arial"/>
                <w:i/>
                <w:sz w:val="16"/>
                <w:szCs w:val="16"/>
              </w:rPr>
              <w:t>Wartość wyliczana automatycznie.</w:t>
            </w:r>
          </w:p>
          <w:p w:rsidR="00A6598A" w:rsidRDefault="00A6598A" w:rsidP="007247B1">
            <w:pPr>
              <w:pStyle w:val="Default"/>
              <w:jc w:val="both"/>
              <w:rPr>
                <w:rFonts w:ascii="Arial" w:hAnsi="Arial" w:cs="Arial"/>
                <w:i/>
                <w:iCs/>
                <w:sz w:val="16"/>
                <w:szCs w:val="16"/>
              </w:rPr>
            </w:pPr>
          </w:p>
          <w:p w:rsidR="007247B1" w:rsidRPr="00E32A35" w:rsidRDefault="007247B1" w:rsidP="007247B1">
            <w:pPr>
              <w:pStyle w:val="Default"/>
              <w:jc w:val="both"/>
              <w:rPr>
                <w:rFonts w:ascii="Arial" w:hAnsi="Arial" w:cs="Arial"/>
                <w:sz w:val="16"/>
                <w:szCs w:val="16"/>
              </w:rPr>
            </w:pPr>
            <w:r w:rsidRPr="00E32A35">
              <w:rPr>
                <w:rFonts w:ascii="Arial" w:hAnsi="Arial" w:cs="Arial"/>
                <w:i/>
                <w:iCs/>
                <w:sz w:val="16"/>
                <w:szCs w:val="16"/>
              </w:rPr>
              <w:t xml:space="preserve">Jeżeli zaznaczone zostanie pole „Zmień wysokość dofinansowania dla wydatku” wówczas wnioskodawca może wpisać kwotę dofinansowania danego wydatku. Jednakże wnioskodawca zobowiązany jest do określenia dofinansowania </w:t>
            </w:r>
            <w:r w:rsidRPr="00E32A35">
              <w:rPr>
                <w:rFonts w:ascii="Arial" w:hAnsi="Arial" w:cs="Arial"/>
                <w:i/>
                <w:iCs/>
                <w:sz w:val="16"/>
                <w:szCs w:val="16"/>
              </w:rPr>
              <w:lastRenderedPageBreak/>
              <w:t xml:space="preserve">poszczególnych wydatków tak, by poziom dofinansowania dla poszczególnych wydatków był jednakowy. </w:t>
            </w:r>
          </w:p>
        </w:tc>
      </w:tr>
      <w:tr w:rsidR="00844D6A" w:rsidRPr="001C5DDB" w:rsidTr="0072569E">
        <w:tc>
          <w:tcPr>
            <w:tcW w:w="2471" w:type="pct"/>
            <w:vAlign w:val="center"/>
          </w:tcPr>
          <w:p w:rsidR="00844D6A" w:rsidRPr="00E862D7" w:rsidRDefault="00844D6A" w:rsidP="0072569E">
            <w:pPr>
              <w:spacing w:after="0" w:line="240" w:lineRule="auto"/>
              <w:rPr>
                <w:rFonts w:ascii="Arial" w:hAnsi="Arial" w:cs="Arial"/>
                <w:sz w:val="16"/>
                <w:szCs w:val="16"/>
              </w:rPr>
            </w:pPr>
            <w:r w:rsidRPr="00844D6A">
              <w:rPr>
                <w:rFonts w:ascii="Arial" w:hAnsi="Arial" w:cs="Arial"/>
                <w:sz w:val="16"/>
                <w:szCs w:val="16"/>
              </w:rPr>
              <w:lastRenderedPageBreak/>
              <w:t>Zmień wysokość dofinansowania dla wydatku</w:t>
            </w:r>
          </w:p>
        </w:tc>
        <w:tc>
          <w:tcPr>
            <w:tcW w:w="2529" w:type="pct"/>
            <w:vAlign w:val="center"/>
          </w:tcPr>
          <w:p w:rsidR="00844D6A" w:rsidRPr="00844D6A" w:rsidRDefault="00F0786C" w:rsidP="0012156E">
            <w:pPr>
              <w:pStyle w:val="Akapitzlist"/>
              <w:numPr>
                <w:ilvl w:val="0"/>
                <w:numId w:val="53"/>
              </w:numPr>
              <w:spacing w:after="0" w:line="240" w:lineRule="auto"/>
              <w:ind w:left="302" w:hanging="284"/>
              <w:rPr>
                <w:rFonts w:ascii="Arial" w:hAnsi="Arial" w:cs="Arial"/>
                <w:i/>
                <w:sz w:val="16"/>
                <w:szCs w:val="16"/>
              </w:rPr>
            </w:pPr>
            <w:r w:rsidRPr="007247B1">
              <w:rPr>
                <w:rFonts w:ascii="Arial" w:hAnsi="Arial" w:cs="Arial"/>
                <w:i/>
                <w:iCs/>
                <w:sz w:val="16"/>
                <w:szCs w:val="16"/>
              </w:rPr>
              <w:t>Należy zaznaczyć, gdy wnioskodawca przewiduje poziom dofinansowania niższy niż maksymalny możliwy do otrzymania.</w:t>
            </w:r>
          </w:p>
        </w:tc>
      </w:tr>
    </w:tbl>
    <w:p w:rsidR="001E596D" w:rsidRDefault="001E596D"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E596D" w:rsidTr="00126DDD">
        <w:trPr>
          <w:trHeight w:val="269"/>
        </w:trPr>
        <w:tc>
          <w:tcPr>
            <w:tcW w:w="5000" w:type="pct"/>
            <w:shd w:val="pct10" w:color="auto" w:fill="auto"/>
          </w:tcPr>
          <w:p w:rsidR="001E596D" w:rsidRDefault="00F82316" w:rsidP="00FA1E9F">
            <w:pPr>
              <w:spacing w:after="0" w:line="240" w:lineRule="auto"/>
              <w:jc w:val="both"/>
              <w:rPr>
                <w:rFonts w:ascii="Arial" w:hAnsi="Arial" w:cs="Arial"/>
                <w:b/>
                <w:sz w:val="16"/>
                <w:szCs w:val="16"/>
              </w:rPr>
            </w:pPr>
            <w:r>
              <w:rPr>
                <w:rFonts w:ascii="Arial" w:hAnsi="Arial" w:cs="Arial"/>
                <w:b/>
                <w:sz w:val="16"/>
                <w:szCs w:val="16"/>
              </w:rPr>
              <w:t>Harmonogram wydatku wg kwartałów</w:t>
            </w:r>
          </w:p>
        </w:tc>
      </w:tr>
      <w:tr w:rsidR="00E60BE7" w:rsidTr="000C7815">
        <w:tc>
          <w:tcPr>
            <w:tcW w:w="5000" w:type="pct"/>
          </w:tcPr>
          <w:p w:rsidR="00126DDD" w:rsidRDefault="00E862D7" w:rsidP="00FB6A42">
            <w:pPr>
              <w:spacing w:after="0" w:line="240" w:lineRule="auto"/>
              <w:jc w:val="both"/>
              <w:rPr>
                <w:rFonts w:ascii="Arial" w:hAnsi="Arial" w:cs="Arial"/>
                <w:i/>
                <w:sz w:val="16"/>
                <w:szCs w:val="16"/>
              </w:rPr>
            </w:pPr>
            <w:r w:rsidRPr="00C46F88">
              <w:rPr>
                <w:rFonts w:ascii="Arial" w:hAnsi="Arial" w:cs="Arial"/>
                <w:i/>
                <w:sz w:val="16"/>
                <w:szCs w:val="16"/>
              </w:rPr>
              <w:t>Każdy wydatek scharakteryzowany w Karcie wydatku należy przypisać do kwartału</w:t>
            </w:r>
            <w:r w:rsidR="009B698E">
              <w:rPr>
                <w:rFonts w:ascii="Arial" w:hAnsi="Arial" w:cs="Arial"/>
                <w:i/>
                <w:sz w:val="16"/>
                <w:szCs w:val="16"/>
              </w:rPr>
              <w:t>,</w:t>
            </w:r>
            <w:r w:rsidRPr="00C46F88">
              <w:rPr>
                <w:rFonts w:ascii="Arial" w:hAnsi="Arial" w:cs="Arial"/>
                <w:i/>
                <w:sz w:val="16"/>
                <w:szCs w:val="16"/>
              </w:rPr>
              <w:t xml:space="preserve"> w którym będzie ponoszony.</w:t>
            </w:r>
          </w:p>
          <w:p w:rsidR="00E60BE7" w:rsidRPr="00C46F88" w:rsidRDefault="00126DDD" w:rsidP="00FB6A42">
            <w:pPr>
              <w:spacing w:after="0" w:line="240" w:lineRule="auto"/>
              <w:jc w:val="both"/>
              <w:rPr>
                <w:rFonts w:ascii="Arial" w:hAnsi="Arial" w:cs="Arial"/>
                <w:i/>
                <w:sz w:val="16"/>
                <w:szCs w:val="16"/>
              </w:rPr>
            </w:pPr>
            <w:r>
              <w:rPr>
                <w:rFonts w:ascii="Arial" w:hAnsi="Arial" w:cs="Arial"/>
                <w:i/>
                <w:sz w:val="16"/>
                <w:szCs w:val="16"/>
              </w:rPr>
              <w:t>UWAGA: Wydatki kwalifikowalne poniesione przed rozpoczęciem realizacji projektu należy przyporządkować do pierwszego kwartału realizacji projektu.</w:t>
            </w:r>
            <w:r w:rsidR="00E862D7" w:rsidRPr="00C46F88">
              <w:rPr>
                <w:rFonts w:ascii="Arial" w:hAnsi="Arial" w:cs="Arial"/>
                <w:i/>
                <w:sz w:val="16"/>
                <w:szCs w:val="16"/>
              </w:rPr>
              <w:t xml:space="preserve"> </w:t>
            </w:r>
          </w:p>
        </w:tc>
      </w:tr>
    </w:tbl>
    <w:p w:rsidR="001E596D" w:rsidRDefault="001E596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605"/>
        <w:gridCol w:w="1601"/>
        <w:gridCol w:w="1901"/>
        <w:gridCol w:w="1867"/>
        <w:gridCol w:w="1214"/>
      </w:tblGrid>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9B698E"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O</w:t>
            </w:r>
            <w:r w:rsidR="001E596D" w:rsidRPr="001E596D">
              <w:rPr>
                <w:rFonts w:ascii="Arial" w:eastAsia="Times New Roman" w:hAnsi="Arial" w:cs="Arial"/>
                <w:sz w:val="16"/>
                <w:szCs w:val="16"/>
                <w:lang w:eastAsia="pl-PL"/>
              </w:rPr>
              <w:t>kres</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kwalifikowalne</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9B698E"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kwalifikowalny</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niekwalifikowalne</w:t>
            </w: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9B698E"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niekwalifikowalny</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Całkowita wartość wydatku</w:t>
            </w: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0456F3">
        <w:trPr>
          <w:trHeight w:val="100"/>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c>
          <w:tcPr>
            <w:tcW w:w="851"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849"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10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990"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r>
    </w:tbl>
    <w:p w:rsidR="009D06E9" w:rsidRDefault="009D06E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34CF9" w:rsidRPr="009D6ADF" w:rsidTr="00134CF9">
        <w:trPr>
          <w:trHeight w:val="37"/>
        </w:trPr>
        <w:tc>
          <w:tcPr>
            <w:tcW w:w="5000" w:type="pct"/>
            <w:shd w:val="pct10" w:color="auto" w:fill="auto"/>
          </w:tcPr>
          <w:p w:rsidR="00134CF9" w:rsidRPr="009D6ADF" w:rsidRDefault="00134CF9" w:rsidP="00134CF9">
            <w:pPr>
              <w:spacing w:after="0" w:line="240" w:lineRule="auto"/>
              <w:jc w:val="both"/>
              <w:rPr>
                <w:rFonts w:ascii="Arial" w:hAnsi="Arial" w:cs="Arial"/>
                <w:b/>
                <w:bCs/>
                <w:sz w:val="16"/>
                <w:szCs w:val="16"/>
              </w:rPr>
            </w:pPr>
            <w:r w:rsidRPr="00134CF9">
              <w:rPr>
                <w:rFonts w:ascii="Arial" w:hAnsi="Arial" w:cs="Arial"/>
                <w:b/>
                <w:bCs/>
                <w:sz w:val="16"/>
                <w:szCs w:val="16"/>
              </w:rPr>
              <w:t xml:space="preserve">G.3.Koszty pośrednie </w:t>
            </w:r>
          </w:p>
        </w:tc>
      </w:tr>
    </w:tbl>
    <w:p w:rsidR="00844D6A"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4769"/>
        <w:gridCol w:w="4660"/>
      </w:tblGrid>
      <w:tr w:rsidR="00134CF9" w:rsidTr="00134CF9">
        <w:tc>
          <w:tcPr>
            <w:tcW w:w="5000" w:type="pct"/>
            <w:gridSpan w:val="2"/>
          </w:tcPr>
          <w:p w:rsidR="00FD1EE5" w:rsidRPr="002F5140" w:rsidRDefault="00FD1EE5" w:rsidP="00FD1EE5">
            <w:pPr>
              <w:spacing w:after="0" w:line="240" w:lineRule="auto"/>
              <w:jc w:val="both"/>
              <w:rPr>
                <w:rFonts w:ascii="Arial" w:hAnsi="Arial" w:cs="Arial"/>
                <w:i/>
                <w:sz w:val="16"/>
                <w:szCs w:val="16"/>
              </w:rPr>
            </w:pPr>
            <w:r>
              <w:rPr>
                <w:rFonts w:ascii="Arial" w:hAnsi="Arial" w:cs="Arial"/>
                <w:i/>
                <w:sz w:val="16"/>
                <w:szCs w:val="16"/>
              </w:rPr>
              <w:t xml:space="preserve">W </w:t>
            </w:r>
            <w:r w:rsidRPr="002F5140">
              <w:rPr>
                <w:rFonts w:ascii="Arial" w:hAnsi="Arial" w:cs="Arial"/>
                <w:i/>
                <w:sz w:val="16"/>
                <w:szCs w:val="16"/>
              </w:rPr>
              <w:t>Działani</w:t>
            </w:r>
            <w:r>
              <w:rPr>
                <w:rFonts w:ascii="Arial" w:hAnsi="Arial" w:cs="Arial"/>
                <w:i/>
                <w:sz w:val="16"/>
                <w:szCs w:val="16"/>
              </w:rPr>
              <w:t>u</w:t>
            </w:r>
            <w:r w:rsidRPr="002F5140">
              <w:rPr>
                <w:rFonts w:ascii="Arial" w:hAnsi="Arial" w:cs="Arial"/>
                <w:i/>
                <w:sz w:val="16"/>
                <w:szCs w:val="16"/>
              </w:rPr>
              <w:t xml:space="preserve"> 2.</w:t>
            </w:r>
            <w:r>
              <w:rPr>
                <w:rFonts w:ascii="Arial" w:hAnsi="Arial" w:cs="Arial"/>
                <w:i/>
                <w:sz w:val="16"/>
                <w:szCs w:val="16"/>
              </w:rPr>
              <w:t>3</w:t>
            </w:r>
            <w:r w:rsidRPr="002F5140">
              <w:rPr>
                <w:rFonts w:ascii="Arial" w:hAnsi="Arial" w:cs="Arial"/>
                <w:i/>
                <w:sz w:val="16"/>
                <w:szCs w:val="16"/>
              </w:rPr>
              <w:t xml:space="preserve"> </w:t>
            </w:r>
            <w:r>
              <w:rPr>
                <w:rFonts w:ascii="Arial" w:hAnsi="Arial" w:cs="Arial"/>
                <w:i/>
                <w:sz w:val="16"/>
                <w:szCs w:val="16"/>
              </w:rPr>
              <w:t xml:space="preserve">w ramach </w:t>
            </w:r>
            <w:r w:rsidRPr="002F5140">
              <w:rPr>
                <w:rFonts w:ascii="Arial" w:hAnsi="Arial" w:cs="Arial"/>
                <w:i/>
                <w:sz w:val="16"/>
                <w:szCs w:val="16"/>
              </w:rPr>
              <w:t xml:space="preserve">niniejszego </w:t>
            </w:r>
            <w:r>
              <w:rPr>
                <w:rFonts w:ascii="Arial" w:hAnsi="Arial" w:cs="Arial"/>
                <w:i/>
                <w:sz w:val="16"/>
                <w:szCs w:val="16"/>
              </w:rPr>
              <w:t xml:space="preserve">naboru </w:t>
            </w:r>
            <w:r w:rsidRPr="002F5140">
              <w:rPr>
                <w:rFonts w:ascii="Arial" w:hAnsi="Arial" w:cs="Arial"/>
                <w:i/>
                <w:sz w:val="16"/>
                <w:szCs w:val="16"/>
              </w:rPr>
              <w:t>istnieje możliwość uwzględnienia kosztów pośrednich.</w:t>
            </w:r>
            <w:r w:rsidRPr="001900CE">
              <w:rPr>
                <w:rFonts w:ascii="Arial" w:hAnsi="Arial" w:cs="Arial"/>
                <w:i/>
                <w:sz w:val="16"/>
                <w:szCs w:val="16"/>
              </w:rPr>
              <w:t xml:space="preserve"> Należy zaznaczyć pole „Dodaj zadanie z kosztami pośrednimi” (jeśli dotyczy).</w:t>
            </w:r>
          </w:p>
          <w:p w:rsidR="00FD1EE5" w:rsidRPr="002F5140" w:rsidRDefault="00FD1EE5" w:rsidP="00FD1EE5">
            <w:pPr>
              <w:spacing w:after="0" w:line="240" w:lineRule="auto"/>
              <w:jc w:val="both"/>
              <w:rPr>
                <w:rFonts w:ascii="Arial" w:hAnsi="Arial" w:cs="Arial"/>
                <w:i/>
                <w:sz w:val="16"/>
                <w:szCs w:val="16"/>
              </w:rPr>
            </w:pPr>
            <w:r w:rsidRPr="002F5140">
              <w:rPr>
                <w:rFonts w:ascii="Arial" w:hAnsi="Arial" w:cs="Arial"/>
                <w:i/>
                <w:sz w:val="16"/>
                <w:szCs w:val="16"/>
              </w:rPr>
              <w:t xml:space="preserve">Koszty pośrednie to </w:t>
            </w:r>
            <w:r w:rsidRPr="002F5140">
              <w:rPr>
                <w:rFonts w:ascii="Arial" w:hAnsi="Arial" w:cs="Arial"/>
                <w:bCs/>
                <w:i/>
                <w:sz w:val="16"/>
                <w:szCs w:val="16"/>
              </w:rPr>
              <w:t xml:space="preserve">wydatki kwalifikowalne niezbędne do realizacji projektu, ale niedotyczące bezpośrednio głównego </w:t>
            </w:r>
            <w:r>
              <w:rPr>
                <w:rFonts w:ascii="Arial" w:hAnsi="Arial" w:cs="Arial"/>
                <w:bCs/>
                <w:i/>
                <w:sz w:val="16"/>
                <w:szCs w:val="16"/>
              </w:rPr>
              <w:t>przedmiotu</w:t>
            </w:r>
            <w:r w:rsidRPr="002F5140">
              <w:rPr>
                <w:rFonts w:ascii="Arial" w:hAnsi="Arial" w:cs="Arial"/>
                <w:bCs/>
                <w:i/>
                <w:sz w:val="16"/>
                <w:szCs w:val="16"/>
              </w:rPr>
              <w:t xml:space="preserve"> projektu. </w:t>
            </w:r>
            <w:r w:rsidRPr="002F5140">
              <w:rPr>
                <w:rFonts w:ascii="Arial" w:hAnsi="Arial" w:cs="Arial"/>
                <w:i/>
                <w:sz w:val="16"/>
                <w:szCs w:val="16"/>
              </w:rPr>
              <w:t>Zakres wydatków możliwych do uwzględnienia w ramach kosztó</w:t>
            </w:r>
            <w:r>
              <w:rPr>
                <w:rFonts w:ascii="Arial" w:hAnsi="Arial" w:cs="Arial"/>
                <w:i/>
                <w:sz w:val="16"/>
                <w:szCs w:val="16"/>
              </w:rPr>
              <w:t>w pośrednich został określony w</w:t>
            </w:r>
            <w:r w:rsidRPr="002F5140">
              <w:rPr>
                <w:rFonts w:ascii="Arial" w:hAnsi="Arial" w:cs="Arial"/>
                <w:i/>
                <w:sz w:val="16"/>
                <w:szCs w:val="16"/>
              </w:rPr>
              <w:t xml:space="preserve"> </w:t>
            </w:r>
            <w:r>
              <w:rPr>
                <w:rFonts w:ascii="Arial" w:hAnsi="Arial" w:cs="Arial"/>
                <w:i/>
                <w:sz w:val="16"/>
                <w:szCs w:val="16"/>
              </w:rPr>
              <w:t>Regulaminie</w:t>
            </w:r>
            <w:r w:rsidRPr="002F5140">
              <w:rPr>
                <w:rFonts w:ascii="Arial" w:hAnsi="Arial" w:cs="Arial"/>
                <w:i/>
                <w:sz w:val="16"/>
                <w:szCs w:val="16"/>
              </w:rPr>
              <w:t xml:space="preserve"> </w:t>
            </w:r>
            <w:r>
              <w:rPr>
                <w:rFonts w:ascii="Arial" w:hAnsi="Arial" w:cs="Arial"/>
                <w:i/>
                <w:sz w:val="16"/>
                <w:szCs w:val="16"/>
              </w:rPr>
              <w:br/>
              <w:t>naboru</w:t>
            </w:r>
            <w:r w:rsidRPr="002F5140">
              <w:rPr>
                <w:rFonts w:ascii="Arial" w:hAnsi="Arial" w:cs="Arial"/>
                <w:i/>
                <w:sz w:val="16"/>
                <w:szCs w:val="16"/>
              </w:rPr>
              <w:t>.</w:t>
            </w:r>
          </w:p>
          <w:p w:rsidR="00FD1EE5" w:rsidRDefault="00FD1EE5" w:rsidP="00FD1EE5">
            <w:pPr>
              <w:spacing w:after="0" w:line="240" w:lineRule="auto"/>
              <w:jc w:val="both"/>
              <w:rPr>
                <w:rFonts w:ascii="Arial" w:hAnsi="Arial" w:cs="Arial"/>
                <w:i/>
                <w:sz w:val="16"/>
                <w:szCs w:val="16"/>
              </w:rPr>
            </w:pPr>
            <w:r w:rsidRPr="0006147E">
              <w:rPr>
                <w:rFonts w:ascii="Arial" w:hAnsi="Arial" w:cs="Arial"/>
                <w:i/>
                <w:sz w:val="16"/>
                <w:szCs w:val="16"/>
              </w:rPr>
              <w:t xml:space="preserve">Koszty pośrednie podlegają rozliczeniu </w:t>
            </w:r>
            <w:r w:rsidRPr="0006147E">
              <w:rPr>
                <w:rFonts w:ascii="Arial" w:hAnsi="Arial" w:cs="Arial"/>
                <w:i/>
                <w:sz w:val="16"/>
                <w:szCs w:val="16"/>
                <w:u w:val="single"/>
              </w:rPr>
              <w:t>stawką ryczałtową</w:t>
            </w:r>
            <w:r w:rsidRPr="0006147E">
              <w:rPr>
                <w:rFonts w:ascii="Arial" w:hAnsi="Arial" w:cs="Arial"/>
                <w:i/>
                <w:sz w:val="16"/>
                <w:szCs w:val="16"/>
              </w:rPr>
              <w:t xml:space="preserve"> w wysokości stanowiącej łącznie nie więcej niż 2% kwalifikowa</w:t>
            </w:r>
            <w:r>
              <w:rPr>
                <w:rFonts w:ascii="Arial" w:hAnsi="Arial" w:cs="Arial"/>
                <w:i/>
                <w:sz w:val="16"/>
                <w:szCs w:val="16"/>
              </w:rPr>
              <w:t>l</w:t>
            </w:r>
            <w:r w:rsidRPr="0006147E">
              <w:rPr>
                <w:rFonts w:ascii="Arial" w:hAnsi="Arial" w:cs="Arial"/>
                <w:i/>
                <w:sz w:val="16"/>
                <w:szCs w:val="16"/>
              </w:rPr>
              <w:t>nych kosztów bezpośrednich</w:t>
            </w:r>
            <w:r>
              <w:rPr>
                <w:rFonts w:ascii="Arial" w:hAnsi="Arial" w:cs="Arial"/>
                <w:i/>
                <w:sz w:val="16"/>
                <w:szCs w:val="16"/>
              </w:rPr>
              <w:t>.</w:t>
            </w:r>
          </w:p>
          <w:p w:rsidR="00FD1EE5" w:rsidRDefault="00FD1EE5" w:rsidP="00FD1EE5">
            <w:pPr>
              <w:spacing w:after="0" w:line="240" w:lineRule="auto"/>
              <w:jc w:val="both"/>
              <w:rPr>
                <w:rFonts w:ascii="Arial" w:hAnsi="Arial" w:cs="Arial"/>
                <w:i/>
                <w:sz w:val="16"/>
                <w:szCs w:val="16"/>
                <w:u w:val="single"/>
              </w:rPr>
            </w:pPr>
            <w:r w:rsidRPr="00925F52">
              <w:rPr>
                <w:rFonts w:ascii="Arial" w:hAnsi="Arial" w:cs="Arial"/>
                <w:i/>
                <w:sz w:val="16"/>
                <w:szCs w:val="16"/>
                <w:u w:val="single"/>
              </w:rPr>
              <w:t>Wszystkie koszty pośrednie zaplanowane w projekcie nal</w:t>
            </w:r>
            <w:r>
              <w:rPr>
                <w:rFonts w:ascii="Arial" w:hAnsi="Arial" w:cs="Arial"/>
                <w:i/>
                <w:sz w:val="16"/>
                <w:szCs w:val="16"/>
                <w:u w:val="single"/>
              </w:rPr>
              <w:t>eży ująć jako jedną pozycję w</w:t>
            </w:r>
            <w:r w:rsidRPr="00925F52">
              <w:rPr>
                <w:rFonts w:ascii="Arial" w:hAnsi="Arial" w:cs="Arial"/>
                <w:i/>
                <w:sz w:val="16"/>
                <w:szCs w:val="16"/>
                <w:u w:val="single"/>
              </w:rPr>
              <w:t xml:space="preserve"> budżecie projektu.</w:t>
            </w:r>
            <w:r>
              <w:rPr>
                <w:rFonts w:ascii="Arial" w:hAnsi="Arial" w:cs="Arial"/>
                <w:i/>
                <w:sz w:val="16"/>
                <w:szCs w:val="16"/>
                <w:u w:val="single"/>
              </w:rPr>
              <w:t xml:space="preserve"> </w:t>
            </w:r>
          </w:p>
          <w:p w:rsidR="00FD1EE5" w:rsidRPr="0011246E" w:rsidRDefault="00FD1EE5" w:rsidP="00FD1EE5">
            <w:pPr>
              <w:spacing w:after="0" w:line="240" w:lineRule="auto"/>
              <w:jc w:val="both"/>
              <w:rPr>
                <w:rFonts w:ascii="Arial" w:hAnsi="Arial" w:cs="Arial"/>
                <w:b/>
                <w:i/>
                <w:sz w:val="16"/>
                <w:szCs w:val="16"/>
              </w:rPr>
            </w:pPr>
            <w:r w:rsidRPr="0011246E">
              <w:rPr>
                <w:rFonts w:ascii="Arial" w:hAnsi="Arial" w:cs="Arial"/>
                <w:b/>
                <w:i/>
                <w:sz w:val="16"/>
                <w:szCs w:val="16"/>
              </w:rPr>
              <w:t>Sekcja G.3 wypełniana jest częściowo automatycznie.</w:t>
            </w:r>
          </w:p>
          <w:p w:rsidR="005C0C56" w:rsidRPr="002E32AA" w:rsidRDefault="00FD1EE5" w:rsidP="00FD1EE5">
            <w:pPr>
              <w:spacing w:after="0" w:line="240" w:lineRule="auto"/>
              <w:jc w:val="both"/>
              <w:rPr>
                <w:rFonts w:ascii="Arial" w:hAnsi="Arial" w:cs="Arial"/>
                <w:i/>
                <w:sz w:val="16"/>
                <w:szCs w:val="16"/>
                <w:highlight w:val="yellow"/>
              </w:rPr>
            </w:pPr>
            <w:r w:rsidRPr="0011246E">
              <w:rPr>
                <w:rFonts w:ascii="Arial" w:hAnsi="Arial" w:cs="Arial"/>
                <w:b/>
                <w:sz w:val="16"/>
                <w:szCs w:val="16"/>
              </w:rPr>
              <w:t>UWAGA:</w:t>
            </w:r>
            <w:r>
              <w:rPr>
                <w:rFonts w:ascii="Arial" w:hAnsi="Arial" w:cs="Arial"/>
                <w:i/>
                <w:sz w:val="16"/>
                <w:szCs w:val="16"/>
              </w:rPr>
              <w:t xml:space="preserve"> W przypadku projektów generujących dochód kwotę wydatków pośrednich należy skorygować o wskaźnik luki </w:t>
            </w:r>
            <w:r>
              <w:rPr>
                <w:rFonts w:ascii="Arial" w:hAnsi="Arial" w:cs="Arial"/>
                <w:i/>
                <w:sz w:val="16"/>
                <w:szCs w:val="16"/>
              </w:rPr>
              <w:br/>
              <w:t>w finansowaniu/zryczałtowanej procentowej stawki dochodu.</w:t>
            </w:r>
          </w:p>
        </w:tc>
      </w:tr>
      <w:tr w:rsidR="00FD1EE5" w:rsidRPr="009D6ADF" w:rsidTr="0011246E">
        <w:tc>
          <w:tcPr>
            <w:tcW w:w="2529" w:type="pct"/>
          </w:tcPr>
          <w:p w:rsidR="00FD1EE5" w:rsidRPr="009D6ADF" w:rsidRDefault="00FD1EE5" w:rsidP="0011246E">
            <w:pPr>
              <w:spacing w:after="0" w:line="240" w:lineRule="auto"/>
              <w:jc w:val="both"/>
              <w:rPr>
                <w:rFonts w:ascii="Arial" w:hAnsi="Arial" w:cs="Arial"/>
                <w:sz w:val="16"/>
                <w:szCs w:val="16"/>
              </w:rPr>
            </w:pPr>
            <w:r w:rsidRPr="00134CF9">
              <w:rPr>
                <w:rFonts w:ascii="Arial" w:hAnsi="Arial" w:cs="Arial"/>
                <w:sz w:val="16"/>
                <w:szCs w:val="16"/>
              </w:rPr>
              <w:t>Dodaj zadanie z kosztami pośrednimi</w:t>
            </w:r>
            <w:r>
              <w:rPr>
                <w:rFonts w:ascii="Arial" w:hAnsi="Arial" w:cs="Arial"/>
                <w:sz w:val="16"/>
                <w:szCs w:val="16"/>
              </w:rPr>
              <w:t xml:space="preserve">                                             </w:t>
            </w:r>
          </w:p>
        </w:tc>
        <w:tc>
          <w:tcPr>
            <w:tcW w:w="2471" w:type="pct"/>
          </w:tcPr>
          <w:p w:rsidR="00FD1EE5" w:rsidRPr="00134CF9" w:rsidRDefault="00FD1EE5" w:rsidP="0011246E">
            <w:pPr>
              <w:pStyle w:val="Akapitzlist"/>
              <w:numPr>
                <w:ilvl w:val="0"/>
                <w:numId w:val="53"/>
              </w:numPr>
              <w:spacing w:after="0" w:line="240" w:lineRule="auto"/>
              <w:ind w:hanging="669"/>
              <w:jc w:val="both"/>
              <w:rPr>
                <w:rFonts w:ascii="Arial" w:hAnsi="Arial" w:cs="Arial"/>
                <w:sz w:val="16"/>
                <w:szCs w:val="16"/>
              </w:rPr>
            </w:pPr>
            <w:r w:rsidRPr="00713987">
              <w:rPr>
                <w:rFonts w:ascii="Arial" w:hAnsi="Arial" w:cs="Arial"/>
                <w:i/>
                <w:sz w:val="16"/>
                <w:szCs w:val="16"/>
              </w:rPr>
              <w:t>Po zaznaczeniu tej opcji aktywne staną się poniższe pola</w:t>
            </w:r>
          </w:p>
        </w:tc>
      </w:tr>
    </w:tbl>
    <w:p w:rsidR="00FD1EE5" w:rsidRDefault="00FD1EE5" w:rsidP="00FD1EE5">
      <w:pPr>
        <w:spacing w:after="0" w:line="240" w:lineRule="auto"/>
        <w:jc w:val="both"/>
        <w:rPr>
          <w:rFonts w:ascii="Arial" w:hAnsi="Arial" w:cs="Arial"/>
          <w:b/>
          <w:sz w:val="16"/>
          <w:szCs w:val="16"/>
        </w:rPr>
      </w:pPr>
    </w:p>
    <w:tbl>
      <w:tblPr>
        <w:tblStyle w:val="Tabela-Siatka"/>
        <w:tblW w:w="5019" w:type="pct"/>
        <w:tblLook w:val="04A0"/>
      </w:tblPr>
      <w:tblGrid>
        <w:gridCol w:w="4920"/>
        <w:gridCol w:w="4545"/>
      </w:tblGrid>
      <w:tr w:rsidR="00FD1EE5" w:rsidTr="0011246E">
        <w:trPr>
          <w:trHeight w:val="185"/>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Nazwa zadania</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jc w:val="both"/>
              <w:rPr>
                <w:rFonts w:ascii="Arial" w:hAnsi="Arial" w:cs="Arial"/>
                <w:i/>
                <w:sz w:val="16"/>
                <w:szCs w:val="16"/>
              </w:rPr>
            </w:pPr>
            <w:r>
              <w:rPr>
                <w:rFonts w:ascii="Arial" w:hAnsi="Arial" w:cs="Arial"/>
                <w:i/>
                <w:sz w:val="16"/>
                <w:szCs w:val="16"/>
              </w:rPr>
              <w:t>Pole wypełniane automatycznie.</w:t>
            </w:r>
          </w:p>
          <w:p w:rsidR="00FD1EE5" w:rsidRDefault="00FD1EE5" w:rsidP="0011246E">
            <w:pPr>
              <w:spacing w:after="0" w:line="240" w:lineRule="auto"/>
              <w:jc w:val="both"/>
              <w:rPr>
                <w:rFonts w:ascii="Arial" w:hAnsi="Arial" w:cs="Arial"/>
                <w:sz w:val="16"/>
                <w:szCs w:val="16"/>
              </w:rPr>
            </w:pPr>
            <w:r>
              <w:rPr>
                <w:rFonts w:ascii="Arial" w:hAnsi="Arial" w:cs="Arial"/>
                <w:i/>
                <w:sz w:val="16"/>
                <w:szCs w:val="16"/>
              </w:rPr>
              <w:t>W ramach kosztów pośrednich system generuje tylko jedno zadanie.</w:t>
            </w:r>
          </w:p>
        </w:tc>
      </w:tr>
      <w:tr w:rsidR="00FD1EE5" w:rsidTr="0011246E">
        <w:trPr>
          <w:trHeight w:val="184"/>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Kwartał rozpoczęcia zadania</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Pr="0011246E" w:rsidRDefault="00FD1EE5" w:rsidP="0011246E">
            <w:pPr>
              <w:spacing w:after="0" w:line="240" w:lineRule="auto"/>
              <w:jc w:val="both"/>
              <w:rPr>
                <w:rFonts w:ascii="Arial" w:hAnsi="Arial" w:cs="Arial"/>
                <w:i/>
                <w:sz w:val="16"/>
                <w:szCs w:val="16"/>
              </w:rPr>
            </w:pPr>
            <w:r w:rsidRPr="0011246E">
              <w:rPr>
                <w:rFonts w:ascii="Arial" w:hAnsi="Arial" w:cs="Arial"/>
                <w:i/>
                <w:sz w:val="16"/>
                <w:szCs w:val="16"/>
              </w:rPr>
              <w:t>Pole wypełniane automatycznie na podstawie sekcji A.1.</w:t>
            </w:r>
          </w:p>
        </w:tc>
      </w:tr>
      <w:tr w:rsidR="00FD1EE5" w:rsidTr="0011246E">
        <w:trPr>
          <w:trHeight w:val="194"/>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Kwartał zakończenia zadania</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jc w:val="both"/>
              <w:rPr>
                <w:rFonts w:ascii="Arial" w:hAnsi="Arial" w:cs="Arial"/>
                <w:i/>
                <w:sz w:val="16"/>
                <w:szCs w:val="16"/>
              </w:rPr>
            </w:pPr>
            <w:r w:rsidRPr="0011246E">
              <w:rPr>
                <w:rFonts w:ascii="Arial" w:hAnsi="Arial" w:cs="Arial"/>
                <w:i/>
                <w:sz w:val="16"/>
                <w:szCs w:val="16"/>
              </w:rPr>
              <w:t>Pole wypełniane automatycznie na podstawie sekcji A.1.</w:t>
            </w:r>
          </w:p>
        </w:tc>
      </w:tr>
      <w:tr w:rsidR="00FD1EE5" w:rsidTr="0011246E">
        <w:trPr>
          <w:trHeight w:val="194"/>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Opis zadania</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jc w:val="both"/>
              <w:rPr>
                <w:rFonts w:ascii="Arial" w:hAnsi="Arial" w:cs="Arial"/>
                <w:i/>
                <w:sz w:val="16"/>
                <w:szCs w:val="16"/>
              </w:rPr>
            </w:pPr>
            <w:r>
              <w:rPr>
                <w:rFonts w:ascii="Arial" w:hAnsi="Arial" w:cs="Arial"/>
                <w:i/>
                <w:sz w:val="16"/>
                <w:szCs w:val="16"/>
              </w:rPr>
              <w:t>(maksymalnie 3000 znaków)</w:t>
            </w:r>
          </w:p>
          <w:p w:rsidR="00FD1EE5" w:rsidRDefault="00FD1EE5" w:rsidP="0011246E">
            <w:pPr>
              <w:spacing w:after="0" w:line="240" w:lineRule="auto"/>
              <w:jc w:val="both"/>
              <w:rPr>
                <w:rFonts w:ascii="Arial" w:hAnsi="Arial" w:cs="Arial"/>
                <w:i/>
                <w:sz w:val="16"/>
                <w:szCs w:val="16"/>
              </w:rPr>
            </w:pPr>
            <w:r>
              <w:rPr>
                <w:rFonts w:ascii="Arial" w:hAnsi="Arial" w:cs="Arial"/>
                <w:i/>
                <w:sz w:val="16"/>
                <w:szCs w:val="16"/>
              </w:rPr>
              <w:t>Należy opisać działania zaplanowane do realizacji w ramach danego zadania.</w:t>
            </w:r>
          </w:p>
        </w:tc>
      </w:tr>
      <w:tr w:rsidR="00FD1EE5" w:rsidTr="0011246E">
        <w:trPr>
          <w:trHeight w:val="346"/>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Główny wskaźnik projektu, dla osiągnięcia którego realizowane jest zadanie</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jc w:val="both"/>
              <w:rPr>
                <w:rFonts w:ascii="Arial" w:hAnsi="Arial" w:cs="Arial"/>
                <w:i/>
                <w:sz w:val="16"/>
                <w:szCs w:val="16"/>
              </w:rPr>
            </w:pPr>
            <w:r>
              <w:rPr>
                <w:rFonts w:ascii="Arial" w:hAnsi="Arial" w:cs="Arial"/>
                <w:i/>
                <w:sz w:val="16"/>
                <w:szCs w:val="16"/>
              </w:rPr>
              <w:t>Z listy rozwijanej należy wybrać „Zadanie ogólne”.</w:t>
            </w:r>
          </w:p>
        </w:tc>
      </w:tr>
    </w:tbl>
    <w:p w:rsidR="00FD1EE5" w:rsidRDefault="00FD1EE5" w:rsidP="00FD1EE5">
      <w:pPr>
        <w:spacing w:after="0" w:line="240" w:lineRule="auto"/>
        <w:jc w:val="both"/>
        <w:rPr>
          <w:rFonts w:ascii="Arial" w:hAnsi="Arial" w:cs="Arial"/>
          <w:sz w:val="16"/>
          <w:szCs w:val="16"/>
        </w:rPr>
      </w:pPr>
    </w:p>
    <w:tbl>
      <w:tblPr>
        <w:tblStyle w:val="Tabela-Siatka"/>
        <w:tblW w:w="5000" w:type="pct"/>
        <w:tblLook w:val="04A0"/>
      </w:tblPr>
      <w:tblGrid>
        <w:gridCol w:w="2825"/>
        <w:gridCol w:w="6604"/>
      </w:tblGrid>
      <w:tr w:rsidR="00FD1EE5" w:rsidTr="0011246E">
        <w:tc>
          <w:tcPr>
            <w:tcW w:w="1498" w:type="pct"/>
            <w:tcBorders>
              <w:top w:val="single" w:sz="4" w:space="0" w:color="auto"/>
              <w:left w:val="single" w:sz="4" w:space="0" w:color="auto"/>
              <w:bottom w:val="single" w:sz="4" w:space="0" w:color="auto"/>
              <w:right w:val="single" w:sz="4" w:space="0" w:color="auto"/>
            </w:tcBorders>
            <w:hideMark/>
          </w:tcPr>
          <w:p w:rsidR="00FD1EE5" w:rsidRDefault="00FD1EE5" w:rsidP="0011246E">
            <w:pPr>
              <w:spacing w:after="0" w:line="240" w:lineRule="auto"/>
              <w:jc w:val="both"/>
              <w:rPr>
                <w:rFonts w:ascii="Arial" w:hAnsi="Arial" w:cs="Arial"/>
                <w:sz w:val="16"/>
                <w:szCs w:val="16"/>
              </w:rPr>
            </w:pPr>
            <w:r>
              <w:rPr>
                <w:rFonts w:ascii="Arial" w:hAnsi="Arial" w:cs="Arial"/>
                <w:sz w:val="16"/>
                <w:szCs w:val="16"/>
              </w:rPr>
              <w:t>Dodaj wydatek ryczałtowy</w:t>
            </w:r>
          </w:p>
        </w:tc>
        <w:tc>
          <w:tcPr>
            <w:tcW w:w="3502" w:type="pct"/>
            <w:tcBorders>
              <w:top w:val="single" w:sz="4" w:space="0" w:color="auto"/>
              <w:left w:val="single" w:sz="4" w:space="0" w:color="auto"/>
              <w:bottom w:val="single" w:sz="4" w:space="0" w:color="auto"/>
              <w:right w:val="single" w:sz="4" w:space="0" w:color="auto"/>
            </w:tcBorders>
            <w:hideMark/>
          </w:tcPr>
          <w:p w:rsidR="00FD1EE5" w:rsidRDefault="00FD1EE5" w:rsidP="00FD1EE5">
            <w:pPr>
              <w:pStyle w:val="Akapitzlist"/>
              <w:numPr>
                <w:ilvl w:val="0"/>
                <w:numId w:val="53"/>
              </w:numPr>
              <w:spacing w:after="0" w:line="240" w:lineRule="auto"/>
              <w:jc w:val="both"/>
              <w:rPr>
                <w:rFonts w:ascii="Arial" w:hAnsi="Arial"/>
                <w:b/>
                <w:sz w:val="16"/>
              </w:rPr>
            </w:pPr>
            <w:r>
              <w:rPr>
                <w:rFonts w:ascii="Arial" w:hAnsi="Arial" w:cs="Arial"/>
                <w:sz w:val="16"/>
                <w:szCs w:val="16"/>
              </w:rPr>
              <w:t>Po</w:t>
            </w:r>
            <w:r>
              <w:rPr>
                <w:rFonts w:ascii="Arial" w:hAnsi="Arial" w:cs="Arial"/>
                <w:i/>
                <w:iCs/>
                <w:sz w:val="16"/>
                <w:szCs w:val="16"/>
              </w:rPr>
              <w:t xml:space="preserve"> wybraniu tej opcji aktywne staną się pola Karty wydatku dla kosztów pośrednich rozliczanych ryczałtowo.</w:t>
            </w:r>
          </w:p>
        </w:tc>
      </w:tr>
    </w:tbl>
    <w:p w:rsidR="00FD1EE5" w:rsidRDefault="00FD1EE5" w:rsidP="00FD1EE5">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FD1EE5" w:rsidTr="0011246E">
        <w:trPr>
          <w:trHeight w:val="190"/>
        </w:trPr>
        <w:tc>
          <w:tcPr>
            <w:tcW w:w="5000" w:type="pct"/>
            <w:gridSpan w:val="2"/>
            <w:tcBorders>
              <w:top w:val="single" w:sz="4" w:space="0" w:color="auto"/>
              <w:left w:val="single" w:sz="4" w:space="0" w:color="auto"/>
              <w:bottom w:val="single" w:sz="4" w:space="0" w:color="auto"/>
              <w:right w:val="single" w:sz="4" w:space="0" w:color="auto"/>
            </w:tcBorders>
            <w:shd w:val="pct10" w:color="auto" w:fill="auto"/>
            <w:hideMark/>
          </w:tcPr>
          <w:p w:rsidR="00FD1EE5" w:rsidRDefault="00FD1EE5" w:rsidP="0011246E">
            <w:pPr>
              <w:jc w:val="both"/>
              <w:rPr>
                <w:rFonts w:ascii="Arial" w:hAnsi="Arial" w:cs="Arial"/>
                <w:b/>
                <w:sz w:val="16"/>
                <w:szCs w:val="16"/>
              </w:rPr>
            </w:pPr>
            <w:r>
              <w:rPr>
                <w:rFonts w:ascii="Arial" w:hAnsi="Arial" w:cs="Arial"/>
                <w:b/>
                <w:sz w:val="16"/>
                <w:szCs w:val="16"/>
              </w:rPr>
              <w:t>Karta wydatku dla kosztów pośrednich rozliczanych ryczałtowo</w:t>
            </w:r>
          </w:p>
        </w:tc>
      </w:tr>
      <w:tr w:rsidR="00FD1EE5" w:rsidTr="0011246E">
        <w:trPr>
          <w:trHeight w:val="340"/>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Podmiot realizujący wydatek</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 xml:space="preserve">Z listy rozwijanej należy wybrać Wnioskodawcę. </w:t>
            </w:r>
          </w:p>
        </w:tc>
      </w:tr>
      <w:tr w:rsidR="00FD1EE5" w:rsidTr="0011246E">
        <w:trPr>
          <w:trHeight w:val="200"/>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Nazwa wydatku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Należy wskazać nazwę zaplanowanego wydatku.</w:t>
            </w:r>
          </w:p>
        </w:tc>
      </w:tr>
      <w:tr w:rsidR="00FD1EE5" w:rsidTr="0011246E">
        <w:trPr>
          <w:trHeight w:val="206"/>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Kategoria ryczałtu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Pole wypełniane automatycznie.</w:t>
            </w:r>
          </w:p>
        </w:tc>
      </w:tr>
      <w:tr w:rsidR="00FD1EE5" w:rsidTr="0011246E">
        <w:trPr>
          <w:trHeight w:val="496"/>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 xml:space="preserve">Rodzaj pomocy publicznej lub de </w:t>
            </w:r>
            <w:proofErr w:type="spellStart"/>
            <w:r>
              <w:rPr>
                <w:rFonts w:ascii="Arial" w:hAnsi="Arial" w:cs="Arial"/>
                <w:sz w:val="16"/>
                <w:szCs w:val="16"/>
              </w:rPr>
              <w:t>minimis</w:t>
            </w:r>
            <w:proofErr w:type="spellEnd"/>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i/>
                <w:sz w:val="16"/>
                <w:szCs w:val="16"/>
              </w:rPr>
              <w:t xml:space="preserve">Pole wypełniane automatycznie na podstawie sekcji A.12.2. Jeżeli w sekcji A.12.2. </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Wydatki objęte limitem</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FD1EE5">
            <w:pPr>
              <w:numPr>
                <w:ilvl w:val="0"/>
                <w:numId w:val="8"/>
              </w:numPr>
              <w:spacing w:after="0" w:line="240" w:lineRule="auto"/>
              <w:jc w:val="both"/>
              <w:rPr>
                <w:rFonts w:ascii="Arial" w:hAnsi="Arial" w:cs="Arial"/>
                <w:sz w:val="16"/>
                <w:szCs w:val="16"/>
              </w:rPr>
            </w:pPr>
            <w:r>
              <w:rPr>
                <w:rFonts w:ascii="Arial" w:hAnsi="Arial" w:cs="Arial"/>
                <w:sz w:val="16"/>
                <w:szCs w:val="16"/>
              </w:rPr>
              <w:t>Tak</w:t>
            </w:r>
          </w:p>
          <w:p w:rsidR="00FD1EE5" w:rsidRDefault="00FD1EE5" w:rsidP="00FD1EE5">
            <w:pPr>
              <w:numPr>
                <w:ilvl w:val="0"/>
                <w:numId w:val="8"/>
              </w:numPr>
              <w:spacing w:after="0" w:line="240" w:lineRule="auto"/>
              <w:jc w:val="both"/>
              <w:rPr>
                <w:rFonts w:ascii="Arial" w:hAnsi="Arial" w:cs="Arial"/>
                <w:sz w:val="16"/>
                <w:szCs w:val="16"/>
              </w:rPr>
            </w:pPr>
            <w:r>
              <w:rPr>
                <w:rFonts w:ascii="Arial" w:hAnsi="Arial" w:cs="Arial"/>
                <w:sz w:val="16"/>
                <w:szCs w:val="16"/>
              </w:rPr>
              <w:t>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lastRenderedPageBreak/>
              <w:t>Limit %:</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Nie dotyczy.</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Rodzaj ryczałtu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Pole wypełniane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Nazwa ryczałtu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Z listy rozwijanej należy wybrać właściwą nazwę ryczałtu.</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Wysokość stawki</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Zmień wysokość stawki</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FD1EE5">
            <w:pPr>
              <w:pStyle w:val="Akapitzlist"/>
              <w:numPr>
                <w:ilvl w:val="0"/>
                <w:numId w:val="87"/>
              </w:numPr>
              <w:spacing w:after="0" w:line="240" w:lineRule="auto"/>
              <w:jc w:val="both"/>
              <w:rPr>
                <w:rFonts w:ascii="Arial" w:hAnsi="Arial" w:cs="Arial"/>
                <w:i/>
                <w:sz w:val="16"/>
                <w:szCs w:val="16"/>
              </w:rPr>
            </w:pPr>
            <w:r>
              <w:rPr>
                <w:rFonts w:ascii="Arial" w:hAnsi="Arial" w:cs="Arial"/>
                <w:i/>
                <w:iCs/>
                <w:sz w:val="16"/>
                <w:szCs w:val="16"/>
              </w:rPr>
              <w:t>Zaznaczenie powoduje odblokowanie do ręcznej zmiany wartości pole „Wysokość stawki”</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Wydatki całkowite</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Wydatki kwalifikowalne</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Wnioskowany poziom dofinansowania</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Dofinansowanie</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rPr>
          <w:trHeight w:val="56"/>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Zmień wysokość dofinansowania dla wydatku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FD1EE5">
            <w:pPr>
              <w:numPr>
                <w:ilvl w:val="0"/>
                <w:numId w:val="53"/>
              </w:numPr>
              <w:spacing w:after="0" w:line="240" w:lineRule="auto"/>
              <w:jc w:val="both"/>
              <w:rPr>
                <w:rFonts w:ascii="Arial" w:hAnsi="Arial" w:cs="Arial"/>
                <w:i/>
                <w:sz w:val="16"/>
                <w:szCs w:val="16"/>
              </w:rPr>
            </w:pPr>
            <w:r>
              <w:rPr>
                <w:rFonts w:ascii="Arial" w:hAnsi="Arial" w:cs="Arial"/>
                <w:i/>
                <w:iCs/>
                <w:sz w:val="16"/>
                <w:szCs w:val="16"/>
              </w:rPr>
              <w:t>Zaznaczenie powoduje odblokowanie do ręcznej zmiany wartości pole „Dofinansowanie”</w:t>
            </w:r>
          </w:p>
        </w:tc>
      </w:tr>
    </w:tbl>
    <w:p w:rsidR="00FD1EE5" w:rsidRDefault="00FD1EE5" w:rsidP="00FD1EE5">
      <w:pPr>
        <w:spacing w:after="0" w:line="240" w:lineRule="auto"/>
        <w:jc w:val="both"/>
        <w:rPr>
          <w:rFonts w:ascii="Arial" w:hAnsi="Arial" w:cs="Arial"/>
          <w:b/>
          <w:sz w:val="16"/>
          <w:szCs w:val="16"/>
        </w:rPr>
      </w:pPr>
    </w:p>
    <w:tbl>
      <w:tblPr>
        <w:tblStyle w:val="Tabela-Siatka"/>
        <w:tblW w:w="5000" w:type="pct"/>
        <w:tblLook w:val="04A0"/>
      </w:tblPr>
      <w:tblGrid>
        <w:gridCol w:w="9429"/>
      </w:tblGrid>
      <w:tr w:rsidR="00FD1EE5" w:rsidTr="0011246E">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FD1EE5" w:rsidRDefault="00FD1EE5" w:rsidP="0011246E">
            <w:pPr>
              <w:jc w:val="both"/>
              <w:rPr>
                <w:rFonts w:ascii="Arial" w:hAnsi="Arial" w:cs="Arial"/>
                <w:b/>
                <w:sz w:val="16"/>
                <w:szCs w:val="16"/>
              </w:rPr>
            </w:pPr>
            <w:r>
              <w:rPr>
                <w:rFonts w:ascii="Arial" w:hAnsi="Arial" w:cs="Arial"/>
                <w:b/>
                <w:sz w:val="16"/>
                <w:szCs w:val="16"/>
              </w:rPr>
              <w:t>Harmonogram wydatku wg kwartałów</w:t>
            </w:r>
          </w:p>
        </w:tc>
      </w:tr>
      <w:tr w:rsidR="00FD1EE5" w:rsidTr="0011246E">
        <w:tc>
          <w:tcPr>
            <w:tcW w:w="5000" w:type="pct"/>
            <w:tcBorders>
              <w:top w:val="single" w:sz="4" w:space="0" w:color="auto"/>
              <w:left w:val="single" w:sz="4" w:space="0" w:color="auto"/>
              <w:bottom w:val="single" w:sz="4" w:space="0" w:color="auto"/>
              <w:right w:val="single" w:sz="4" w:space="0" w:color="auto"/>
            </w:tcBorders>
            <w:hideMark/>
          </w:tcPr>
          <w:p w:rsidR="00FD1EE5" w:rsidRDefault="00FD1EE5" w:rsidP="0011246E">
            <w:pPr>
              <w:jc w:val="both"/>
              <w:rPr>
                <w:rFonts w:ascii="Arial" w:hAnsi="Arial" w:cs="Arial"/>
                <w:i/>
                <w:sz w:val="16"/>
                <w:szCs w:val="16"/>
              </w:rPr>
            </w:pPr>
            <w:r>
              <w:rPr>
                <w:rFonts w:ascii="Arial" w:hAnsi="Arial" w:cs="Arial"/>
                <w:i/>
                <w:sz w:val="16"/>
                <w:szCs w:val="16"/>
              </w:rPr>
              <w:t>Pole wypełniane automatycznie przy pomocy opcji „Wypełnij/odśwież harmonogram wydatków wg kwartałów”</w:t>
            </w:r>
          </w:p>
        </w:tc>
      </w:tr>
    </w:tbl>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7"/>
        <w:gridCol w:w="6366"/>
        <w:gridCol w:w="1832"/>
      </w:tblGrid>
      <w:tr w:rsidR="00FD1EE5" w:rsidTr="0011246E">
        <w:trPr>
          <w:trHeight w:val="361"/>
        </w:trPr>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Okres</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Wydatki kwalifikowalne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Całkowita wartość wydatku</w:t>
            </w:r>
          </w:p>
        </w:tc>
      </w:tr>
      <w:tr w:rsidR="00FD1EE5" w:rsidTr="0011246E">
        <w:tc>
          <w:tcPr>
            <w:tcW w:w="6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Rok …..</w:t>
            </w:r>
          </w:p>
        </w:tc>
        <w:tc>
          <w:tcPr>
            <w:tcW w:w="33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i/>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III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IV</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Rok …..</w:t>
            </w:r>
          </w:p>
        </w:tc>
        <w:tc>
          <w:tcPr>
            <w:tcW w:w="33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i/>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III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IV</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shd w:val="pct5" w:color="auto" w:fill="auto"/>
            <w:vAlign w:val="center"/>
          </w:tcPr>
          <w:p w:rsidR="00FD1EE5" w:rsidRDefault="00FD1EE5" w:rsidP="0011246E">
            <w:pPr>
              <w:spacing w:line="240" w:lineRule="auto"/>
              <w:jc w:val="center"/>
              <w:rPr>
                <w:rFonts w:ascii="Arial" w:hAnsi="Arial" w:cs="Arial"/>
                <w:i/>
                <w:sz w:val="16"/>
                <w:szCs w:val="16"/>
              </w:rPr>
            </w:pPr>
          </w:p>
        </w:tc>
        <w:tc>
          <w:tcPr>
            <w:tcW w:w="3363" w:type="pct"/>
            <w:tcBorders>
              <w:top w:val="single" w:sz="4" w:space="0" w:color="auto"/>
              <w:left w:val="single" w:sz="4" w:space="0" w:color="auto"/>
              <w:bottom w:val="single" w:sz="4" w:space="0" w:color="auto"/>
              <w:right w:val="single" w:sz="4" w:space="0" w:color="auto"/>
            </w:tcBorders>
            <w:shd w:val="pct5" w:color="auto" w:fill="auto"/>
            <w:vAlign w:val="center"/>
            <w:hideMark/>
          </w:tcPr>
          <w:p w:rsidR="00FD1EE5" w:rsidRDefault="00FD1EE5" w:rsidP="0011246E">
            <w:pPr>
              <w:spacing w:line="240" w:lineRule="auto"/>
              <w:jc w:val="center"/>
              <w:rPr>
                <w:rFonts w:ascii="Arial" w:hAnsi="Arial" w:cs="Arial"/>
                <w:i/>
                <w:sz w:val="16"/>
                <w:szCs w:val="16"/>
              </w:rPr>
            </w:pPr>
            <w:r>
              <w:rPr>
                <w:rFonts w:ascii="Arial" w:hAnsi="Arial" w:cs="Arial"/>
                <w:i/>
                <w:sz w:val="16"/>
                <w:szCs w:val="16"/>
              </w:rPr>
              <w:t>Suma automatycznie</w:t>
            </w:r>
          </w:p>
        </w:tc>
        <w:tc>
          <w:tcPr>
            <w:tcW w:w="96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FD1EE5" w:rsidRDefault="00FD1EE5" w:rsidP="0011246E">
            <w:pPr>
              <w:spacing w:line="240" w:lineRule="auto"/>
              <w:jc w:val="center"/>
              <w:rPr>
                <w:rFonts w:ascii="Arial" w:hAnsi="Arial" w:cs="Arial"/>
                <w:i/>
                <w:sz w:val="16"/>
                <w:szCs w:val="16"/>
              </w:rPr>
            </w:pPr>
            <w:r>
              <w:rPr>
                <w:rFonts w:ascii="Arial" w:hAnsi="Arial" w:cs="Arial"/>
                <w:i/>
                <w:sz w:val="16"/>
                <w:szCs w:val="16"/>
              </w:rPr>
              <w:t>Suma automatycznie</w:t>
            </w:r>
          </w:p>
        </w:tc>
      </w:tr>
    </w:tbl>
    <w:p w:rsidR="00FD1EE5" w:rsidRDefault="00FD1EE5" w:rsidP="00FD1EE5">
      <w:pPr>
        <w:spacing w:after="0" w:line="240" w:lineRule="auto"/>
        <w:jc w:val="both"/>
        <w:rPr>
          <w:rFonts w:ascii="Arial" w:hAnsi="Arial" w:cs="Arial"/>
          <w:b/>
          <w:sz w:val="16"/>
          <w:szCs w:val="16"/>
        </w:rPr>
      </w:pPr>
    </w:p>
    <w:p w:rsidR="00FD1EE5" w:rsidRDefault="00FD1EE5" w:rsidP="00FD1EE5">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D1EE5" w:rsidRPr="001C5DDB" w:rsidTr="0011246E">
        <w:trPr>
          <w:trHeight w:val="37"/>
        </w:trPr>
        <w:tc>
          <w:tcPr>
            <w:tcW w:w="5000" w:type="pct"/>
            <w:shd w:val="pct10" w:color="auto" w:fill="auto"/>
          </w:tcPr>
          <w:p w:rsidR="00FD1EE5" w:rsidRPr="001C5DDB" w:rsidRDefault="00FD1EE5" w:rsidP="0011246E">
            <w:pPr>
              <w:spacing w:after="0" w:line="240" w:lineRule="auto"/>
              <w:jc w:val="both"/>
              <w:rPr>
                <w:rFonts w:ascii="Arial" w:hAnsi="Arial" w:cs="Arial"/>
                <w:b/>
                <w:sz w:val="16"/>
                <w:szCs w:val="16"/>
              </w:rPr>
            </w:pPr>
            <w:r>
              <w:rPr>
                <w:rFonts w:ascii="Arial" w:hAnsi="Arial" w:cs="Arial"/>
                <w:b/>
                <w:sz w:val="16"/>
                <w:szCs w:val="16"/>
              </w:rPr>
              <w:t>G.4. Podsumowania</w:t>
            </w:r>
          </w:p>
        </w:tc>
      </w:tr>
    </w:tbl>
    <w:p w:rsidR="00FD1EE5" w:rsidRPr="001C5DDB" w:rsidRDefault="00FD1EE5" w:rsidP="00FD1EE5">
      <w:pPr>
        <w:spacing w:after="0" w:line="240" w:lineRule="auto"/>
        <w:jc w:val="both"/>
        <w:rPr>
          <w:rFonts w:ascii="Arial" w:hAnsi="Arial" w:cs="Arial"/>
          <w:sz w:val="16"/>
          <w:szCs w:val="16"/>
        </w:rPr>
      </w:pPr>
    </w:p>
    <w:tbl>
      <w:tblPr>
        <w:tblStyle w:val="Tabela-Siatka"/>
        <w:tblW w:w="5000" w:type="pct"/>
        <w:tblLook w:val="04A0"/>
      </w:tblPr>
      <w:tblGrid>
        <w:gridCol w:w="9429"/>
      </w:tblGrid>
      <w:tr w:rsidR="00FD1EE5" w:rsidRPr="001C5DDB" w:rsidTr="0011246E">
        <w:tc>
          <w:tcPr>
            <w:tcW w:w="5000" w:type="pct"/>
          </w:tcPr>
          <w:p w:rsidR="00FD1EE5" w:rsidRPr="009D06E9" w:rsidRDefault="00FD1EE5" w:rsidP="0011246E">
            <w:pPr>
              <w:spacing w:after="0" w:line="240" w:lineRule="auto"/>
              <w:jc w:val="both"/>
              <w:rPr>
                <w:rFonts w:ascii="Arial" w:hAnsi="Arial" w:cs="Arial"/>
                <w:sz w:val="16"/>
                <w:szCs w:val="16"/>
              </w:rPr>
            </w:pPr>
            <w:r>
              <w:rPr>
                <w:rFonts w:ascii="Arial" w:hAnsi="Arial" w:cs="Arial"/>
                <w:i/>
                <w:sz w:val="16"/>
                <w:szCs w:val="16"/>
              </w:rPr>
              <w:t>Wszystkie p</w:t>
            </w:r>
            <w:r w:rsidRPr="001C5DDB">
              <w:rPr>
                <w:rFonts w:ascii="Arial" w:hAnsi="Arial" w:cs="Arial"/>
                <w:i/>
                <w:sz w:val="16"/>
                <w:szCs w:val="16"/>
              </w:rPr>
              <w:t xml:space="preserve">ola w poniżej wskazanych sekcjach wypełniane są automatycznie na podstawie danych </w:t>
            </w:r>
            <w:r>
              <w:rPr>
                <w:rFonts w:ascii="Arial" w:hAnsi="Arial" w:cs="Arial"/>
                <w:i/>
                <w:sz w:val="16"/>
                <w:szCs w:val="16"/>
              </w:rPr>
              <w:t xml:space="preserve">wprowadzonych </w:t>
            </w:r>
            <w:r>
              <w:rPr>
                <w:rFonts w:ascii="Arial" w:hAnsi="Arial" w:cs="Arial"/>
                <w:i/>
                <w:sz w:val="16"/>
                <w:szCs w:val="16"/>
              </w:rPr>
              <w:br/>
              <w:t xml:space="preserve">w poszczególnych </w:t>
            </w:r>
            <w:r w:rsidRPr="00706BE9">
              <w:rPr>
                <w:rFonts w:ascii="Arial" w:hAnsi="Arial" w:cs="Arial"/>
                <w:i/>
                <w:sz w:val="16"/>
                <w:szCs w:val="16"/>
              </w:rPr>
              <w:t>Kart</w:t>
            </w:r>
            <w:r>
              <w:rPr>
                <w:rFonts w:ascii="Arial" w:hAnsi="Arial" w:cs="Arial"/>
                <w:i/>
                <w:sz w:val="16"/>
                <w:szCs w:val="16"/>
              </w:rPr>
              <w:t>ach</w:t>
            </w:r>
            <w:r w:rsidRPr="00706BE9">
              <w:rPr>
                <w:rFonts w:ascii="Arial" w:hAnsi="Arial" w:cs="Arial"/>
                <w:i/>
                <w:sz w:val="16"/>
                <w:szCs w:val="16"/>
              </w:rPr>
              <w:t xml:space="preserve"> zadań oraz Kart</w:t>
            </w:r>
            <w:r>
              <w:rPr>
                <w:rFonts w:ascii="Arial" w:hAnsi="Arial" w:cs="Arial"/>
                <w:i/>
                <w:sz w:val="16"/>
                <w:szCs w:val="16"/>
              </w:rPr>
              <w:t>ach</w:t>
            </w:r>
            <w:r w:rsidRPr="00706BE9">
              <w:rPr>
                <w:rFonts w:ascii="Arial" w:hAnsi="Arial" w:cs="Arial"/>
                <w:i/>
                <w:sz w:val="16"/>
                <w:szCs w:val="16"/>
              </w:rPr>
              <w:t xml:space="preserve"> wydatków</w:t>
            </w:r>
            <w:r w:rsidRPr="001C5DDB">
              <w:rPr>
                <w:rFonts w:ascii="Arial" w:hAnsi="Arial" w:cs="Arial"/>
                <w:i/>
                <w:sz w:val="16"/>
                <w:szCs w:val="16"/>
              </w:rPr>
              <w:t>, zróżnicowane ze względu na sposób rozliczania wydatków</w:t>
            </w:r>
            <w:r>
              <w:rPr>
                <w:rFonts w:ascii="Arial" w:hAnsi="Arial" w:cs="Arial"/>
                <w:i/>
                <w:sz w:val="16"/>
                <w:szCs w:val="16"/>
              </w:rPr>
              <w:t>.</w:t>
            </w:r>
            <w:r w:rsidRPr="001C5DDB">
              <w:rPr>
                <w:rFonts w:ascii="Arial" w:hAnsi="Arial" w:cs="Arial"/>
                <w:i/>
                <w:sz w:val="16"/>
                <w:szCs w:val="16"/>
              </w:rPr>
              <w:t xml:space="preserve"> </w:t>
            </w:r>
          </w:p>
        </w:tc>
      </w:tr>
    </w:tbl>
    <w:p w:rsidR="00975859" w:rsidRDefault="00975859" w:rsidP="00E8576C">
      <w:pPr>
        <w:spacing w:after="0" w:line="240" w:lineRule="auto"/>
        <w:jc w:val="both"/>
        <w:rPr>
          <w:rFonts w:ascii="Arial" w:hAnsi="Arial" w:cs="Arial"/>
          <w:b/>
          <w:sz w:val="16"/>
          <w:szCs w:val="16"/>
        </w:rPr>
      </w:pPr>
      <w:bookmarkStart w:id="19" w:name="_GoBack"/>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9D06E9">
        <w:trPr>
          <w:trHeight w:val="37"/>
        </w:trPr>
        <w:tc>
          <w:tcPr>
            <w:tcW w:w="5000" w:type="pct"/>
            <w:shd w:val="pct10" w:color="auto" w:fill="auto"/>
          </w:tcPr>
          <w:p w:rsidR="00FC0A89" w:rsidRPr="001C5DDB" w:rsidRDefault="00EC731A" w:rsidP="00FA1E9F">
            <w:pPr>
              <w:spacing w:after="0" w:line="240" w:lineRule="auto"/>
              <w:jc w:val="both"/>
              <w:rPr>
                <w:rFonts w:ascii="Arial" w:hAnsi="Arial" w:cs="Arial"/>
                <w:b/>
                <w:sz w:val="16"/>
                <w:szCs w:val="16"/>
              </w:rPr>
            </w:pPr>
            <w:r>
              <w:rPr>
                <w:rFonts w:ascii="Arial" w:hAnsi="Arial" w:cs="Arial"/>
                <w:b/>
                <w:sz w:val="16"/>
                <w:szCs w:val="16"/>
              </w:rPr>
              <w:t>G.4. Podsumowania</w:t>
            </w:r>
          </w:p>
        </w:tc>
      </w:tr>
    </w:tbl>
    <w:p w:rsidR="00155BBA" w:rsidRPr="001C5DDB" w:rsidRDefault="00155BB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9D06E9">
        <w:tc>
          <w:tcPr>
            <w:tcW w:w="5000" w:type="pct"/>
          </w:tcPr>
          <w:p w:rsidR="002B458C" w:rsidRPr="009D06E9" w:rsidRDefault="00F70588" w:rsidP="00FA1E9F">
            <w:pPr>
              <w:spacing w:after="0" w:line="240" w:lineRule="auto"/>
              <w:jc w:val="both"/>
              <w:rPr>
                <w:rFonts w:ascii="Arial" w:hAnsi="Arial" w:cs="Arial"/>
                <w:sz w:val="16"/>
                <w:szCs w:val="16"/>
              </w:rPr>
            </w:pPr>
            <w:r>
              <w:rPr>
                <w:rFonts w:ascii="Arial" w:hAnsi="Arial" w:cs="Arial"/>
                <w:i/>
                <w:sz w:val="16"/>
                <w:szCs w:val="16"/>
              </w:rPr>
              <w:t>Wszystkie p</w:t>
            </w:r>
            <w:r w:rsidR="002B458C" w:rsidRPr="001C5DDB">
              <w:rPr>
                <w:rFonts w:ascii="Arial" w:hAnsi="Arial" w:cs="Arial"/>
                <w:i/>
                <w:sz w:val="16"/>
                <w:szCs w:val="16"/>
              </w:rPr>
              <w:t xml:space="preserve">ola w poniżej wskazanych sekcjach wypełniane są automatycznie na podstawie danych </w:t>
            </w:r>
            <w:r w:rsidR="00706BE9">
              <w:rPr>
                <w:rFonts w:ascii="Arial" w:hAnsi="Arial" w:cs="Arial"/>
                <w:i/>
                <w:sz w:val="16"/>
                <w:szCs w:val="16"/>
              </w:rPr>
              <w:t xml:space="preserve">wprowadzonych </w:t>
            </w:r>
            <w:r w:rsidR="009B698E">
              <w:rPr>
                <w:rFonts w:ascii="Arial" w:hAnsi="Arial" w:cs="Arial"/>
                <w:i/>
                <w:sz w:val="16"/>
                <w:szCs w:val="16"/>
              </w:rPr>
              <w:br/>
            </w:r>
            <w:r w:rsidR="00706BE9">
              <w:rPr>
                <w:rFonts w:ascii="Arial" w:hAnsi="Arial" w:cs="Arial"/>
                <w:i/>
                <w:sz w:val="16"/>
                <w:szCs w:val="16"/>
              </w:rPr>
              <w:t xml:space="preserve">w poszczególnych </w:t>
            </w:r>
            <w:r w:rsidR="00706BE9" w:rsidRPr="00706BE9">
              <w:rPr>
                <w:rFonts w:ascii="Arial" w:hAnsi="Arial" w:cs="Arial"/>
                <w:i/>
                <w:sz w:val="16"/>
                <w:szCs w:val="16"/>
              </w:rPr>
              <w:t>Kart</w:t>
            </w:r>
            <w:r>
              <w:rPr>
                <w:rFonts w:ascii="Arial" w:hAnsi="Arial" w:cs="Arial"/>
                <w:i/>
                <w:sz w:val="16"/>
                <w:szCs w:val="16"/>
              </w:rPr>
              <w:t>ach</w:t>
            </w:r>
            <w:r w:rsidR="00706BE9" w:rsidRPr="00706BE9">
              <w:rPr>
                <w:rFonts w:ascii="Arial" w:hAnsi="Arial" w:cs="Arial"/>
                <w:i/>
                <w:sz w:val="16"/>
                <w:szCs w:val="16"/>
              </w:rPr>
              <w:t xml:space="preserve"> zadań oraz Kart</w:t>
            </w:r>
            <w:r>
              <w:rPr>
                <w:rFonts w:ascii="Arial" w:hAnsi="Arial" w:cs="Arial"/>
                <w:i/>
                <w:sz w:val="16"/>
                <w:szCs w:val="16"/>
              </w:rPr>
              <w:t>ach</w:t>
            </w:r>
            <w:r w:rsidR="00706BE9" w:rsidRPr="00706BE9">
              <w:rPr>
                <w:rFonts w:ascii="Arial" w:hAnsi="Arial" w:cs="Arial"/>
                <w:i/>
                <w:sz w:val="16"/>
                <w:szCs w:val="16"/>
              </w:rPr>
              <w:t xml:space="preserve"> wydatków</w:t>
            </w:r>
            <w:r w:rsidR="002B458C" w:rsidRPr="001C5DDB">
              <w:rPr>
                <w:rFonts w:ascii="Arial" w:hAnsi="Arial" w:cs="Arial"/>
                <w:i/>
                <w:sz w:val="16"/>
                <w:szCs w:val="16"/>
              </w:rPr>
              <w:t>, zróżnicowane ze względu na sposób rozliczania wydatków</w:t>
            </w:r>
            <w:r w:rsidR="009D06E9">
              <w:rPr>
                <w:rFonts w:ascii="Arial" w:hAnsi="Arial" w:cs="Arial"/>
                <w:i/>
                <w:sz w:val="16"/>
                <w:szCs w:val="16"/>
              </w:rPr>
              <w:t>.</w:t>
            </w:r>
            <w:r w:rsidR="002B458C" w:rsidRPr="001C5DDB">
              <w:rPr>
                <w:rFonts w:ascii="Arial" w:hAnsi="Arial" w:cs="Arial"/>
                <w:i/>
                <w:sz w:val="16"/>
                <w:szCs w:val="16"/>
              </w:rPr>
              <w:t xml:space="preserve"> </w:t>
            </w:r>
          </w:p>
        </w:tc>
      </w:tr>
    </w:tbl>
    <w:p w:rsidR="00155BBA" w:rsidRDefault="00155BB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G.4.1. Zestawienie wszystkich zadań i wydatków w projekcie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1B02F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Default="001B02FE" w:rsidP="00362B45">
            <w:pPr>
              <w:spacing w:after="0" w:line="240" w:lineRule="auto"/>
              <w:rPr>
                <w:rFonts w:ascii="Arial" w:hAnsi="Arial" w:cs="Arial"/>
                <w:sz w:val="12"/>
                <w:szCs w:val="12"/>
              </w:rPr>
            </w:pPr>
          </w:p>
        </w:tc>
      </w:tr>
      <w:tr w:rsidR="001B02F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Dofinansowanie</w:t>
            </w:r>
          </w:p>
        </w:tc>
      </w:tr>
      <w:tr w:rsidR="001B02F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r>
      <w:tr w:rsidR="001B02F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r>
      <w:tr w:rsidR="001B02F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Default="001B02FE" w:rsidP="00362B45">
            <w:pPr>
              <w:spacing w:after="0" w:line="240" w:lineRule="auto"/>
              <w:rPr>
                <w:rFonts w:ascii="Arial" w:hAnsi="Arial" w:cs="Arial"/>
                <w:sz w:val="12"/>
                <w:szCs w:val="12"/>
              </w:rPr>
            </w:pPr>
          </w:p>
        </w:tc>
      </w:tr>
      <w:tr w:rsidR="001B02F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Dofinansowanie</w:t>
            </w:r>
          </w:p>
        </w:tc>
      </w:tr>
      <w:tr w:rsidR="001B02F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r>
      <w:tr w:rsidR="001B02F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r>
      <w:tr w:rsidR="001B02F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r>
    </w:tbl>
    <w:p w:rsidR="001B02FE" w:rsidRDefault="001B02F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B36EA" w:rsidRPr="00DE2F75" w:rsidTr="002B36EA">
        <w:tc>
          <w:tcPr>
            <w:tcW w:w="5000" w:type="pct"/>
            <w:shd w:val="pct15" w:color="auto" w:fill="auto"/>
          </w:tcPr>
          <w:p w:rsidR="002B36EA" w:rsidRPr="00DE2F75" w:rsidRDefault="002B36EA" w:rsidP="002B36EA">
            <w:pPr>
              <w:spacing w:after="0" w:line="240" w:lineRule="auto"/>
              <w:rPr>
                <w:rFonts w:ascii="Arial" w:hAnsi="Arial" w:cs="Arial"/>
                <w:b/>
                <w:bCs/>
                <w:sz w:val="16"/>
                <w:szCs w:val="16"/>
              </w:rPr>
            </w:pPr>
            <w:r w:rsidRPr="002B36EA">
              <w:rPr>
                <w:rFonts w:ascii="Arial" w:hAnsi="Arial" w:cs="Arial"/>
                <w:b/>
                <w:bCs/>
                <w:sz w:val="16"/>
                <w:szCs w:val="16"/>
              </w:rPr>
              <w:t>G.4.2. Koszty bezpośrednie i pośrednie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1B02FE" w:rsidRPr="00CD6F0E" w:rsidTr="00362B45">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1B02FE" w:rsidRPr="00CD6F0E" w:rsidRDefault="001B02FE" w:rsidP="00362B45">
            <w:pPr>
              <w:spacing w:after="0" w:line="240" w:lineRule="auto"/>
              <w:jc w:val="both"/>
              <w:rPr>
                <w:rFonts w:ascii="Arial" w:hAnsi="Arial" w:cs="Arial"/>
                <w:b/>
                <w:sz w:val="12"/>
                <w:szCs w:val="12"/>
              </w:rPr>
            </w:pPr>
            <w:r w:rsidRPr="00CD6F0E">
              <w:rPr>
                <w:rFonts w:ascii="Arial" w:hAnsi="Arial" w:cs="Arial"/>
                <w:b/>
                <w:sz w:val="12"/>
                <w:szCs w:val="12"/>
              </w:rPr>
              <w:t>I. Koszty bezpośrednie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Dofinansowanie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Dofinansowanie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Suma wszystkich zadań kosztów bezpośrednich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1B02FE" w:rsidRPr="00CD6F0E" w:rsidTr="00362B45">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1B02FE" w:rsidRPr="00CD6F0E" w:rsidRDefault="001B02FE" w:rsidP="00362B45">
            <w:pPr>
              <w:spacing w:after="0" w:line="240" w:lineRule="auto"/>
              <w:jc w:val="both"/>
              <w:rPr>
                <w:rFonts w:ascii="Arial" w:hAnsi="Arial" w:cs="Arial"/>
                <w:b/>
                <w:sz w:val="12"/>
                <w:szCs w:val="12"/>
              </w:rPr>
            </w:pPr>
            <w:r w:rsidRPr="00CD6F0E">
              <w:rPr>
                <w:rFonts w:ascii="Arial" w:hAnsi="Arial" w:cs="Arial"/>
                <w:b/>
                <w:sz w:val="12"/>
                <w:szCs w:val="12"/>
              </w:rPr>
              <w:t>II. Koszty pośrednie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Dofinansowanie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Suma wszystkich zadań kosztów 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2B36EA" w:rsidRDefault="002B36E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G.4.3. Wydatki rzeczywiście ponoszone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7848C7"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7848C7" w:rsidRPr="00CD6F0E" w:rsidRDefault="007848C7" w:rsidP="00362B45">
            <w:pPr>
              <w:spacing w:after="0" w:line="240" w:lineRule="auto"/>
              <w:jc w:val="both"/>
              <w:rPr>
                <w:rFonts w:ascii="Arial" w:hAnsi="Arial" w:cs="Arial"/>
                <w:sz w:val="12"/>
                <w:szCs w:val="12"/>
              </w:rPr>
            </w:pP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Dofinansowanie</w:t>
            </w: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r>
      <w:tr w:rsidR="007848C7"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7848C7" w:rsidRPr="00CD6F0E" w:rsidRDefault="007848C7" w:rsidP="00362B45">
            <w:pPr>
              <w:spacing w:after="0" w:line="240" w:lineRule="auto"/>
              <w:rPr>
                <w:rFonts w:ascii="Arial" w:hAnsi="Arial" w:cs="Arial"/>
                <w:sz w:val="12"/>
                <w:szCs w:val="12"/>
              </w:rPr>
            </w:pP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Dofinansowanie</w:t>
            </w: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r>
      <w:tr w:rsidR="007848C7"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7848C7"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2F78C7" w:rsidRDefault="002F78C7"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G.4.4. Wydatki rozlicz</w:t>
            </w:r>
            <w:r w:rsidR="0077416F">
              <w:rPr>
                <w:rFonts w:ascii="Arial" w:hAnsi="Arial" w:cs="Arial"/>
                <w:b/>
                <w:bCs/>
                <w:sz w:val="16"/>
                <w:szCs w:val="16"/>
              </w:rPr>
              <w:t>a</w:t>
            </w:r>
            <w:r w:rsidRPr="002F78C7">
              <w:rPr>
                <w:rFonts w:ascii="Arial" w:hAnsi="Arial" w:cs="Arial"/>
                <w:b/>
                <w:bCs/>
                <w:sz w:val="16"/>
                <w:szCs w:val="16"/>
              </w:rPr>
              <w:t>ne ryczałtowo</w:t>
            </w:r>
          </w:p>
        </w:tc>
      </w:tr>
    </w:tbl>
    <w:p w:rsidR="002F78C7" w:rsidRDefault="002F78C7" w:rsidP="00FA1E9F">
      <w:pPr>
        <w:spacing w:after="0" w:line="240" w:lineRule="auto"/>
        <w:jc w:val="both"/>
        <w:rPr>
          <w:rFonts w:ascii="Arial" w:hAnsi="Arial" w:cs="Arial"/>
          <w:sz w:val="16"/>
          <w:szCs w:val="16"/>
        </w:rPr>
      </w:pPr>
    </w:p>
    <w:tbl>
      <w:tblPr>
        <w:tblStyle w:val="Tabela-Siatka"/>
        <w:tblW w:w="5000" w:type="pct"/>
        <w:tblLook w:val="04A0"/>
      </w:tblPr>
      <w:tblGrid>
        <w:gridCol w:w="1243"/>
        <w:gridCol w:w="1891"/>
        <w:gridCol w:w="1567"/>
        <w:gridCol w:w="1567"/>
        <w:gridCol w:w="1567"/>
        <w:gridCol w:w="1594"/>
      </w:tblGrid>
      <w:tr w:rsidR="002F78C7" w:rsidRPr="000A586A" w:rsidTr="00D57586">
        <w:tc>
          <w:tcPr>
            <w:tcW w:w="659" w:type="pct"/>
            <w:shd w:val="clear" w:color="auto" w:fill="D9D9D9" w:themeFill="background1" w:themeFillShade="D9"/>
            <w:vAlign w:val="center"/>
          </w:tcPr>
          <w:p w:rsidR="002F78C7" w:rsidRPr="000A586A" w:rsidRDefault="00E104A6" w:rsidP="00D57586">
            <w:pPr>
              <w:spacing w:after="0" w:line="240" w:lineRule="auto"/>
              <w:rPr>
                <w:rFonts w:ascii="Arial" w:hAnsi="Arial" w:cs="Arial"/>
                <w:sz w:val="12"/>
                <w:szCs w:val="12"/>
              </w:rPr>
            </w:pPr>
            <w:r w:rsidRPr="00E104A6">
              <w:rPr>
                <w:rFonts w:ascii="Arial" w:hAnsi="Arial" w:cs="Arial"/>
                <w:sz w:val="12"/>
                <w:szCs w:val="12"/>
              </w:rPr>
              <w:t>Nazwa zadania</w:t>
            </w:r>
          </w:p>
        </w:tc>
        <w:tc>
          <w:tcPr>
            <w:tcW w:w="4341" w:type="pct"/>
            <w:gridSpan w:val="5"/>
            <w:shd w:val="clear" w:color="auto" w:fill="D9D9D9" w:themeFill="background1" w:themeFillShade="D9"/>
          </w:tcPr>
          <w:p w:rsidR="002F78C7" w:rsidRPr="000A586A" w:rsidRDefault="002F78C7" w:rsidP="00FA1E9F">
            <w:pPr>
              <w:spacing w:after="0" w:line="240" w:lineRule="auto"/>
              <w:jc w:val="both"/>
              <w:rPr>
                <w:rFonts w:ascii="Arial" w:hAnsi="Arial" w:cs="Arial"/>
                <w:sz w:val="12"/>
                <w:szCs w:val="12"/>
              </w:rPr>
            </w:pPr>
          </w:p>
        </w:tc>
      </w:tr>
      <w:tr w:rsidR="002F78C7" w:rsidRPr="000A586A" w:rsidTr="00D57586">
        <w:tc>
          <w:tcPr>
            <w:tcW w:w="659" w:type="pct"/>
            <w:shd w:val="clear" w:color="auto" w:fill="D9D9D9" w:themeFill="background1" w:themeFillShade="D9"/>
            <w:vAlign w:val="center"/>
          </w:tcPr>
          <w:p w:rsidR="002F78C7" w:rsidRPr="000A586A" w:rsidRDefault="00D57586" w:rsidP="00D57586">
            <w:pPr>
              <w:spacing w:after="0" w:line="240" w:lineRule="auto"/>
              <w:rPr>
                <w:rFonts w:ascii="Arial" w:hAnsi="Arial" w:cs="Arial"/>
                <w:sz w:val="12"/>
                <w:szCs w:val="12"/>
              </w:rPr>
            </w:pPr>
            <w:r w:rsidRPr="00D57586">
              <w:rPr>
                <w:rFonts w:ascii="Arial" w:hAnsi="Arial" w:cs="Arial"/>
                <w:sz w:val="12"/>
                <w:szCs w:val="12"/>
              </w:rPr>
              <w:t>Nazwa wydatku</w:t>
            </w:r>
          </w:p>
        </w:tc>
        <w:tc>
          <w:tcPr>
            <w:tcW w:w="4341" w:type="pct"/>
            <w:gridSpan w:val="5"/>
            <w:shd w:val="clear" w:color="auto" w:fill="D9D9D9" w:themeFill="background1" w:themeFillShade="D9"/>
          </w:tcPr>
          <w:p w:rsidR="002F78C7" w:rsidRPr="000A586A" w:rsidRDefault="002F78C7" w:rsidP="00FA1E9F">
            <w:pPr>
              <w:spacing w:after="0" w:line="240" w:lineRule="auto"/>
              <w:jc w:val="both"/>
              <w:rPr>
                <w:rFonts w:ascii="Arial" w:hAnsi="Arial" w:cs="Arial"/>
                <w:sz w:val="12"/>
                <w:szCs w:val="12"/>
              </w:rPr>
            </w:pPr>
          </w:p>
        </w:tc>
      </w:tr>
      <w:tr w:rsidR="002F78C7" w:rsidRPr="000A586A" w:rsidTr="00D57586">
        <w:tc>
          <w:tcPr>
            <w:tcW w:w="659" w:type="pct"/>
            <w:vAlign w:val="center"/>
          </w:tcPr>
          <w:p w:rsidR="002F78C7" w:rsidRPr="000A586A" w:rsidRDefault="00D57586" w:rsidP="00D57586">
            <w:pPr>
              <w:spacing w:after="0" w:line="240" w:lineRule="auto"/>
              <w:rPr>
                <w:rFonts w:ascii="Arial" w:hAnsi="Arial" w:cs="Arial"/>
                <w:sz w:val="12"/>
                <w:szCs w:val="12"/>
              </w:rPr>
            </w:pPr>
            <w:r w:rsidRPr="00D57586">
              <w:rPr>
                <w:rFonts w:ascii="Arial" w:hAnsi="Arial" w:cs="Arial"/>
                <w:sz w:val="12"/>
                <w:szCs w:val="12"/>
              </w:rPr>
              <w:t>Podmiot realizujący wydatek</w:t>
            </w:r>
          </w:p>
        </w:tc>
        <w:tc>
          <w:tcPr>
            <w:tcW w:w="4341" w:type="pct"/>
            <w:gridSpan w:val="5"/>
          </w:tcPr>
          <w:p w:rsidR="002F78C7" w:rsidRPr="000A586A" w:rsidRDefault="002F78C7" w:rsidP="00FA1E9F">
            <w:pPr>
              <w:spacing w:after="0" w:line="240" w:lineRule="auto"/>
              <w:jc w:val="both"/>
              <w:rPr>
                <w:rFonts w:ascii="Arial" w:hAnsi="Arial" w:cs="Arial"/>
                <w:sz w:val="12"/>
                <w:szCs w:val="12"/>
              </w:rPr>
            </w:pPr>
          </w:p>
        </w:tc>
      </w:tr>
      <w:tr w:rsidR="000A586A" w:rsidRPr="000A586A" w:rsidTr="00D57586">
        <w:tc>
          <w:tcPr>
            <w:tcW w:w="659" w:type="pct"/>
            <w:vMerge w:val="restart"/>
            <w:vAlign w:val="center"/>
          </w:tcPr>
          <w:p w:rsidR="000A586A" w:rsidRPr="000A586A" w:rsidRDefault="00D57586" w:rsidP="00D57586">
            <w:pPr>
              <w:spacing w:after="0" w:line="240" w:lineRule="auto"/>
              <w:rPr>
                <w:rFonts w:ascii="Arial" w:hAnsi="Arial" w:cs="Arial"/>
                <w:sz w:val="12"/>
                <w:szCs w:val="12"/>
              </w:rPr>
            </w:pPr>
            <w:r w:rsidRPr="00D57586">
              <w:rPr>
                <w:rFonts w:ascii="Arial" w:hAnsi="Arial" w:cs="Arial"/>
                <w:sz w:val="12"/>
                <w:szCs w:val="12"/>
              </w:rPr>
              <w:t>stawka ryczałtowa</w:t>
            </w:r>
          </w:p>
        </w:tc>
        <w:tc>
          <w:tcPr>
            <w:tcW w:w="1003"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Nazwa ryczałtu</w:t>
            </w:r>
          </w:p>
        </w:tc>
        <w:tc>
          <w:tcPr>
            <w:tcW w:w="831"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Stawka ryczałtowa (%)</w:t>
            </w:r>
          </w:p>
        </w:tc>
        <w:tc>
          <w:tcPr>
            <w:tcW w:w="831"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Wydatki całkowite</w:t>
            </w:r>
          </w:p>
        </w:tc>
        <w:tc>
          <w:tcPr>
            <w:tcW w:w="831"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Wydatki kwalifikowalne</w:t>
            </w:r>
          </w:p>
        </w:tc>
        <w:tc>
          <w:tcPr>
            <w:tcW w:w="845"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Dofinansowanie</w:t>
            </w:r>
          </w:p>
        </w:tc>
      </w:tr>
      <w:tr w:rsidR="000A586A" w:rsidRPr="000A586A" w:rsidTr="001E10B0">
        <w:tc>
          <w:tcPr>
            <w:tcW w:w="659" w:type="pct"/>
            <w:vMerge/>
          </w:tcPr>
          <w:p w:rsidR="000A586A" w:rsidRPr="000A586A" w:rsidRDefault="000A586A" w:rsidP="00FA1E9F">
            <w:pPr>
              <w:spacing w:after="0" w:line="240" w:lineRule="auto"/>
              <w:jc w:val="both"/>
              <w:rPr>
                <w:rFonts w:ascii="Arial" w:hAnsi="Arial" w:cs="Arial"/>
                <w:sz w:val="12"/>
                <w:szCs w:val="12"/>
              </w:rPr>
            </w:pPr>
          </w:p>
        </w:tc>
        <w:tc>
          <w:tcPr>
            <w:tcW w:w="1003" w:type="pct"/>
          </w:tcPr>
          <w:p w:rsidR="000A586A" w:rsidRPr="000A586A" w:rsidRDefault="000A586A" w:rsidP="00FA1E9F">
            <w:pPr>
              <w:spacing w:after="0" w:line="240" w:lineRule="auto"/>
              <w:jc w:val="both"/>
              <w:rPr>
                <w:rFonts w:ascii="Arial" w:hAnsi="Arial" w:cs="Arial"/>
                <w:sz w:val="12"/>
                <w:szCs w:val="12"/>
              </w:rPr>
            </w:pPr>
          </w:p>
        </w:tc>
        <w:tc>
          <w:tcPr>
            <w:tcW w:w="831" w:type="pct"/>
          </w:tcPr>
          <w:p w:rsidR="000A586A" w:rsidRPr="000A586A" w:rsidRDefault="000A586A" w:rsidP="00FA1E9F">
            <w:pPr>
              <w:spacing w:after="0" w:line="240" w:lineRule="auto"/>
              <w:jc w:val="both"/>
              <w:rPr>
                <w:rFonts w:ascii="Arial" w:hAnsi="Arial" w:cs="Arial"/>
                <w:sz w:val="12"/>
                <w:szCs w:val="12"/>
              </w:rPr>
            </w:pPr>
          </w:p>
        </w:tc>
        <w:tc>
          <w:tcPr>
            <w:tcW w:w="831" w:type="pct"/>
          </w:tcPr>
          <w:p w:rsidR="000A586A" w:rsidRPr="000A586A" w:rsidRDefault="000A586A" w:rsidP="00FA1E9F">
            <w:pPr>
              <w:spacing w:after="0" w:line="240" w:lineRule="auto"/>
              <w:jc w:val="both"/>
              <w:rPr>
                <w:rFonts w:ascii="Arial" w:hAnsi="Arial" w:cs="Arial"/>
                <w:sz w:val="12"/>
                <w:szCs w:val="12"/>
              </w:rPr>
            </w:pPr>
          </w:p>
        </w:tc>
        <w:tc>
          <w:tcPr>
            <w:tcW w:w="831" w:type="pct"/>
          </w:tcPr>
          <w:p w:rsidR="000A586A" w:rsidRPr="000A586A" w:rsidRDefault="000A586A" w:rsidP="00FA1E9F">
            <w:pPr>
              <w:spacing w:after="0" w:line="240" w:lineRule="auto"/>
              <w:jc w:val="both"/>
              <w:rPr>
                <w:rFonts w:ascii="Arial" w:hAnsi="Arial" w:cs="Arial"/>
                <w:sz w:val="12"/>
                <w:szCs w:val="12"/>
              </w:rPr>
            </w:pPr>
          </w:p>
        </w:tc>
        <w:tc>
          <w:tcPr>
            <w:tcW w:w="845" w:type="pct"/>
          </w:tcPr>
          <w:p w:rsidR="000A586A" w:rsidRPr="000A586A" w:rsidRDefault="000A586A" w:rsidP="00FA1E9F">
            <w:pPr>
              <w:spacing w:after="0" w:line="240" w:lineRule="auto"/>
              <w:jc w:val="both"/>
              <w:rPr>
                <w:rFonts w:ascii="Arial" w:hAnsi="Arial" w:cs="Arial"/>
                <w:sz w:val="12"/>
                <w:szCs w:val="12"/>
              </w:rPr>
            </w:pPr>
          </w:p>
        </w:tc>
      </w:tr>
      <w:tr w:rsidR="001E10B0" w:rsidRPr="000A586A" w:rsidTr="001E10B0">
        <w:tc>
          <w:tcPr>
            <w:tcW w:w="2493" w:type="pct"/>
            <w:gridSpan w:val="3"/>
            <w:tcBorders>
              <w:bottom w:val="single" w:sz="4" w:space="0" w:color="auto"/>
            </w:tcBorders>
            <w:shd w:val="clear" w:color="auto" w:fill="A6A6A6" w:themeFill="background1" w:themeFillShade="A6"/>
          </w:tcPr>
          <w:p w:rsidR="001E10B0" w:rsidRPr="000A586A" w:rsidRDefault="001E10B0" w:rsidP="001E10B0">
            <w:pPr>
              <w:spacing w:after="0" w:line="240" w:lineRule="auto"/>
              <w:jc w:val="right"/>
              <w:rPr>
                <w:rFonts w:ascii="Arial" w:hAnsi="Arial" w:cs="Arial"/>
                <w:sz w:val="12"/>
                <w:szCs w:val="12"/>
              </w:rPr>
            </w:pPr>
            <w:r w:rsidRPr="000A586A">
              <w:rPr>
                <w:rFonts w:ascii="Arial" w:hAnsi="Arial" w:cs="Arial"/>
                <w:sz w:val="12"/>
                <w:szCs w:val="12"/>
              </w:rPr>
              <w:t>Suma</w:t>
            </w:r>
          </w:p>
        </w:tc>
        <w:tc>
          <w:tcPr>
            <w:tcW w:w="831" w:type="pct"/>
            <w:tcBorders>
              <w:bottom w:val="single" w:sz="4" w:space="0" w:color="auto"/>
            </w:tcBorders>
            <w:shd w:val="clear" w:color="auto" w:fill="A6A6A6" w:themeFill="background1" w:themeFillShade="A6"/>
          </w:tcPr>
          <w:p w:rsidR="001E10B0" w:rsidRPr="000A586A" w:rsidRDefault="001E10B0" w:rsidP="001E10B0">
            <w:pPr>
              <w:spacing w:after="0" w:line="240" w:lineRule="auto"/>
              <w:jc w:val="center"/>
              <w:rPr>
                <w:rFonts w:ascii="Arial" w:hAnsi="Arial" w:cs="Arial"/>
                <w:sz w:val="12"/>
                <w:szCs w:val="12"/>
              </w:rPr>
            </w:pPr>
            <w:r>
              <w:rPr>
                <w:rFonts w:ascii="Arial" w:hAnsi="Arial" w:cs="Arial"/>
                <w:sz w:val="12"/>
                <w:szCs w:val="12"/>
              </w:rPr>
              <w:t>automatycznie</w:t>
            </w:r>
          </w:p>
        </w:tc>
        <w:tc>
          <w:tcPr>
            <w:tcW w:w="831" w:type="pct"/>
            <w:tcBorders>
              <w:bottom w:val="single" w:sz="4" w:space="0" w:color="auto"/>
            </w:tcBorders>
            <w:shd w:val="clear" w:color="auto" w:fill="A6A6A6" w:themeFill="background1" w:themeFillShade="A6"/>
          </w:tcPr>
          <w:p w:rsidR="001E10B0" w:rsidRPr="000A586A" w:rsidRDefault="001E10B0" w:rsidP="001E10B0">
            <w:pPr>
              <w:spacing w:after="0" w:line="240" w:lineRule="auto"/>
              <w:jc w:val="center"/>
              <w:rPr>
                <w:rFonts w:ascii="Arial" w:hAnsi="Arial" w:cs="Arial"/>
                <w:sz w:val="12"/>
                <w:szCs w:val="12"/>
              </w:rPr>
            </w:pPr>
            <w:r>
              <w:rPr>
                <w:rFonts w:ascii="Arial" w:hAnsi="Arial" w:cs="Arial"/>
                <w:sz w:val="12"/>
                <w:szCs w:val="12"/>
              </w:rPr>
              <w:t>automatycznie</w:t>
            </w:r>
          </w:p>
        </w:tc>
        <w:tc>
          <w:tcPr>
            <w:tcW w:w="845" w:type="pct"/>
            <w:tcBorders>
              <w:bottom w:val="single" w:sz="4" w:space="0" w:color="auto"/>
            </w:tcBorders>
            <w:shd w:val="clear" w:color="auto" w:fill="A6A6A6" w:themeFill="background1" w:themeFillShade="A6"/>
          </w:tcPr>
          <w:p w:rsidR="001E10B0" w:rsidRPr="000A586A" w:rsidRDefault="001E10B0" w:rsidP="001E10B0">
            <w:pPr>
              <w:spacing w:after="0" w:line="240" w:lineRule="auto"/>
              <w:jc w:val="center"/>
              <w:rPr>
                <w:rFonts w:ascii="Arial" w:hAnsi="Arial" w:cs="Arial"/>
                <w:sz w:val="12"/>
                <w:szCs w:val="12"/>
              </w:rPr>
            </w:pPr>
            <w:r>
              <w:rPr>
                <w:rFonts w:ascii="Arial" w:hAnsi="Arial" w:cs="Arial"/>
                <w:sz w:val="12"/>
                <w:szCs w:val="12"/>
              </w:rPr>
              <w:t>automatycznie</w:t>
            </w:r>
          </w:p>
        </w:tc>
      </w:tr>
    </w:tbl>
    <w:p w:rsidR="002B36EA" w:rsidRDefault="002B36E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G.4.5. Wydatki objęte limitami</w:t>
            </w:r>
          </w:p>
        </w:tc>
      </w:tr>
    </w:tbl>
    <w:p w:rsidR="001E596D" w:rsidRDefault="001E596D" w:rsidP="00FA1E9F">
      <w:pPr>
        <w:spacing w:after="0" w:line="240" w:lineRule="auto"/>
        <w:jc w:val="both"/>
        <w:rPr>
          <w:rFonts w:ascii="Arial" w:hAnsi="Arial" w:cs="Arial"/>
          <w:sz w:val="16"/>
          <w:szCs w:val="16"/>
        </w:rPr>
      </w:pPr>
    </w:p>
    <w:tbl>
      <w:tblPr>
        <w:tblpPr w:leftFromText="141" w:rightFromText="141"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1033"/>
        <w:gridCol w:w="1254"/>
        <w:gridCol w:w="2521"/>
        <w:gridCol w:w="2521"/>
        <w:gridCol w:w="1607"/>
      </w:tblGrid>
      <w:tr w:rsidR="00D57586" w:rsidRPr="000A586A" w:rsidTr="00D57586">
        <w:trPr>
          <w:trHeight w:val="552"/>
        </w:trPr>
        <w:tc>
          <w:tcPr>
            <w:tcW w:w="261"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Limit</w:t>
            </w:r>
          </w:p>
        </w:tc>
        <w:tc>
          <w:tcPr>
            <w:tcW w:w="548"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zadnia</w:t>
            </w:r>
          </w:p>
        </w:tc>
        <w:tc>
          <w:tcPr>
            <w:tcW w:w="665"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wydatku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r w:rsidRPr="00D57586">
              <w:rPr>
                <w:rFonts w:ascii="Arial" w:hAnsi="Arial" w:cs="Arial"/>
                <w:sz w:val="12"/>
                <w:szCs w:val="12"/>
              </w:rPr>
              <w:t>Suma wydatków całkowitych przypisanych do danego limitu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Suma wydatków kwalifikowalnych przypisanych do danego limitu</w:t>
            </w:r>
          </w:p>
        </w:tc>
        <w:tc>
          <w:tcPr>
            <w:tcW w:w="852"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 xml:space="preserve">Procentowy udział wydatków przypisanych do danego limitu </w:t>
            </w:r>
            <w:r w:rsidR="0077416F">
              <w:rPr>
                <w:rFonts w:ascii="Arial" w:hAnsi="Arial" w:cs="Arial"/>
                <w:sz w:val="12"/>
                <w:szCs w:val="12"/>
              </w:rPr>
              <w:br/>
            </w:r>
            <w:r w:rsidRPr="000A586A">
              <w:rPr>
                <w:rFonts w:ascii="Arial" w:hAnsi="Arial" w:cs="Arial"/>
                <w:sz w:val="12"/>
                <w:szCs w:val="12"/>
              </w:rPr>
              <w:t>w Całkowitych wydatkach kwalifikowalnych</w:t>
            </w:r>
          </w:p>
        </w:tc>
      </w:tr>
      <w:tr w:rsidR="00D57586" w:rsidRPr="000A586A" w:rsidTr="00D57586">
        <w:trPr>
          <w:trHeight w:val="145"/>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3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2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22"/>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1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1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0A586A">
            <w:pPr>
              <w:spacing w:after="0" w:line="240" w:lineRule="auto"/>
              <w:jc w:val="center"/>
              <w:rPr>
                <w:rFonts w:ascii="Arial" w:hAnsi="Arial" w:cs="Arial"/>
                <w:sz w:val="12"/>
                <w:szCs w:val="12"/>
              </w:rPr>
            </w:pPr>
          </w:p>
        </w:tc>
      </w:tr>
    </w:tbl>
    <w:p w:rsidR="001E596D" w:rsidRDefault="001E596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A586A" w:rsidRPr="001C5DDB" w:rsidTr="000A586A">
        <w:trPr>
          <w:trHeight w:val="37"/>
        </w:trPr>
        <w:tc>
          <w:tcPr>
            <w:tcW w:w="5000" w:type="pct"/>
            <w:shd w:val="pct10" w:color="auto" w:fill="auto"/>
          </w:tcPr>
          <w:p w:rsidR="000A586A" w:rsidRPr="000A586A" w:rsidRDefault="000A586A" w:rsidP="000A586A">
            <w:pPr>
              <w:spacing w:after="0" w:line="240" w:lineRule="auto"/>
              <w:jc w:val="both"/>
              <w:rPr>
                <w:rFonts w:ascii="Arial" w:hAnsi="Arial" w:cs="Arial"/>
                <w:b/>
                <w:bCs/>
                <w:sz w:val="16"/>
                <w:szCs w:val="16"/>
              </w:rPr>
            </w:pPr>
            <w:r w:rsidRPr="000A586A">
              <w:rPr>
                <w:rFonts w:ascii="Arial" w:hAnsi="Arial" w:cs="Arial"/>
                <w:b/>
                <w:bCs/>
                <w:sz w:val="16"/>
                <w:szCs w:val="16"/>
              </w:rPr>
              <w:t>G.5.Generowanie dochodu w projekcie</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0A586A" w:rsidTr="00A6598A">
        <w:tc>
          <w:tcPr>
            <w:tcW w:w="5000" w:type="pct"/>
            <w:shd w:val="clear" w:color="auto" w:fill="FFFFFF" w:themeFill="background1"/>
          </w:tcPr>
          <w:p w:rsidR="007D1822" w:rsidRDefault="007D1822" w:rsidP="007D1822">
            <w:pPr>
              <w:pStyle w:val="Default"/>
              <w:jc w:val="both"/>
              <w:rPr>
                <w:rFonts w:ascii="Arial" w:hAnsi="Arial" w:cs="Arial"/>
                <w:i/>
                <w:iCs/>
                <w:sz w:val="16"/>
                <w:szCs w:val="16"/>
              </w:rPr>
            </w:pPr>
            <w:r w:rsidRPr="00A85152">
              <w:rPr>
                <w:rFonts w:ascii="Arial" w:hAnsi="Arial" w:cs="Arial"/>
                <w:i/>
                <w:iCs/>
                <w:sz w:val="16"/>
                <w:szCs w:val="16"/>
              </w:rPr>
              <w:t xml:space="preserve">Opcję „dotyczy” należy wybrać w sytuacji, gdy </w:t>
            </w:r>
            <w:r>
              <w:rPr>
                <w:rFonts w:ascii="Arial" w:hAnsi="Arial" w:cs="Arial"/>
                <w:i/>
                <w:iCs/>
                <w:sz w:val="16"/>
                <w:szCs w:val="16"/>
              </w:rPr>
              <w:t xml:space="preserve">inwestycja spełnia cechy projektu generującego dochód, przy czym dochód należy rozumieć w myśl art. 61  rozporządzenia ogólnego jako wpływy środków pieniężnych </w:t>
            </w:r>
            <w:r w:rsidRPr="0093096C">
              <w:rPr>
                <w:rFonts w:ascii="Arial" w:hAnsi="Arial" w:cs="Arial"/>
                <w:i/>
                <w:sz w:val="16"/>
                <w:szCs w:val="16"/>
              </w:rPr>
              <w:t xml:space="preserve">z bezpośrednich wpłat dokonywanych przez </w:t>
            </w:r>
            <w:r w:rsidRPr="0093096C">
              <w:rPr>
                <w:rFonts w:ascii="Arial" w:hAnsi="Arial" w:cs="Arial"/>
                <w:i/>
                <w:sz w:val="16"/>
                <w:szCs w:val="16"/>
              </w:rPr>
              <w:lastRenderedPageBreak/>
              <w:t>użytkowników za towary lub usługi zapewniane przez daną operację, jak np.</w:t>
            </w:r>
            <w:r>
              <w:rPr>
                <w:rFonts w:ascii="Arial" w:hAnsi="Arial" w:cs="Arial"/>
                <w:i/>
                <w:sz w:val="16"/>
                <w:szCs w:val="16"/>
              </w:rPr>
              <w:t>:</w:t>
            </w:r>
            <w:r w:rsidRPr="0093096C">
              <w:rPr>
                <w:rFonts w:ascii="Arial" w:hAnsi="Arial" w:cs="Arial"/>
                <w:i/>
                <w:sz w:val="16"/>
                <w:szCs w:val="16"/>
              </w:rPr>
              <w:t xml:space="preserve">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Oszczędności kosztów działalności osiągnięte przez operację są traktowane jako dochody, chyba że są skompensowane równoważnym zmniej</w:t>
            </w:r>
            <w:r>
              <w:rPr>
                <w:rFonts w:ascii="Arial" w:hAnsi="Arial" w:cs="Arial"/>
                <w:i/>
                <w:sz w:val="16"/>
                <w:szCs w:val="16"/>
              </w:rPr>
              <w:t>szeniem dotacji na działalność.</w:t>
            </w:r>
          </w:p>
          <w:p w:rsidR="00744824" w:rsidRPr="00A85152" w:rsidRDefault="007D1822" w:rsidP="007D1822">
            <w:pPr>
              <w:pStyle w:val="Default"/>
              <w:jc w:val="both"/>
              <w:rPr>
                <w:rFonts w:ascii="Arial" w:hAnsi="Arial" w:cs="Arial"/>
                <w:sz w:val="16"/>
                <w:szCs w:val="16"/>
              </w:rPr>
            </w:pPr>
            <w:r>
              <w:rPr>
                <w:rFonts w:ascii="Arial" w:hAnsi="Arial" w:cs="Arial"/>
                <w:i/>
                <w:iCs/>
                <w:sz w:val="16"/>
                <w:szCs w:val="16"/>
              </w:rPr>
              <w:t>W przypadku wybrania opcji „Nie dotyczy” poniższe pola są nieaktywne.</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0A586A" w:rsidTr="000A586A">
        <w:tc>
          <w:tcPr>
            <w:tcW w:w="5000" w:type="pct"/>
          </w:tcPr>
          <w:p w:rsidR="000A586A" w:rsidRDefault="000A586A" w:rsidP="0012156E">
            <w:pPr>
              <w:pStyle w:val="Akapitzlist"/>
              <w:numPr>
                <w:ilvl w:val="0"/>
                <w:numId w:val="53"/>
              </w:numPr>
              <w:spacing w:after="0" w:line="240" w:lineRule="auto"/>
              <w:jc w:val="both"/>
              <w:rPr>
                <w:rFonts w:ascii="Arial" w:hAnsi="Arial" w:cs="Arial"/>
                <w:sz w:val="16"/>
                <w:szCs w:val="16"/>
              </w:rPr>
            </w:pPr>
            <w:r>
              <w:rPr>
                <w:rFonts w:ascii="Arial" w:hAnsi="Arial" w:cs="Arial"/>
                <w:sz w:val="16"/>
                <w:szCs w:val="16"/>
              </w:rPr>
              <w:t>Dotyczy</w:t>
            </w:r>
          </w:p>
          <w:p w:rsidR="000A586A" w:rsidRPr="000A586A" w:rsidRDefault="000A586A" w:rsidP="0012156E">
            <w:pPr>
              <w:pStyle w:val="Akapitzlist"/>
              <w:numPr>
                <w:ilvl w:val="0"/>
                <w:numId w:val="53"/>
              </w:numPr>
              <w:spacing w:after="0" w:line="240" w:lineRule="auto"/>
              <w:jc w:val="both"/>
              <w:rPr>
                <w:rFonts w:ascii="Arial" w:hAnsi="Arial" w:cs="Arial"/>
                <w:sz w:val="16"/>
                <w:szCs w:val="16"/>
              </w:rPr>
            </w:pPr>
            <w:r>
              <w:rPr>
                <w:rFonts w:ascii="Arial" w:hAnsi="Arial" w:cs="Arial"/>
                <w:sz w:val="16"/>
                <w:szCs w:val="16"/>
              </w:rPr>
              <w:t>Nie dotyczy</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3538"/>
        <w:gridCol w:w="5891"/>
      </w:tblGrid>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 Projekt generujący dochód</w:t>
            </w:r>
          </w:p>
        </w:tc>
        <w:tc>
          <w:tcPr>
            <w:tcW w:w="3124" w:type="pct"/>
          </w:tcPr>
          <w:p w:rsidR="00A85152" w:rsidRPr="00A85152" w:rsidRDefault="00A85152" w:rsidP="00A85152">
            <w:pPr>
              <w:pStyle w:val="Default"/>
              <w:jc w:val="both"/>
              <w:rPr>
                <w:rFonts w:ascii="Arial" w:hAnsi="Arial" w:cs="Arial"/>
                <w:sz w:val="16"/>
                <w:szCs w:val="16"/>
              </w:rPr>
            </w:pPr>
            <w:r w:rsidRPr="00A85152">
              <w:rPr>
                <w:rFonts w:ascii="Arial" w:hAnsi="Arial" w:cs="Arial"/>
                <w:i/>
                <w:iCs/>
                <w:sz w:val="16"/>
                <w:szCs w:val="16"/>
              </w:rPr>
              <w:t xml:space="preserve">Należy dokonać wyboru z listy rozwijanej: </w:t>
            </w:r>
          </w:p>
          <w:p w:rsidR="00A85152" w:rsidRPr="00A85152" w:rsidRDefault="00A85152" w:rsidP="00A85152">
            <w:pPr>
              <w:pStyle w:val="Default"/>
              <w:jc w:val="both"/>
              <w:rPr>
                <w:rFonts w:ascii="Arial" w:hAnsi="Arial" w:cs="Arial"/>
                <w:sz w:val="16"/>
                <w:szCs w:val="16"/>
              </w:rPr>
            </w:pPr>
            <w:r w:rsidRPr="00A85152">
              <w:rPr>
                <w:rFonts w:ascii="Arial" w:hAnsi="Arial" w:cs="Arial"/>
                <w:i/>
                <w:iCs/>
                <w:sz w:val="16"/>
                <w:szCs w:val="16"/>
              </w:rPr>
              <w:t xml:space="preserve">• „Brak dochodu </w:t>
            </w:r>
          </w:p>
          <w:p w:rsidR="00A85152" w:rsidRPr="00A85152" w:rsidRDefault="00A85152" w:rsidP="00A85152">
            <w:pPr>
              <w:pStyle w:val="Default"/>
              <w:jc w:val="both"/>
              <w:rPr>
                <w:rFonts w:ascii="Arial" w:hAnsi="Arial" w:cs="Arial"/>
                <w:sz w:val="16"/>
                <w:szCs w:val="16"/>
              </w:rPr>
            </w:pPr>
            <w:r w:rsidRPr="00A85152">
              <w:rPr>
                <w:rFonts w:ascii="Arial" w:hAnsi="Arial" w:cs="Arial"/>
                <w:i/>
                <w:iCs/>
                <w:sz w:val="16"/>
                <w:szCs w:val="16"/>
              </w:rPr>
              <w:t xml:space="preserve">• „Tak – luka finansowa” </w:t>
            </w:r>
          </w:p>
          <w:p w:rsidR="00A85152" w:rsidRPr="00A85152" w:rsidRDefault="00A85152" w:rsidP="00A85152">
            <w:pPr>
              <w:pStyle w:val="Default"/>
              <w:jc w:val="both"/>
              <w:rPr>
                <w:rFonts w:ascii="Arial" w:hAnsi="Arial" w:cs="Arial"/>
                <w:sz w:val="16"/>
                <w:szCs w:val="16"/>
              </w:rPr>
            </w:pPr>
            <w:r w:rsidRPr="00A85152">
              <w:rPr>
                <w:rFonts w:ascii="Arial" w:hAnsi="Arial" w:cs="Arial"/>
                <w:i/>
                <w:iCs/>
                <w:sz w:val="16"/>
                <w:szCs w:val="16"/>
              </w:rPr>
              <w:t xml:space="preserve">• „Tak – zryczałtowana stawka” </w:t>
            </w:r>
          </w:p>
          <w:p w:rsidR="009300ED" w:rsidRDefault="00A85152" w:rsidP="008025D5">
            <w:pPr>
              <w:spacing w:after="0" w:line="240" w:lineRule="auto"/>
              <w:jc w:val="both"/>
              <w:rPr>
                <w:rFonts w:ascii="Arial" w:hAnsi="Arial" w:cs="Arial"/>
                <w:sz w:val="16"/>
                <w:szCs w:val="16"/>
              </w:rPr>
            </w:pPr>
            <w:r w:rsidRPr="00A85152">
              <w:rPr>
                <w:rFonts w:ascii="Arial" w:hAnsi="Arial" w:cs="Arial"/>
                <w:i/>
                <w:iCs/>
                <w:sz w:val="16"/>
                <w:szCs w:val="16"/>
              </w:rPr>
              <w:t xml:space="preserve">W Działaniu </w:t>
            </w:r>
            <w:r>
              <w:rPr>
                <w:rFonts w:ascii="Arial" w:hAnsi="Arial" w:cs="Arial"/>
                <w:i/>
                <w:iCs/>
                <w:sz w:val="16"/>
                <w:szCs w:val="16"/>
              </w:rPr>
              <w:t>2.</w:t>
            </w:r>
            <w:r w:rsidR="004276A4">
              <w:rPr>
                <w:rFonts w:ascii="Arial" w:hAnsi="Arial" w:cs="Arial"/>
                <w:i/>
                <w:iCs/>
                <w:sz w:val="16"/>
                <w:szCs w:val="16"/>
              </w:rPr>
              <w:t xml:space="preserve">3 </w:t>
            </w:r>
            <w:r>
              <w:rPr>
                <w:rFonts w:ascii="Arial" w:hAnsi="Arial" w:cs="Arial"/>
                <w:i/>
                <w:iCs/>
                <w:sz w:val="16"/>
                <w:szCs w:val="16"/>
              </w:rPr>
              <w:t xml:space="preserve">niniejszego </w:t>
            </w:r>
            <w:r w:rsidR="00EC60B9">
              <w:rPr>
                <w:rFonts w:ascii="Arial" w:hAnsi="Arial" w:cs="Arial"/>
                <w:i/>
                <w:iCs/>
                <w:sz w:val="16"/>
                <w:szCs w:val="16"/>
              </w:rPr>
              <w:t>naboru</w:t>
            </w:r>
            <w:r w:rsidRPr="00A85152">
              <w:rPr>
                <w:rFonts w:ascii="Arial" w:hAnsi="Arial" w:cs="Arial"/>
                <w:i/>
                <w:iCs/>
                <w:sz w:val="16"/>
                <w:szCs w:val="16"/>
              </w:rPr>
              <w:t xml:space="preserve"> w projektach generujących dochód po ich ukończeniu </w:t>
            </w:r>
            <w:r w:rsidR="00B436CA">
              <w:rPr>
                <w:rFonts w:ascii="Arial" w:hAnsi="Arial" w:cs="Arial"/>
                <w:i/>
                <w:iCs/>
                <w:sz w:val="16"/>
                <w:szCs w:val="16"/>
              </w:rPr>
              <w:t xml:space="preserve"> dofinansowanie </w:t>
            </w:r>
            <w:r w:rsidRPr="00A85152">
              <w:rPr>
                <w:rFonts w:ascii="Arial" w:hAnsi="Arial" w:cs="Arial"/>
                <w:i/>
                <w:iCs/>
                <w:sz w:val="16"/>
                <w:szCs w:val="16"/>
              </w:rPr>
              <w:t xml:space="preserve">ustala się w oparciu o metodę luki w finansowaniu. </w:t>
            </w:r>
          </w:p>
        </w:tc>
      </w:tr>
      <w:tr w:rsidR="00D52E62" w:rsidTr="00141924">
        <w:tc>
          <w:tcPr>
            <w:tcW w:w="1876" w:type="pct"/>
            <w:shd w:val="pct10" w:color="auto" w:fill="auto"/>
          </w:tcPr>
          <w:p w:rsidR="00D52E62" w:rsidRPr="009300ED" w:rsidRDefault="00D52E62" w:rsidP="00D52E62">
            <w:pPr>
              <w:spacing w:after="0" w:line="240" w:lineRule="auto"/>
              <w:jc w:val="both"/>
              <w:rPr>
                <w:rFonts w:ascii="Arial" w:hAnsi="Arial" w:cs="Arial"/>
                <w:b/>
                <w:sz w:val="16"/>
                <w:szCs w:val="16"/>
              </w:rPr>
            </w:pPr>
            <w:r>
              <w:rPr>
                <w:rFonts w:ascii="Arial" w:hAnsi="Arial" w:cs="Arial"/>
                <w:b/>
                <w:sz w:val="16"/>
                <w:szCs w:val="16"/>
              </w:rPr>
              <w:t xml:space="preserve">Wydatki kwalifikowalne </w:t>
            </w:r>
          </w:p>
        </w:tc>
        <w:tc>
          <w:tcPr>
            <w:tcW w:w="3124" w:type="pct"/>
          </w:tcPr>
          <w:p w:rsidR="00D52E62" w:rsidRPr="00D52E62" w:rsidRDefault="00D52E62" w:rsidP="00A85152">
            <w:pPr>
              <w:pStyle w:val="Default"/>
              <w:jc w:val="both"/>
              <w:rPr>
                <w:rFonts w:ascii="Arial" w:hAnsi="Arial" w:cs="Arial"/>
                <w:i/>
                <w:iCs/>
                <w:sz w:val="16"/>
                <w:szCs w:val="16"/>
              </w:rPr>
            </w:pPr>
            <w:r w:rsidRPr="00D52E62">
              <w:rPr>
                <w:rFonts w:ascii="Arial" w:hAnsi="Arial" w:cs="Arial"/>
                <w:i/>
                <w:sz w:val="16"/>
                <w:szCs w:val="16"/>
              </w:rPr>
              <w:t>Pole wypełniane automatycznie na podstawie danych wprowadzonych w poszczególnych Kartach wydatków sekcji G.1.2. oraz G.3</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G.5.1.2. Luka w finansowaniu (%)</w:t>
            </w:r>
          </w:p>
        </w:tc>
        <w:tc>
          <w:tcPr>
            <w:tcW w:w="3124" w:type="pct"/>
          </w:tcPr>
          <w:p w:rsidR="00193E47" w:rsidRDefault="00193E47" w:rsidP="00193E47">
            <w:pPr>
              <w:pStyle w:val="Default"/>
              <w:jc w:val="both"/>
              <w:rPr>
                <w:i/>
                <w:iCs/>
                <w:sz w:val="16"/>
                <w:szCs w:val="16"/>
              </w:rPr>
            </w:pPr>
            <w:r>
              <w:rPr>
                <w:rFonts w:ascii="Arial" w:hAnsi="Arial" w:cs="Arial"/>
                <w:i/>
                <w:iCs/>
                <w:sz w:val="16"/>
                <w:szCs w:val="16"/>
              </w:rPr>
              <w:t>Należy podać wartość luki w finansowaniu na podstawie obliczeń w tabeli nr 5.7.1 załącznika nr 3 do studium wykonalności (jeśli dotyczy).</w:t>
            </w:r>
            <w:r>
              <w:rPr>
                <w:i/>
                <w:iCs/>
                <w:sz w:val="16"/>
                <w:szCs w:val="16"/>
              </w:rPr>
              <w:t xml:space="preserve"> </w:t>
            </w:r>
          </w:p>
          <w:p w:rsidR="009300ED" w:rsidRDefault="00193E47" w:rsidP="00193E47">
            <w:pPr>
              <w:spacing w:after="0" w:line="240" w:lineRule="auto"/>
              <w:jc w:val="both"/>
              <w:rPr>
                <w:rFonts w:ascii="Arial" w:hAnsi="Arial" w:cs="Arial"/>
                <w:sz w:val="16"/>
                <w:szCs w:val="16"/>
              </w:rPr>
            </w:pPr>
            <w:r>
              <w:rPr>
                <w:rFonts w:ascii="Arial" w:hAnsi="Arial" w:cs="Arial"/>
                <w:i/>
                <w:iCs/>
                <w:sz w:val="16"/>
                <w:szCs w:val="16"/>
              </w:rPr>
              <w:t xml:space="preserve">Wnioskodawca zobowiązany jest skorygować o ten wskaźnik wszystkie wydatki kwalifikowalne w projekcie ujęte w poszczególnych kartach wydatków </w:t>
            </w:r>
            <w:r>
              <w:rPr>
                <w:rFonts w:ascii="Arial" w:hAnsi="Arial" w:cs="Arial"/>
                <w:i/>
                <w:iCs/>
                <w:sz w:val="16"/>
                <w:szCs w:val="16"/>
              </w:rPr>
              <w:br/>
              <w:t>w sekcjach G.1.2 oraz G.3.</w:t>
            </w:r>
            <w:r w:rsidR="00A85152">
              <w:rPr>
                <w:i/>
                <w:iCs/>
                <w:sz w:val="16"/>
                <w:szCs w:val="16"/>
              </w:rPr>
              <w:t xml:space="preserve"> </w:t>
            </w:r>
          </w:p>
        </w:tc>
      </w:tr>
      <w:tr w:rsidR="00AD0B8C" w:rsidTr="00141924">
        <w:tc>
          <w:tcPr>
            <w:tcW w:w="1876" w:type="pct"/>
            <w:shd w:val="pct10" w:color="auto" w:fill="auto"/>
          </w:tcPr>
          <w:p w:rsidR="00AD0B8C" w:rsidRPr="009300ED" w:rsidRDefault="00AD0B8C" w:rsidP="00FA1E9F">
            <w:pPr>
              <w:spacing w:after="0" w:line="240" w:lineRule="auto"/>
              <w:jc w:val="both"/>
              <w:rPr>
                <w:rFonts w:ascii="Arial" w:hAnsi="Arial" w:cs="Arial"/>
                <w:b/>
                <w:sz w:val="16"/>
                <w:szCs w:val="16"/>
              </w:rPr>
            </w:pPr>
            <w:r>
              <w:rPr>
                <w:rFonts w:ascii="Arial" w:hAnsi="Arial" w:cs="Arial"/>
                <w:b/>
                <w:sz w:val="16"/>
                <w:szCs w:val="16"/>
              </w:rPr>
              <w:t>G.5.1.3 Wydatki kwalifikowalne przed dochodem</w:t>
            </w:r>
          </w:p>
        </w:tc>
        <w:tc>
          <w:tcPr>
            <w:tcW w:w="3124" w:type="pct"/>
          </w:tcPr>
          <w:p w:rsidR="00AD0B8C" w:rsidRDefault="00AD0B8C" w:rsidP="00193E47">
            <w:pPr>
              <w:pStyle w:val="Default"/>
              <w:jc w:val="both"/>
              <w:rPr>
                <w:rFonts w:ascii="Arial" w:hAnsi="Arial" w:cs="Arial"/>
                <w:i/>
                <w:iCs/>
                <w:sz w:val="16"/>
                <w:szCs w:val="16"/>
              </w:rPr>
            </w:pPr>
            <w:r>
              <w:rPr>
                <w:rFonts w:ascii="Arial" w:hAnsi="Arial" w:cs="Arial"/>
                <w:i/>
                <w:iCs/>
                <w:sz w:val="16"/>
                <w:szCs w:val="16"/>
              </w:rPr>
              <w:t>Należy podać całkowitą wartość wydatków kwalifikowalnych (przed skorygowaniem o wskaźnik luki w finansowaniu) na podstawie tabeli nr 3.1.3 załącznika nr 3 do studium wykonalności.</w:t>
            </w:r>
          </w:p>
        </w:tc>
      </w:tr>
      <w:tr w:rsidR="009300ED" w:rsidTr="00141924">
        <w:tc>
          <w:tcPr>
            <w:tcW w:w="1876" w:type="pct"/>
            <w:shd w:val="pct10" w:color="auto" w:fill="auto"/>
          </w:tcPr>
          <w:p w:rsidR="009300ED" w:rsidRPr="009300ED" w:rsidRDefault="009300ED" w:rsidP="00AD0B8C">
            <w:pPr>
              <w:spacing w:after="0" w:line="240" w:lineRule="auto"/>
              <w:jc w:val="both"/>
              <w:rPr>
                <w:rFonts w:ascii="Arial" w:hAnsi="Arial" w:cs="Arial"/>
                <w:b/>
                <w:sz w:val="16"/>
                <w:szCs w:val="16"/>
              </w:rPr>
            </w:pPr>
            <w:r w:rsidRPr="009300ED">
              <w:rPr>
                <w:rFonts w:ascii="Arial" w:hAnsi="Arial" w:cs="Arial"/>
                <w:b/>
                <w:sz w:val="16"/>
                <w:szCs w:val="16"/>
              </w:rPr>
              <w:t>G.5.1.</w:t>
            </w:r>
            <w:r w:rsidR="00AD0B8C">
              <w:rPr>
                <w:rFonts w:ascii="Arial" w:hAnsi="Arial" w:cs="Arial"/>
                <w:b/>
                <w:sz w:val="16"/>
                <w:szCs w:val="16"/>
              </w:rPr>
              <w:t>4</w:t>
            </w:r>
            <w:r w:rsidRPr="009300ED">
              <w:rPr>
                <w:rFonts w:ascii="Arial" w:hAnsi="Arial" w:cs="Arial"/>
                <w:b/>
                <w:sz w:val="16"/>
                <w:szCs w:val="16"/>
              </w:rPr>
              <w:t>. Wartość generowanego dochodu</w:t>
            </w:r>
          </w:p>
        </w:tc>
        <w:tc>
          <w:tcPr>
            <w:tcW w:w="3124" w:type="pct"/>
          </w:tcPr>
          <w:p w:rsidR="00744824" w:rsidRDefault="00AD0B8C" w:rsidP="00AD0B8C">
            <w:pPr>
              <w:spacing w:after="0" w:line="240" w:lineRule="auto"/>
              <w:jc w:val="both"/>
              <w:rPr>
                <w:rFonts w:ascii="Arial" w:hAnsi="Arial" w:cs="Arial"/>
                <w:sz w:val="16"/>
                <w:szCs w:val="16"/>
              </w:rPr>
            </w:pPr>
            <w:r>
              <w:rPr>
                <w:rFonts w:ascii="Arial" w:hAnsi="Arial" w:cs="Arial"/>
                <w:i/>
                <w:sz w:val="16"/>
                <w:szCs w:val="16"/>
              </w:rPr>
              <w:t>Należy podać kwotę dochodu wygenerowanego w projekcie. Kwota ta stanowi różnicę pomiędzy wartością całkowitych wydatków kwalifikowalnych określonych w polu G.5.1.3 oraz wartością tych wydatków skorygowaną o wskaźnik luki w finansowaniu wskazany w polu G.5.1.2.</w:t>
            </w:r>
          </w:p>
        </w:tc>
      </w:tr>
    </w:tbl>
    <w:p w:rsidR="000A586A" w:rsidRDefault="000A586A" w:rsidP="00FA1E9F">
      <w:pPr>
        <w:spacing w:after="0" w:line="240" w:lineRule="auto"/>
        <w:jc w:val="both"/>
        <w:rPr>
          <w:rFonts w:ascii="Arial" w:hAnsi="Arial" w:cs="Arial"/>
          <w:sz w:val="16"/>
          <w:szCs w:val="16"/>
        </w:rPr>
      </w:pPr>
    </w:p>
    <w:p w:rsidR="00744824" w:rsidRPr="001C5DDB" w:rsidRDefault="0074482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C46F88">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G.6. Wartość dofinansowania</w:t>
            </w:r>
          </w:p>
        </w:tc>
      </w:tr>
    </w:tbl>
    <w:p w:rsidR="002B458C" w:rsidRPr="001C5DDB" w:rsidRDefault="002B458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C46F88">
        <w:tc>
          <w:tcPr>
            <w:tcW w:w="5000" w:type="pct"/>
          </w:tcPr>
          <w:p w:rsidR="002B458C" w:rsidRPr="001C5DDB" w:rsidRDefault="00F70588" w:rsidP="00FA1E9F">
            <w:pPr>
              <w:spacing w:after="0" w:line="240" w:lineRule="auto"/>
              <w:jc w:val="both"/>
              <w:rPr>
                <w:rFonts w:ascii="Arial" w:hAnsi="Arial" w:cs="Arial"/>
                <w:i/>
                <w:sz w:val="16"/>
                <w:szCs w:val="16"/>
              </w:rPr>
            </w:pPr>
            <w:r>
              <w:rPr>
                <w:rFonts w:ascii="Arial" w:hAnsi="Arial" w:cs="Arial"/>
                <w:i/>
                <w:sz w:val="16"/>
                <w:szCs w:val="16"/>
              </w:rPr>
              <w:t>Wszystkie pola w sekcji wypełniane są</w:t>
            </w:r>
            <w:r w:rsidR="002B458C" w:rsidRPr="001C5DDB">
              <w:rPr>
                <w:rFonts w:ascii="Arial" w:hAnsi="Arial" w:cs="Arial"/>
                <w:i/>
                <w:sz w:val="16"/>
                <w:szCs w:val="16"/>
              </w:rPr>
              <w:t xml:space="preserve"> automatycznie na podstawie danych uprzednio wprowadzonych przez </w:t>
            </w:r>
            <w:r w:rsidR="00B10E49">
              <w:rPr>
                <w:rFonts w:ascii="Arial" w:hAnsi="Arial" w:cs="Arial"/>
                <w:i/>
                <w:sz w:val="16"/>
                <w:szCs w:val="16"/>
              </w:rPr>
              <w:t>w</w:t>
            </w:r>
            <w:r w:rsidR="002B458C" w:rsidRPr="001C5DDB">
              <w:rPr>
                <w:rFonts w:ascii="Arial" w:hAnsi="Arial" w:cs="Arial"/>
                <w:i/>
                <w:sz w:val="16"/>
                <w:szCs w:val="16"/>
              </w:rPr>
              <w:t>nioskodawcę do</w:t>
            </w:r>
            <w:r w:rsidR="00706BE9">
              <w:rPr>
                <w:rFonts w:ascii="Arial" w:hAnsi="Arial" w:cs="Arial"/>
                <w:i/>
                <w:sz w:val="16"/>
                <w:szCs w:val="16"/>
              </w:rPr>
              <w:t xml:space="preserve"> Kart zadań oraz K</w:t>
            </w:r>
            <w:r w:rsidR="007034D0">
              <w:rPr>
                <w:rFonts w:ascii="Arial" w:hAnsi="Arial" w:cs="Arial"/>
                <w:i/>
                <w:sz w:val="16"/>
                <w:szCs w:val="16"/>
              </w:rPr>
              <w:t>art wydatków</w:t>
            </w:r>
            <w:r w:rsidR="002B458C" w:rsidRPr="001C5DDB">
              <w:rPr>
                <w:rFonts w:ascii="Arial" w:hAnsi="Arial" w:cs="Arial"/>
                <w:i/>
                <w:sz w:val="16"/>
                <w:szCs w:val="16"/>
              </w:rPr>
              <w:t>.</w:t>
            </w:r>
          </w:p>
        </w:tc>
      </w:tr>
    </w:tbl>
    <w:p w:rsidR="002F4D02" w:rsidRDefault="002F4D02" w:rsidP="00FA1E9F">
      <w:pPr>
        <w:spacing w:after="0" w:line="240" w:lineRule="auto"/>
        <w:jc w:val="both"/>
        <w:rPr>
          <w:rFonts w:ascii="Arial" w:hAnsi="Arial" w:cs="Arial"/>
          <w:sz w:val="16"/>
          <w:szCs w:val="16"/>
        </w:rPr>
      </w:pPr>
    </w:p>
    <w:tbl>
      <w:tblPr>
        <w:tblStyle w:val="Tabela-Siatka"/>
        <w:tblW w:w="5000" w:type="pct"/>
        <w:tblLook w:val="04A0"/>
      </w:tblPr>
      <w:tblGrid>
        <w:gridCol w:w="1570"/>
        <w:gridCol w:w="1571"/>
        <w:gridCol w:w="1571"/>
        <w:gridCol w:w="1571"/>
        <w:gridCol w:w="1571"/>
        <w:gridCol w:w="1575"/>
      </w:tblGrid>
      <w:tr w:rsidR="007848C7" w:rsidRPr="00CD6F0E" w:rsidTr="00362B45">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848C7" w:rsidRPr="00CD6F0E" w:rsidRDefault="007848C7" w:rsidP="00362B45">
            <w:pPr>
              <w:spacing w:after="0" w:line="240" w:lineRule="auto"/>
              <w:rPr>
                <w:rFonts w:ascii="Arial" w:hAnsi="Arial" w:cs="Arial"/>
                <w:b/>
                <w:sz w:val="16"/>
                <w:szCs w:val="16"/>
              </w:rPr>
            </w:pPr>
            <w:r w:rsidRPr="00CD6F0E">
              <w:rPr>
                <w:rFonts w:ascii="Arial" w:hAnsi="Arial" w:cs="Arial"/>
                <w:b/>
                <w:sz w:val="16"/>
                <w:szCs w:val="16"/>
              </w:rPr>
              <w:t>Podmiot ponoszący wydatek:</w:t>
            </w:r>
          </w:p>
        </w:tc>
      </w:tr>
      <w:tr w:rsidR="007848C7" w:rsidRPr="00CD6F0E" w:rsidTr="00362B45">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Rodzaj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Suma wydatków kwalifikowanych przypisanych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Wnioskowana kwota dofinansowania przypisana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Wkład własny</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rPr>
                <w:rFonts w:ascii="Arial" w:hAnsi="Arial" w:cs="Arial"/>
                <w:b/>
                <w:sz w:val="16"/>
                <w:szCs w:val="16"/>
              </w:rPr>
            </w:pPr>
            <w:r w:rsidRPr="00CD6F0E">
              <w:rPr>
                <w:rFonts w:ascii="Arial" w:hAnsi="Arial" w:cs="Arial"/>
                <w:b/>
                <w:sz w:val="16"/>
                <w:szCs w:val="16"/>
              </w:rPr>
              <w:t>Wnioskowany poziom dofinansowania</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Maksymalny poziom dofinansowania</w:t>
            </w:r>
          </w:p>
        </w:tc>
      </w:tr>
      <w:tr w:rsidR="007848C7" w:rsidRPr="00CD6F0E" w:rsidTr="00362B45">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r>
      <w:tr w:rsidR="007848C7" w:rsidRPr="00CD6F0E" w:rsidTr="00362B45">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848C7" w:rsidRPr="00CD6F0E" w:rsidRDefault="007848C7" w:rsidP="00362B45">
            <w:pPr>
              <w:spacing w:after="0" w:line="240" w:lineRule="auto"/>
              <w:jc w:val="both"/>
              <w:rPr>
                <w:rFonts w:ascii="Arial" w:hAnsi="Arial" w:cs="Arial"/>
                <w:b/>
                <w:sz w:val="16"/>
                <w:szCs w:val="16"/>
              </w:rPr>
            </w:pPr>
            <w:r w:rsidRPr="00CD6F0E">
              <w:rPr>
                <w:rFonts w:ascii="Arial" w:hAnsi="Arial" w:cs="Arial"/>
                <w:b/>
                <w:sz w:val="16"/>
                <w:szCs w:val="16"/>
              </w:rPr>
              <w:t>Podsumowanie</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r>
    </w:tbl>
    <w:p w:rsidR="002F4D02" w:rsidRDefault="002F4D02" w:rsidP="00FA1E9F">
      <w:pPr>
        <w:spacing w:after="0" w:line="240" w:lineRule="auto"/>
        <w:jc w:val="both"/>
        <w:rPr>
          <w:rFonts w:ascii="Arial" w:hAnsi="Arial" w:cs="Arial"/>
          <w:sz w:val="16"/>
          <w:szCs w:val="16"/>
        </w:rPr>
      </w:pPr>
    </w:p>
    <w:p w:rsidR="007848C7" w:rsidRPr="001C5DDB" w:rsidRDefault="007848C7"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t>G.7. Źródła finansowania projektu</w:t>
            </w:r>
          </w:p>
        </w:tc>
      </w:tr>
    </w:tbl>
    <w:p w:rsidR="0081269D" w:rsidRPr="001C5DDB" w:rsidRDefault="0081269D"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2F4D02">
        <w:tc>
          <w:tcPr>
            <w:tcW w:w="5000" w:type="pct"/>
          </w:tcPr>
          <w:p w:rsidR="002B458C" w:rsidRPr="001C5DDB" w:rsidRDefault="002B458C" w:rsidP="00F70588">
            <w:pPr>
              <w:spacing w:after="0" w:line="240" w:lineRule="auto"/>
              <w:jc w:val="both"/>
              <w:rPr>
                <w:rFonts w:ascii="Arial" w:hAnsi="Arial" w:cs="Arial"/>
                <w:i/>
                <w:sz w:val="16"/>
                <w:szCs w:val="16"/>
              </w:rPr>
            </w:pPr>
            <w:r w:rsidRPr="001C5DDB">
              <w:rPr>
                <w:rFonts w:ascii="Arial" w:hAnsi="Arial" w:cs="Arial"/>
                <w:i/>
                <w:sz w:val="16"/>
                <w:szCs w:val="16"/>
              </w:rPr>
              <w:t>W sekcji G.7 całkowitą wartość wydatków w ramach projektu</w:t>
            </w:r>
            <w:r w:rsidR="00706BE9">
              <w:rPr>
                <w:rFonts w:ascii="Arial" w:hAnsi="Arial" w:cs="Arial"/>
                <w:i/>
                <w:sz w:val="16"/>
                <w:szCs w:val="16"/>
              </w:rPr>
              <w:t xml:space="preserve"> należy podzielić </w:t>
            </w:r>
            <w:r w:rsidR="00C46F88">
              <w:rPr>
                <w:rFonts w:ascii="Arial" w:hAnsi="Arial" w:cs="Arial"/>
                <w:i/>
                <w:sz w:val="16"/>
                <w:szCs w:val="16"/>
              </w:rPr>
              <w:t>na</w:t>
            </w:r>
            <w:r w:rsidR="002F4D02">
              <w:rPr>
                <w:rFonts w:ascii="Arial" w:hAnsi="Arial" w:cs="Arial"/>
                <w:i/>
                <w:sz w:val="16"/>
                <w:szCs w:val="16"/>
              </w:rPr>
              <w:t xml:space="preserve"> źródła finansowania</w:t>
            </w:r>
            <w:r w:rsidR="00706BE9">
              <w:rPr>
                <w:rFonts w:ascii="Arial" w:hAnsi="Arial" w:cs="Arial"/>
                <w:i/>
                <w:sz w:val="16"/>
                <w:szCs w:val="16"/>
              </w:rPr>
              <w:t xml:space="preserve"> projektu</w:t>
            </w:r>
            <w:r w:rsidR="002F4D02">
              <w:rPr>
                <w:rFonts w:ascii="Arial" w:hAnsi="Arial" w:cs="Arial"/>
                <w:i/>
                <w:sz w:val="16"/>
                <w:szCs w:val="16"/>
              </w:rPr>
              <w:t xml:space="preserve"> oraz wskazać nazwę dokumentu potwierdzającego zapewnienie środków</w:t>
            </w:r>
            <w:r w:rsidR="00C46F88">
              <w:rPr>
                <w:rFonts w:ascii="Arial" w:hAnsi="Arial" w:cs="Arial"/>
                <w:i/>
                <w:sz w:val="16"/>
                <w:szCs w:val="16"/>
              </w:rPr>
              <w:t xml:space="preserve"> na realizację projektu</w:t>
            </w:r>
            <w:r w:rsidR="002F4D02">
              <w:rPr>
                <w:rFonts w:ascii="Arial" w:hAnsi="Arial" w:cs="Arial"/>
                <w:i/>
                <w:sz w:val="16"/>
                <w:szCs w:val="16"/>
              </w:rPr>
              <w:t>.</w:t>
            </w:r>
            <w:r w:rsidRPr="001C5DDB">
              <w:rPr>
                <w:rFonts w:ascii="Arial" w:hAnsi="Arial" w:cs="Arial"/>
                <w:b/>
                <w:i/>
                <w:sz w:val="16"/>
                <w:szCs w:val="16"/>
              </w:rPr>
              <w:t xml:space="preserve"> </w:t>
            </w:r>
            <w:r w:rsidR="00706BE9" w:rsidRPr="00F70588">
              <w:rPr>
                <w:rFonts w:ascii="Arial" w:hAnsi="Arial" w:cs="Arial"/>
                <w:i/>
                <w:sz w:val="16"/>
                <w:szCs w:val="16"/>
              </w:rPr>
              <w:t>Rubrykę „Prywatne” należy wypełnić, jeśli część wydatków projektu ponoszona jest ze środków własnych wnioskodawcy, kredytów lub pożyczek.</w:t>
            </w:r>
            <w:r w:rsidR="00706BE9">
              <w:rPr>
                <w:rFonts w:ascii="Arial" w:hAnsi="Arial" w:cs="Arial"/>
                <w:b/>
                <w:i/>
                <w:sz w:val="16"/>
                <w:szCs w:val="16"/>
              </w:rPr>
              <w:t xml:space="preserve"> </w:t>
            </w:r>
            <w:r w:rsidRPr="001C5DDB">
              <w:rPr>
                <w:rFonts w:ascii="Arial" w:hAnsi="Arial" w:cs="Arial"/>
                <w:i/>
                <w:sz w:val="16"/>
                <w:szCs w:val="16"/>
              </w:rPr>
              <w:t xml:space="preserve">Należy pamiętać, </w:t>
            </w:r>
            <w:r w:rsidR="0077416F">
              <w:rPr>
                <w:rFonts w:ascii="Arial" w:hAnsi="Arial" w:cs="Arial"/>
                <w:i/>
                <w:sz w:val="16"/>
                <w:szCs w:val="16"/>
              </w:rPr>
              <w:br/>
            </w:r>
            <w:r w:rsidRPr="001C5DDB">
              <w:rPr>
                <w:rFonts w:ascii="Arial" w:hAnsi="Arial" w:cs="Arial"/>
                <w:i/>
                <w:sz w:val="16"/>
                <w:szCs w:val="16"/>
              </w:rPr>
              <w:t>że wnioskodawca powinien zapewniać środki finansowe gwarantujące płynną i</w:t>
            </w:r>
            <w:r w:rsidR="002F4D02">
              <w:rPr>
                <w:rFonts w:ascii="Arial" w:hAnsi="Arial" w:cs="Arial"/>
                <w:i/>
                <w:sz w:val="16"/>
                <w:szCs w:val="16"/>
              </w:rPr>
              <w:t xml:space="preserve"> terminową realizację</w:t>
            </w:r>
            <w:r w:rsidRPr="001C5DDB">
              <w:rPr>
                <w:rFonts w:ascii="Arial" w:hAnsi="Arial" w:cs="Arial"/>
                <w:i/>
                <w:sz w:val="16"/>
                <w:szCs w:val="16"/>
              </w:rPr>
              <w:t xml:space="preserve"> projektu.</w:t>
            </w:r>
          </w:p>
        </w:tc>
      </w:tr>
    </w:tbl>
    <w:p w:rsidR="00BD3E7D" w:rsidRPr="001C5DDB" w:rsidRDefault="00BD3E7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678"/>
        <w:gridCol w:w="2029"/>
        <w:gridCol w:w="1742"/>
        <w:gridCol w:w="1886"/>
      </w:tblGrid>
      <w:tr w:rsidR="007848C7" w:rsidRPr="00BD3E7D" w:rsidTr="00362B45">
        <w:tc>
          <w:tcPr>
            <w:tcW w:w="5000" w:type="pct"/>
            <w:gridSpan w:val="5"/>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Źródła finansowania wydatków</w:t>
            </w:r>
          </w:p>
        </w:tc>
      </w:tr>
      <w:tr w:rsidR="007848C7" w:rsidRPr="00BD3E7D" w:rsidTr="007848C7">
        <w:trPr>
          <w:trHeight w:val="810"/>
        </w:trPr>
        <w:tc>
          <w:tcPr>
            <w:tcW w:w="1110" w:type="pct"/>
            <w:shd w:val="clear" w:color="auto" w:fill="D9D9D9"/>
            <w:vAlign w:val="center"/>
          </w:tcPr>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sz w:val="16"/>
                <w:szCs w:val="16"/>
                <w:lang w:eastAsia="pl-PL"/>
              </w:rPr>
              <w:t>Nazwa źródła finansowania</w:t>
            </w:r>
          </w:p>
        </w:tc>
        <w:tc>
          <w:tcPr>
            <w:tcW w:w="890" w:type="pct"/>
            <w:shd w:val="clear" w:color="auto" w:fill="D9D9D9"/>
            <w:vAlign w:val="center"/>
          </w:tcPr>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kwalifikowalnych</w:t>
            </w:r>
            <w:r w:rsidRPr="00BD3E7D" w:rsidDel="00C1361A">
              <w:rPr>
                <w:rFonts w:ascii="Arial" w:eastAsia="Times New Roman" w:hAnsi="Arial" w:cs="Arial"/>
                <w:b/>
                <w:bCs/>
                <w:sz w:val="16"/>
                <w:szCs w:val="16"/>
                <w:lang w:eastAsia="pl-PL"/>
              </w:rPr>
              <w:t xml:space="preserve"> </w:t>
            </w:r>
            <w:r w:rsidRPr="00BD3E7D">
              <w:rPr>
                <w:rFonts w:ascii="Arial" w:eastAsia="Times New Roman" w:hAnsi="Arial" w:cs="Arial"/>
                <w:b/>
                <w:bCs/>
                <w:sz w:val="16"/>
                <w:szCs w:val="16"/>
                <w:lang w:eastAsia="pl-PL"/>
              </w:rPr>
              <w:t>[</w:t>
            </w:r>
            <w:r>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76" w:type="pct"/>
            <w:tcBorders>
              <w:bottom w:val="single" w:sz="4" w:space="0" w:color="auto"/>
            </w:tcBorders>
            <w:shd w:val="clear" w:color="auto" w:fill="D9D9D9"/>
            <w:vAlign w:val="center"/>
          </w:tcPr>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niekwalifikowalnych [</w:t>
            </w:r>
            <w:r>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924" w:type="pct"/>
            <w:shd w:val="clear" w:color="auto" w:fill="D9D9D9"/>
            <w:vAlign w:val="center"/>
          </w:tcPr>
          <w:p w:rsidR="007848C7"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ogółem</w:t>
            </w:r>
          </w:p>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t>
            </w:r>
            <w:r>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00" w:type="pct"/>
            <w:shd w:val="clear" w:color="auto" w:fill="D9D9D9"/>
            <w:vAlign w:val="center"/>
          </w:tcPr>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Nazwa dokumentu potwierdzającego zapewnienie środków</w:t>
            </w:r>
          </w:p>
        </w:tc>
      </w:tr>
      <w:tr w:rsidR="007848C7" w:rsidRPr="00BD3E7D" w:rsidTr="007848C7">
        <w:trPr>
          <w:trHeight w:val="120"/>
        </w:trPr>
        <w:tc>
          <w:tcPr>
            <w:tcW w:w="1110"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1.Środki wspólnotowe</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shd w:val="pct12"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7848C7" w:rsidRPr="00BD3E7D" w:rsidTr="007848C7">
        <w:trPr>
          <w:trHeight w:val="308"/>
        </w:trPr>
        <w:tc>
          <w:tcPr>
            <w:tcW w:w="1110"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2. Krajowe środki publiczne, w tym:</w:t>
            </w:r>
          </w:p>
        </w:tc>
        <w:tc>
          <w:tcPr>
            <w:tcW w:w="890" w:type="pct"/>
            <w:shd w:val="clear" w:color="auto" w:fill="BFBFBF"/>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76" w:type="pct"/>
            <w:shd w:val="clear" w:color="auto" w:fill="BFBFBF"/>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7848C7" w:rsidRPr="00BD3E7D" w:rsidRDefault="007848C7" w:rsidP="00362B45">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924" w:type="pct"/>
            <w:shd w:val="clear" w:color="auto" w:fill="BFBFBF"/>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7848C7" w:rsidRPr="00BD3E7D" w:rsidRDefault="007848C7" w:rsidP="00362B45">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7848C7" w:rsidRPr="00BD3E7D" w:rsidTr="007848C7">
        <w:trPr>
          <w:trHeight w:val="471"/>
        </w:trPr>
        <w:tc>
          <w:tcPr>
            <w:tcW w:w="1110" w:type="pct"/>
            <w:shd w:val="clear" w:color="auto" w:fill="D9D9D9"/>
            <w:vAlign w:val="center"/>
          </w:tcPr>
          <w:p w:rsidR="007848C7" w:rsidRPr="00BD3E7D" w:rsidDel="009D20BC" w:rsidRDefault="007848C7" w:rsidP="00362B45">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budżet państwa</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7848C7" w:rsidRPr="00BD3E7D" w:rsidTr="007848C7">
        <w:tc>
          <w:tcPr>
            <w:tcW w:w="1110" w:type="pct"/>
            <w:shd w:val="clear" w:color="auto" w:fill="D9D9D9"/>
            <w:vAlign w:val="center"/>
          </w:tcPr>
          <w:p w:rsidR="007848C7" w:rsidRPr="00BD3E7D" w:rsidDel="009D20BC" w:rsidRDefault="007848C7" w:rsidP="00362B45">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środki własne z budżetu jednostek samorządu terytorialnego</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c>
          <w:tcPr>
            <w:tcW w:w="1110" w:type="pct"/>
            <w:shd w:val="clear" w:color="auto" w:fill="D9D9D9"/>
            <w:vAlign w:val="center"/>
          </w:tcPr>
          <w:p w:rsidR="007848C7" w:rsidRPr="00BD3E7D" w:rsidDel="009D20BC" w:rsidRDefault="007848C7" w:rsidP="00362B45">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 xml:space="preserve">inne krajowe środki </w:t>
            </w:r>
            <w:r w:rsidRPr="00BD3E7D">
              <w:rPr>
                <w:rFonts w:ascii="Arial" w:eastAsia="Times New Roman" w:hAnsi="Arial" w:cs="Arial"/>
                <w:b/>
                <w:bCs/>
                <w:sz w:val="16"/>
                <w:szCs w:val="16"/>
                <w:lang w:eastAsia="pl-PL"/>
              </w:rPr>
              <w:lastRenderedPageBreak/>
              <w:t>publiczne, w tym:</w:t>
            </w:r>
          </w:p>
        </w:tc>
        <w:tc>
          <w:tcPr>
            <w:tcW w:w="890" w:type="pct"/>
            <w:shd w:val="clear" w:color="auto" w:fill="BFBFBF"/>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shd w:val="clear" w:color="auto" w:fill="BFBFBF"/>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BFBFBF"/>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sz w:val="16"/>
                <w:szCs w:val="16"/>
                <w:lang w:eastAsia="pl-PL"/>
              </w:rPr>
              <w:lastRenderedPageBreak/>
              <w:t>(pole niewypełniane)</w:t>
            </w:r>
          </w:p>
        </w:tc>
      </w:tr>
      <w:tr w:rsidR="007848C7" w:rsidRPr="00BD3E7D" w:rsidTr="007848C7">
        <w:trPr>
          <w:trHeight w:val="464"/>
        </w:trPr>
        <w:tc>
          <w:tcPr>
            <w:tcW w:w="1110" w:type="pct"/>
            <w:shd w:val="clear" w:color="auto" w:fill="D9D9D9"/>
            <w:vAlign w:val="center"/>
          </w:tcPr>
          <w:p w:rsidR="007848C7" w:rsidRPr="00BD3E7D" w:rsidRDefault="007848C7" w:rsidP="00362B45">
            <w:pPr>
              <w:numPr>
                <w:ilvl w:val="0"/>
                <w:numId w:val="1"/>
              </w:num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lastRenderedPageBreak/>
              <w:t>Fundusz Pracy</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c>
          <w:tcPr>
            <w:tcW w:w="1110" w:type="pct"/>
            <w:shd w:val="clear" w:color="auto" w:fill="D9D9D9"/>
            <w:vAlign w:val="center"/>
          </w:tcPr>
          <w:p w:rsidR="007848C7" w:rsidRPr="00BD3E7D" w:rsidRDefault="007848C7" w:rsidP="00362B45">
            <w:pPr>
              <w:numPr>
                <w:ilvl w:val="0"/>
                <w:numId w:val="1"/>
              </w:num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Państwowy Fundusz Rehabilitacji Osób Niepełnosprawnych</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c>
          <w:tcPr>
            <w:tcW w:w="1110" w:type="pct"/>
            <w:shd w:val="clear" w:color="auto" w:fill="D9D9D9"/>
            <w:vAlign w:val="center"/>
          </w:tcPr>
          <w:p w:rsidR="007848C7" w:rsidRPr="00BD3E7D" w:rsidRDefault="007848C7" w:rsidP="00362B45">
            <w:pPr>
              <w:numPr>
                <w:ilvl w:val="0"/>
                <w:numId w:val="1"/>
              </w:num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Inne (w tym m.in. dotacje celowe, WFOŚ)</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rPr>
          <w:trHeight w:val="150"/>
        </w:trPr>
        <w:tc>
          <w:tcPr>
            <w:tcW w:w="1110" w:type="pct"/>
            <w:shd w:val="clear" w:color="auto" w:fill="D9D9D9"/>
            <w:vAlign w:val="center"/>
          </w:tcPr>
          <w:p w:rsidR="007848C7" w:rsidRPr="00BD3E7D" w:rsidDel="009D20BC" w:rsidRDefault="007848C7" w:rsidP="00362B45">
            <w:pPr>
              <w:spacing w:after="0" w:line="240" w:lineRule="auto"/>
              <w:rPr>
                <w:rFonts w:ascii="Arial" w:eastAsia="Times New Roman" w:hAnsi="Arial" w:cs="Arial"/>
                <w:sz w:val="16"/>
                <w:szCs w:val="16"/>
                <w:lang w:eastAsia="pl-PL"/>
              </w:rPr>
            </w:pPr>
            <w:r w:rsidRPr="00BD3E7D">
              <w:rPr>
                <w:rFonts w:ascii="Arial" w:eastAsia="Times New Roman" w:hAnsi="Arial" w:cs="Arial"/>
                <w:b/>
                <w:bCs/>
                <w:sz w:val="16"/>
                <w:szCs w:val="16"/>
                <w:lang w:eastAsia="pl-PL"/>
              </w:rPr>
              <w:t>3. Prywatne</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rPr>
          <w:trHeight w:val="150"/>
        </w:trPr>
        <w:tc>
          <w:tcPr>
            <w:tcW w:w="1110" w:type="pct"/>
            <w:shd w:val="clear" w:color="auto" w:fill="808080"/>
            <w:vAlign w:val="center"/>
          </w:tcPr>
          <w:p w:rsidR="007848C7" w:rsidRPr="00BD3E7D" w:rsidRDefault="007848C7" w:rsidP="00362B45">
            <w:pPr>
              <w:spacing w:after="0" w:line="240" w:lineRule="auto"/>
              <w:jc w:val="center"/>
              <w:rPr>
                <w:rFonts w:ascii="Arial" w:eastAsia="Times New Roman" w:hAnsi="Arial" w:cs="Arial"/>
                <w:b/>
                <w:bCs/>
                <w:sz w:val="16"/>
                <w:szCs w:val="16"/>
                <w:highlight w:val="darkGray"/>
                <w:lang w:eastAsia="pl-PL"/>
              </w:rPr>
            </w:pPr>
            <w:r w:rsidRPr="00BD3E7D">
              <w:rPr>
                <w:rFonts w:ascii="Arial" w:eastAsia="Times New Roman" w:hAnsi="Arial" w:cs="Arial"/>
                <w:b/>
                <w:bCs/>
                <w:sz w:val="16"/>
                <w:szCs w:val="16"/>
                <w:highlight w:val="darkGray"/>
                <w:lang w:eastAsia="pl-PL"/>
              </w:rPr>
              <w:t>Suma</w:t>
            </w:r>
          </w:p>
        </w:tc>
        <w:tc>
          <w:tcPr>
            <w:tcW w:w="890" w:type="pct"/>
            <w:shd w:val="clear" w:color="auto" w:fill="808080"/>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7848C7" w:rsidRPr="00BD3E7D" w:rsidRDefault="007848C7" w:rsidP="00362B45">
            <w:pPr>
              <w:spacing w:after="0" w:line="240" w:lineRule="auto"/>
              <w:jc w:val="center"/>
              <w:rPr>
                <w:rFonts w:ascii="Arial" w:eastAsia="Times New Roman" w:hAnsi="Arial" w:cs="Arial"/>
                <w:sz w:val="16"/>
                <w:szCs w:val="16"/>
                <w:highlight w:val="darkGray"/>
                <w:lang w:eastAsia="pl-PL"/>
              </w:rPr>
            </w:pPr>
          </w:p>
        </w:tc>
        <w:tc>
          <w:tcPr>
            <w:tcW w:w="1076" w:type="pct"/>
            <w:shd w:val="clear" w:color="auto" w:fill="808080"/>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7848C7" w:rsidRPr="00BD3E7D" w:rsidRDefault="007848C7" w:rsidP="00362B45">
            <w:pPr>
              <w:spacing w:after="0" w:line="240" w:lineRule="auto"/>
              <w:jc w:val="center"/>
              <w:rPr>
                <w:rFonts w:ascii="Arial" w:eastAsia="Times New Roman" w:hAnsi="Arial" w:cs="Arial"/>
                <w:sz w:val="16"/>
                <w:szCs w:val="16"/>
                <w:highlight w:val="darkGray"/>
                <w:lang w:eastAsia="pl-PL"/>
              </w:rPr>
            </w:pPr>
          </w:p>
        </w:tc>
        <w:tc>
          <w:tcPr>
            <w:tcW w:w="924" w:type="pct"/>
            <w:shd w:val="clear" w:color="auto" w:fill="808080"/>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7848C7" w:rsidRPr="00BD3E7D" w:rsidRDefault="007848C7" w:rsidP="00362B45">
            <w:pPr>
              <w:spacing w:after="0" w:line="240" w:lineRule="auto"/>
              <w:jc w:val="center"/>
              <w:rPr>
                <w:rFonts w:ascii="Arial" w:eastAsia="Times New Roman" w:hAnsi="Arial" w:cs="Arial"/>
                <w:sz w:val="16"/>
                <w:szCs w:val="16"/>
                <w:highlight w:val="darkGray"/>
                <w:lang w:eastAsia="pl-PL"/>
              </w:rPr>
            </w:pPr>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7848C7" w:rsidRPr="00BD3E7D" w:rsidTr="007848C7">
        <w:tc>
          <w:tcPr>
            <w:tcW w:w="1110" w:type="pct"/>
            <w:shd w:val="clear" w:color="auto" w:fill="D9D9D9"/>
            <w:vAlign w:val="center"/>
          </w:tcPr>
          <w:p w:rsidR="007848C7" w:rsidRPr="00BD3E7D" w:rsidRDefault="007848C7" w:rsidP="00362B45">
            <w:p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 tym  EBI</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bl>
    <w:p w:rsidR="00225A1D" w:rsidRDefault="00225A1D" w:rsidP="00FA1E9F">
      <w:pPr>
        <w:spacing w:after="0" w:line="240" w:lineRule="auto"/>
        <w:jc w:val="both"/>
        <w:rPr>
          <w:rFonts w:ascii="Arial" w:hAnsi="Arial" w:cs="Arial"/>
          <w:b/>
          <w:sz w:val="16"/>
          <w:szCs w:val="16"/>
        </w:rPr>
      </w:pPr>
    </w:p>
    <w:p w:rsidR="007848C7" w:rsidRPr="001C5DDB" w:rsidRDefault="007848C7"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t>G.8. Dokumenty finansowe na potrzeby sprawozdawczości</w:t>
            </w:r>
          </w:p>
        </w:tc>
      </w:tr>
    </w:tbl>
    <w:p w:rsidR="00B52A0E" w:rsidRPr="001C5DDB" w:rsidRDefault="00B52A0E" w:rsidP="00FA1E9F">
      <w:pPr>
        <w:spacing w:after="0" w:line="240" w:lineRule="auto"/>
        <w:jc w:val="both"/>
        <w:rPr>
          <w:rFonts w:ascii="Arial" w:eastAsia="Times New Roman" w:hAnsi="Arial" w:cs="Arial"/>
          <w:sz w:val="16"/>
          <w:szCs w:val="16"/>
        </w:rPr>
      </w:pPr>
    </w:p>
    <w:tbl>
      <w:tblPr>
        <w:tblStyle w:val="Tabela-Siatka"/>
        <w:tblW w:w="5000" w:type="pct"/>
        <w:tblLook w:val="04A0"/>
      </w:tblPr>
      <w:tblGrid>
        <w:gridCol w:w="9429"/>
      </w:tblGrid>
      <w:tr w:rsidR="003B2765" w:rsidRPr="001C5DDB" w:rsidTr="002F4D02">
        <w:tc>
          <w:tcPr>
            <w:tcW w:w="5000" w:type="pct"/>
          </w:tcPr>
          <w:p w:rsidR="003B2765" w:rsidRPr="001C5DDB" w:rsidRDefault="003B2765" w:rsidP="00867524">
            <w:pPr>
              <w:spacing w:after="0" w:line="240" w:lineRule="auto"/>
              <w:jc w:val="both"/>
              <w:rPr>
                <w:rFonts w:ascii="Arial" w:eastAsia="Times New Roman" w:hAnsi="Arial" w:cs="Arial"/>
                <w:i/>
                <w:sz w:val="16"/>
                <w:szCs w:val="16"/>
              </w:rPr>
            </w:pPr>
            <w:r w:rsidRPr="00867524">
              <w:rPr>
                <w:rFonts w:ascii="Arial" w:eastAsia="Times New Roman" w:hAnsi="Arial" w:cs="Arial"/>
                <w:i/>
                <w:sz w:val="16"/>
                <w:szCs w:val="16"/>
              </w:rPr>
              <w:t xml:space="preserve">W sekcji G.8 należy wskazać obowiązek sporządzania i zakres dokumentów finansowych na potrzeby sprawozdawczości, zgodnie z </w:t>
            </w:r>
            <w:r w:rsidR="00BF3D59" w:rsidRPr="00867524">
              <w:rPr>
                <w:rFonts w:ascii="Arial" w:eastAsia="Times New Roman" w:hAnsi="Arial" w:cs="Arial"/>
                <w:i/>
                <w:sz w:val="16"/>
                <w:szCs w:val="16"/>
              </w:rPr>
              <w:t>zapisami</w:t>
            </w:r>
            <w:r w:rsidR="00913C69" w:rsidRPr="00867524">
              <w:rPr>
                <w:rFonts w:ascii="Arial" w:eastAsia="Times New Roman" w:hAnsi="Arial" w:cs="Arial"/>
                <w:i/>
                <w:sz w:val="16"/>
                <w:szCs w:val="16"/>
              </w:rPr>
              <w:t xml:space="preserve"> u</w:t>
            </w:r>
            <w:r w:rsidRPr="00867524">
              <w:rPr>
                <w:rFonts w:ascii="Arial" w:eastAsia="Times New Roman" w:hAnsi="Arial" w:cs="Arial"/>
                <w:i/>
                <w:sz w:val="16"/>
                <w:szCs w:val="16"/>
              </w:rPr>
              <w:t>stawy o rachunkowości z dnia 29 września 1994 r. z późn. zm.</w:t>
            </w:r>
            <w:r w:rsidR="0011277B" w:rsidRPr="00867524">
              <w:rPr>
                <w:rFonts w:ascii="Arial" w:eastAsia="Times New Roman" w:hAnsi="Arial" w:cs="Arial"/>
                <w:i/>
                <w:sz w:val="16"/>
                <w:szCs w:val="16"/>
              </w:rPr>
              <w:t xml:space="preserve"> </w:t>
            </w:r>
            <w:r w:rsidR="0011277B" w:rsidRPr="00867524">
              <w:rPr>
                <w:rFonts w:ascii="Arial" w:hAnsi="Arial" w:cs="Arial"/>
                <w:i/>
                <w:sz w:val="16"/>
                <w:szCs w:val="16"/>
              </w:rPr>
              <w:t>(</w:t>
            </w:r>
            <w:r w:rsidR="00867524" w:rsidRPr="00867524">
              <w:rPr>
                <w:rFonts w:ascii="Arial" w:hAnsi="Arial" w:cs="Arial"/>
                <w:i/>
                <w:sz w:val="16"/>
                <w:szCs w:val="16"/>
              </w:rPr>
              <w:t xml:space="preserve"> tekst jedn. </w:t>
            </w:r>
            <w:r w:rsidR="0011277B" w:rsidRPr="00867524">
              <w:rPr>
                <w:rFonts w:ascii="Arial" w:hAnsi="Arial" w:cs="Arial"/>
                <w:i/>
                <w:sz w:val="16"/>
                <w:szCs w:val="16"/>
              </w:rPr>
              <w:t>Dz.U. z 201</w:t>
            </w:r>
            <w:r w:rsidR="00867524" w:rsidRPr="00867524">
              <w:rPr>
                <w:rFonts w:ascii="Arial" w:hAnsi="Arial" w:cs="Arial"/>
                <w:i/>
                <w:sz w:val="16"/>
                <w:szCs w:val="16"/>
              </w:rPr>
              <w:t>6</w:t>
            </w:r>
            <w:r w:rsidR="0011277B" w:rsidRPr="00867524">
              <w:rPr>
                <w:rFonts w:ascii="Arial" w:hAnsi="Arial" w:cs="Arial"/>
                <w:i/>
                <w:sz w:val="16"/>
                <w:szCs w:val="16"/>
              </w:rPr>
              <w:t xml:space="preserve"> r., poz. </w:t>
            </w:r>
            <w:r w:rsidR="00867524">
              <w:rPr>
                <w:rFonts w:ascii="Arial" w:hAnsi="Arial" w:cs="Arial"/>
                <w:i/>
                <w:sz w:val="16"/>
                <w:szCs w:val="16"/>
              </w:rPr>
              <w:t>1047)</w:t>
            </w:r>
          </w:p>
        </w:tc>
      </w:tr>
    </w:tbl>
    <w:p w:rsidR="003F0EFC" w:rsidRDefault="003F0EFC" w:rsidP="00FA1E9F">
      <w:pPr>
        <w:tabs>
          <w:tab w:val="left" w:pos="0"/>
          <w:tab w:val="left" w:pos="360"/>
        </w:tabs>
        <w:spacing w:after="0" w:line="240" w:lineRule="auto"/>
        <w:jc w:val="both"/>
        <w:rPr>
          <w:rFonts w:ascii="Arial" w:eastAsia="Times New Roman" w:hAnsi="Arial" w:cs="Arial"/>
          <w:b/>
          <w:sz w:val="16"/>
          <w:szCs w:val="16"/>
        </w:rPr>
      </w:pPr>
    </w:p>
    <w:tbl>
      <w:tblPr>
        <w:tblStyle w:val="Tabela-Siatka"/>
        <w:tblW w:w="0" w:type="auto"/>
        <w:tblLook w:val="04A0"/>
      </w:tblPr>
      <w:tblGrid>
        <w:gridCol w:w="5361"/>
        <w:gridCol w:w="1356"/>
        <w:gridCol w:w="1356"/>
        <w:gridCol w:w="1356"/>
      </w:tblGrid>
      <w:tr w:rsidR="00706BE9" w:rsidTr="005950C9">
        <w:tc>
          <w:tcPr>
            <w:tcW w:w="0" w:type="auto"/>
            <w:shd w:val="pct10" w:color="auto" w:fill="auto"/>
            <w:vAlign w:val="center"/>
          </w:tcPr>
          <w:p w:rsidR="00706BE9" w:rsidRPr="001C5DDB" w:rsidRDefault="00706BE9" w:rsidP="00706BE9">
            <w:pPr>
              <w:spacing w:after="0" w:line="240" w:lineRule="auto"/>
              <w:jc w:val="both"/>
              <w:rPr>
                <w:rFonts w:ascii="Arial" w:eastAsia="Times New Roman" w:hAnsi="Arial" w:cs="Arial"/>
                <w:b/>
                <w:sz w:val="16"/>
                <w:szCs w:val="16"/>
              </w:rPr>
            </w:pPr>
            <w:r w:rsidRPr="001C5DDB">
              <w:rPr>
                <w:rFonts w:ascii="Arial" w:eastAsia="Times New Roman" w:hAnsi="Arial" w:cs="Arial"/>
                <w:b/>
                <w:sz w:val="16"/>
                <w:szCs w:val="16"/>
              </w:rPr>
              <w:t>G.8. Dokumenty finansowe na potrzeby sprawozdawczości</w:t>
            </w:r>
          </w:p>
          <w:p w:rsidR="00706BE9" w:rsidRPr="001C5DDB" w:rsidRDefault="00706BE9" w:rsidP="00706BE9">
            <w:pPr>
              <w:spacing w:after="0" w:line="240" w:lineRule="auto"/>
              <w:jc w:val="both"/>
              <w:rPr>
                <w:rFonts w:ascii="Arial" w:eastAsia="Times New Roman" w:hAnsi="Arial" w:cs="Arial"/>
                <w:i/>
                <w:sz w:val="16"/>
                <w:szCs w:val="16"/>
              </w:rPr>
            </w:pPr>
            <w:r w:rsidRPr="001C5DDB">
              <w:rPr>
                <w:rFonts w:ascii="Arial" w:eastAsia="Times New Roman" w:hAnsi="Arial" w:cs="Arial"/>
                <w:i/>
                <w:sz w:val="16"/>
                <w:szCs w:val="16"/>
              </w:rPr>
              <w:t>Wybór opcji „nie dotyczy” w każdej kolumnie, wyłącza kolejne punkty/pytania.</w:t>
            </w:r>
          </w:p>
        </w:tc>
        <w:tc>
          <w:tcPr>
            <w:tcW w:w="0" w:type="auto"/>
            <w:vAlign w:val="center"/>
          </w:tcPr>
          <w:p w:rsidR="00706BE9" w:rsidRPr="001C5DDB" w:rsidRDefault="00706BE9" w:rsidP="00706BE9">
            <w:pPr>
              <w:spacing w:after="0" w:line="240" w:lineRule="auto"/>
              <w:jc w:val="center"/>
              <w:rPr>
                <w:rFonts w:ascii="Arial" w:eastAsia="Times New Roman" w:hAnsi="Arial" w:cs="Arial"/>
                <w:b/>
                <w:sz w:val="16"/>
                <w:szCs w:val="16"/>
              </w:rPr>
            </w:pPr>
            <w:r w:rsidRPr="001C5DDB">
              <w:rPr>
                <w:rFonts w:ascii="Arial" w:eastAsia="Times New Roman" w:hAnsi="Arial" w:cs="Arial"/>
                <w:b/>
                <w:sz w:val="16"/>
                <w:szCs w:val="16"/>
              </w:rPr>
              <w:t>Dotyczy/nie dotyczy</w:t>
            </w:r>
          </w:p>
        </w:tc>
        <w:tc>
          <w:tcPr>
            <w:tcW w:w="0" w:type="auto"/>
            <w:vAlign w:val="center"/>
          </w:tcPr>
          <w:p w:rsidR="00706BE9" w:rsidRPr="001C5DDB" w:rsidRDefault="00706BE9" w:rsidP="00706BE9">
            <w:pPr>
              <w:spacing w:after="0" w:line="240" w:lineRule="auto"/>
              <w:jc w:val="center"/>
              <w:rPr>
                <w:rFonts w:ascii="Arial" w:eastAsia="Times New Roman" w:hAnsi="Arial" w:cs="Arial"/>
                <w:b/>
                <w:sz w:val="16"/>
                <w:szCs w:val="16"/>
              </w:rPr>
            </w:pPr>
            <w:r w:rsidRPr="001C5DDB">
              <w:rPr>
                <w:rFonts w:ascii="Arial" w:eastAsia="Times New Roman" w:hAnsi="Arial" w:cs="Arial"/>
                <w:b/>
                <w:sz w:val="16"/>
                <w:szCs w:val="16"/>
              </w:rPr>
              <w:t>Dotyczy/nie dotyczy</w:t>
            </w:r>
          </w:p>
        </w:tc>
        <w:tc>
          <w:tcPr>
            <w:tcW w:w="0" w:type="auto"/>
            <w:vAlign w:val="center"/>
          </w:tcPr>
          <w:p w:rsidR="00706BE9" w:rsidRPr="001C5DDB" w:rsidRDefault="00706BE9" w:rsidP="00706BE9">
            <w:pPr>
              <w:spacing w:after="0" w:line="240" w:lineRule="auto"/>
              <w:jc w:val="center"/>
              <w:rPr>
                <w:rFonts w:ascii="Arial" w:eastAsia="Times New Roman" w:hAnsi="Arial" w:cs="Arial"/>
                <w:b/>
                <w:sz w:val="16"/>
                <w:szCs w:val="16"/>
              </w:rPr>
            </w:pPr>
            <w:r w:rsidRPr="001C5DDB">
              <w:rPr>
                <w:rFonts w:ascii="Arial" w:eastAsia="Times New Roman" w:hAnsi="Arial" w:cs="Arial"/>
                <w:b/>
                <w:sz w:val="16"/>
                <w:szCs w:val="16"/>
              </w:rPr>
              <w:t>Dotyczy/nie dotyczy</w:t>
            </w:r>
          </w:p>
        </w:tc>
      </w:tr>
      <w:tr w:rsidR="00706BE9" w:rsidTr="005950C9">
        <w:tc>
          <w:tcPr>
            <w:tcW w:w="0" w:type="auto"/>
            <w:shd w:val="pct10" w:color="auto" w:fill="auto"/>
            <w:vAlign w:val="center"/>
          </w:tcPr>
          <w:p w:rsidR="00706BE9" w:rsidRPr="001C5DDB" w:rsidRDefault="00706BE9" w:rsidP="00706BE9">
            <w:pPr>
              <w:spacing w:after="0" w:line="240" w:lineRule="auto"/>
              <w:jc w:val="both"/>
              <w:rPr>
                <w:rFonts w:ascii="Arial" w:eastAsia="Times New Roman" w:hAnsi="Arial" w:cs="Arial"/>
                <w:b/>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i/>
                <w:sz w:val="16"/>
                <w:szCs w:val="16"/>
              </w:rPr>
            </w:pPr>
            <w:r w:rsidRPr="001C5DDB">
              <w:rPr>
                <w:rFonts w:ascii="Arial" w:eastAsia="Times New Roman" w:hAnsi="Arial" w:cs="Arial"/>
                <w:sz w:val="16"/>
                <w:szCs w:val="16"/>
              </w:rPr>
              <w:t xml:space="preserve">Rok… </w:t>
            </w:r>
            <w:r w:rsidRPr="001C5DDB">
              <w:rPr>
                <w:rFonts w:ascii="Arial" w:eastAsia="Times New Roman" w:hAnsi="Arial" w:cs="Arial"/>
                <w:i/>
                <w:sz w:val="16"/>
                <w:szCs w:val="16"/>
              </w:rPr>
              <w:t xml:space="preserve">(wybór </w:t>
            </w:r>
            <w:r w:rsidR="0077416F">
              <w:rPr>
                <w:rFonts w:ascii="Arial" w:eastAsia="Times New Roman" w:hAnsi="Arial" w:cs="Arial"/>
                <w:i/>
                <w:sz w:val="16"/>
                <w:szCs w:val="16"/>
              </w:rPr>
              <w:br/>
            </w:r>
            <w:r w:rsidRPr="001C5DDB">
              <w:rPr>
                <w:rFonts w:ascii="Arial" w:eastAsia="Times New Roman" w:hAnsi="Arial" w:cs="Arial"/>
                <w:i/>
                <w:sz w:val="16"/>
                <w:szCs w:val="16"/>
              </w:rPr>
              <w:t>z listy)</w:t>
            </w: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r w:rsidRPr="001C5DDB">
              <w:rPr>
                <w:rFonts w:ascii="Arial" w:eastAsia="Times New Roman" w:hAnsi="Arial" w:cs="Arial"/>
                <w:sz w:val="16"/>
                <w:szCs w:val="16"/>
              </w:rPr>
              <w:t xml:space="preserve">Rok… </w:t>
            </w:r>
            <w:r w:rsidRPr="001C5DDB">
              <w:rPr>
                <w:rFonts w:ascii="Arial" w:eastAsia="Times New Roman" w:hAnsi="Arial" w:cs="Arial"/>
                <w:i/>
                <w:sz w:val="16"/>
                <w:szCs w:val="16"/>
              </w:rPr>
              <w:t xml:space="preserve">(wybór </w:t>
            </w:r>
            <w:r w:rsidR="0077416F">
              <w:rPr>
                <w:rFonts w:ascii="Arial" w:eastAsia="Times New Roman" w:hAnsi="Arial" w:cs="Arial"/>
                <w:i/>
                <w:sz w:val="16"/>
                <w:szCs w:val="16"/>
              </w:rPr>
              <w:br/>
            </w:r>
            <w:r w:rsidRPr="001C5DDB">
              <w:rPr>
                <w:rFonts w:ascii="Arial" w:eastAsia="Times New Roman" w:hAnsi="Arial" w:cs="Arial"/>
                <w:i/>
                <w:sz w:val="16"/>
                <w:szCs w:val="16"/>
              </w:rPr>
              <w:t>z listy)</w:t>
            </w: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r w:rsidRPr="001C5DDB">
              <w:rPr>
                <w:rFonts w:ascii="Arial" w:eastAsia="Times New Roman" w:hAnsi="Arial" w:cs="Arial"/>
                <w:sz w:val="16"/>
                <w:szCs w:val="16"/>
              </w:rPr>
              <w:t xml:space="preserve">Rok… </w:t>
            </w:r>
            <w:r w:rsidRPr="001C5DDB">
              <w:rPr>
                <w:rFonts w:ascii="Arial" w:eastAsia="Times New Roman" w:hAnsi="Arial" w:cs="Arial"/>
                <w:i/>
                <w:sz w:val="16"/>
                <w:szCs w:val="16"/>
              </w:rPr>
              <w:t xml:space="preserve">(wybór </w:t>
            </w:r>
            <w:r w:rsidR="0077416F">
              <w:rPr>
                <w:rFonts w:ascii="Arial" w:eastAsia="Times New Roman" w:hAnsi="Arial" w:cs="Arial"/>
                <w:i/>
                <w:sz w:val="16"/>
                <w:szCs w:val="16"/>
              </w:rPr>
              <w:br/>
            </w:r>
            <w:r w:rsidRPr="001C5DDB">
              <w:rPr>
                <w:rFonts w:ascii="Arial" w:eastAsia="Times New Roman" w:hAnsi="Arial" w:cs="Arial"/>
                <w:i/>
                <w:sz w:val="16"/>
                <w:szCs w:val="16"/>
              </w:rPr>
              <w:t>z listy)</w:t>
            </w:r>
          </w:p>
        </w:tc>
      </w:tr>
      <w:tr w:rsidR="00706BE9" w:rsidTr="005950C9">
        <w:tc>
          <w:tcPr>
            <w:tcW w:w="0" w:type="auto"/>
            <w:shd w:val="pct10" w:color="auto" w:fill="auto"/>
            <w:vAlign w:val="center"/>
          </w:tcPr>
          <w:p w:rsidR="00706BE9" w:rsidRPr="001C5DDB" w:rsidRDefault="00706BE9" w:rsidP="00706BE9">
            <w:pPr>
              <w:tabs>
                <w:tab w:val="left" w:pos="0"/>
                <w:tab w:val="left" w:pos="360"/>
              </w:tabs>
              <w:spacing w:after="0" w:line="240" w:lineRule="auto"/>
              <w:jc w:val="both"/>
              <w:rPr>
                <w:rFonts w:ascii="Arial" w:eastAsia="Times New Roman" w:hAnsi="Arial" w:cs="Arial"/>
                <w:b/>
                <w:sz w:val="16"/>
                <w:szCs w:val="16"/>
              </w:rPr>
            </w:pPr>
            <w:r w:rsidRPr="001C5DDB">
              <w:rPr>
                <w:rFonts w:ascii="Arial" w:eastAsia="Times New Roman" w:hAnsi="Arial" w:cs="Arial"/>
                <w:b/>
                <w:sz w:val="16"/>
                <w:szCs w:val="16"/>
              </w:rPr>
              <w:t xml:space="preserve">G.8.1. Czy </w:t>
            </w:r>
            <w:r w:rsidR="00B10E49">
              <w:rPr>
                <w:rFonts w:ascii="Arial" w:eastAsia="Times New Roman" w:hAnsi="Arial" w:cs="Arial"/>
                <w:b/>
                <w:sz w:val="16"/>
                <w:szCs w:val="16"/>
              </w:rPr>
              <w:t>w</w:t>
            </w:r>
            <w:r w:rsidRPr="001C5DDB">
              <w:rPr>
                <w:rFonts w:ascii="Arial" w:eastAsia="Times New Roman" w:hAnsi="Arial" w:cs="Arial"/>
                <w:b/>
                <w:sz w:val="16"/>
                <w:szCs w:val="16"/>
              </w:rPr>
              <w:t xml:space="preserve">nioskodawca był/jest zobowiązany do sporządzania poniższych dokumentów? </w:t>
            </w:r>
            <w:r w:rsidRPr="001C5DDB">
              <w:rPr>
                <w:rFonts w:ascii="Arial" w:eastAsia="Times New Roman" w:hAnsi="Arial" w:cs="Arial"/>
                <w:i/>
                <w:sz w:val="16"/>
                <w:szCs w:val="16"/>
              </w:rPr>
              <w:t xml:space="preserve">Wybór opcji „NIE” wyłącza możliwość edycji pól poniżej. </w:t>
            </w:r>
          </w:p>
        </w:tc>
        <w:tc>
          <w:tcPr>
            <w:tcW w:w="0" w:type="auto"/>
            <w:vAlign w:val="center"/>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vAlign w:val="center"/>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eastAsia="Times New Roman" w:hAnsi="Arial" w:cs="Arial"/>
                <w:sz w:val="16"/>
                <w:szCs w:val="16"/>
              </w:rPr>
            </w:pPr>
            <w:r w:rsidRPr="001C5DDB">
              <w:rPr>
                <w:rFonts w:ascii="Arial" w:hAnsi="Arial" w:cs="Arial"/>
                <w:sz w:val="16"/>
                <w:szCs w:val="16"/>
              </w:rPr>
              <w:t>Nie</w:t>
            </w:r>
          </w:p>
        </w:tc>
        <w:tc>
          <w:tcPr>
            <w:tcW w:w="0" w:type="auto"/>
            <w:vAlign w:val="center"/>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eastAsia="Times New Roman" w:hAnsi="Arial" w:cs="Arial"/>
                <w:sz w:val="16"/>
                <w:szCs w:val="16"/>
              </w:rPr>
            </w:pPr>
            <w:r w:rsidRPr="001C5DDB">
              <w:rPr>
                <w:rFonts w:ascii="Arial" w:hAnsi="Arial" w:cs="Arial"/>
                <w:sz w:val="16"/>
                <w:szCs w:val="16"/>
              </w:rPr>
              <w:t>Nie</w:t>
            </w:r>
          </w:p>
        </w:tc>
      </w:tr>
      <w:tr w:rsidR="00706BE9" w:rsidTr="005950C9">
        <w:tc>
          <w:tcPr>
            <w:tcW w:w="0" w:type="auto"/>
            <w:tcBorders>
              <w:bottom w:val="single" w:sz="4" w:space="0" w:color="auto"/>
            </w:tcBorders>
            <w:shd w:val="pct10" w:color="auto" w:fill="auto"/>
            <w:vAlign w:val="center"/>
          </w:tcPr>
          <w:p w:rsidR="00706BE9" w:rsidRPr="001C5DDB" w:rsidRDefault="00706BE9" w:rsidP="00706BE9">
            <w:pPr>
              <w:tabs>
                <w:tab w:val="left" w:pos="0"/>
                <w:tab w:val="left" w:pos="360"/>
              </w:tabs>
              <w:spacing w:after="0" w:line="240" w:lineRule="auto"/>
              <w:jc w:val="both"/>
              <w:rPr>
                <w:rFonts w:ascii="Arial" w:eastAsia="Times New Roman" w:hAnsi="Arial" w:cs="Arial"/>
                <w:b/>
                <w:sz w:val="16"/>
                <w:szCs w:val="16"/>
              </w:rPr>
            </w:pPr>
            <w:r w:rsidRPr="001C5DDB">
              <w:rPr>
                <w:rFonts w:ascii="Arial" w:eastAsia="Times New Roman" w:hAnsi="Arial" w:cs="Arial"/>
                <w:b/>
                <w:sz w:val="16"/>
                <w:szCs w:val="16"/>
              </w:rPr>
              <w:t xml:space="preserve">Zgodnie z Ustawą o rachunkowości z dnia 29 września 1994 r. </w:t>
            </w:r>
            <w:r w:rsidR="0077416F">
              <w:rPr>
                <w:rFonts w:ascii="Arial" w:eastAsia="Times New Roman" w:hAnsi="Arial" w:cs="Arial"/>
                <w:b/>
                <w:sz w:val="16"/>
                <w:szCs w:val="16"/>
              </w:rPr>
              <w:br/>
            </w:r>
            <w:r w:rsidRPr="001C5DDB">
              <w:rPr>
                <w:rFonts w:ascii="Arial" w:eastAsia="Times New Roman" w:hAnsi="Arial" w:cs="Arial"/>
                <w:b/>
                <w:sz w:val="16"/>
                <w:szCs w:val="16"/>
              </w:rPr>
              <w:t xml:space="preserve">z późn. zm. oraz polityką rachunkowości na potrzeby sprawozdawczości </w:t>
            </w:r>
            <w:r w:rsidR="00B10E49">
              <w:rPr>
                <w:rFonts w:ascii="Arial" w:eastAsia="Times New Roman" w:hAnsi="Arial" w:cs="Arial"/>
                <w:b/>
                <w:sz w:val="16"/>
                <w:szCs w:val="16"/>
              </w:rPr>
              <w:t>w</w:t>
            </w:r>
            <w:r w:rsidRPr="001C5DDB">
              <w:rPr>
                <w:rFonts w:ascii="Arial" w:eastAsia="Times New Roman" w:hAnsi="Arial" w:cs="Arial"/>
                <w:b/>
                <w:sz w:val="16"/>
                <w:szCs w:val="16"/>
              </w:rPr>
              <w:t>nioskodawca sporządza następujące dokumenty:</w:t>
            </w: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Bilans</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Rachunek zysków i strat</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Rachunek przepływów pieniężnych</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Informacja dodatkowa</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rPr>
                <w:rFonts w:ascii="Arial" w:eastAsia="Times New Roman" w:hAnsi="Arial" w:cs="Arial"/>
                <w:sz w:val="16"/>
                <w:szCs w:val="16"/>
              </w:rPr>
            </w:pPr>
            <w:r w:rsidRPr="001C5DDB">
              <w:rPr>
                <w:rFonts w:ascii="Arial" w:eastAsia="Times New Roman" w:hAnsi="Arial" w:cs="Arial"/>
                <w:sz w:val="16"/>
                <w:szCs w:val="16"/>
              </w:rPr>
              <w:t>Dodatkowo: Sprawozdania podlegają</w:t>
            </w:r>
            <w:r w:rsidR="0077416F">
              <w:rPr>
                <w:rFonts w:ascii="Arial" w:eastAsia="Times New Roman" w:hAnsi="Arial" w:cs="Arial"/>
                <w:sz w:val="16"/>
                <w:szCs w:val="16"/>
              </w:rPr>
              <w:t>ce</w:t>
            </w:r>
            <w:r w:rsidRPr="001C5DDB">
              <w:rPr>
                <w:rFonts w:ascii="Arial" w:eastAsia="Times New Roman" w:hAnsi="Arial" w:cs="Arial"/>
                <w:sz w:val="16"/>
                <w:szCs w:val="16"/>
              </w:rPr>
              <w:t xml:space="preserve"> corocznemu badaniu przez biegłego rewidenta</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rPr>
                <w:rFonts w:ascii="Arial" w:eastAsia="Times New Roman" w:hAnsi="Arial" w:cs="Arial"/>
                <w:i/>
                <w:sz w:val="16"/>
                <w:szCs w:val="16"/>
              </w:rPr>
            </w:pPr>
            <w:r w:rsidRPr="001C5DDB">
              <w:rPr>
                <w:rFonts w:ascii="Arial" w:eastAsia="Times New Roman" w:hAnsi="Arial" w:cs="Arial"/>
                <w:sz w:val="16"/>
                <w:szCs w:val="16"/>
              </w:rPr>
              <w:t xml:space="preserve">Inne (jakie?): </w:t>
            </w:r>
          </w:p>
        </w:tc>
        <w:tc>
          <w:tcPr>
            <w:tcW w:w="0" w:type="auto"/>
            <w:vAlign w:val="center"/>
          </w:tcPr>
          <w:p w:rsidR="00706BE9" w:rsidRPr="001C5DDB" w:rsidRDefault="00706BE9" w:rsidP="00706BE9">
            <w:pPr>
              <w:spacing w:after="0" w:line="240" w:lineRule="auto"/>
              <w:jc w:val="center"/>
              <w:rPr>
                <w:rFonts w:ascii="Arial" w:hAnsi="Arial" w:cs="Arial"/>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i/>
                <w:sz w:val="16"/>
                <w:szCs w:val="16"/>
              </w:rPr>
            </w:pPr>
          </w:p>
        </w:tc>
        <w:tc>
          <w:tcPr>
            <w:tcW w:w="0" w:type="auto"/>
            <w:vAlign w:val="center"/>
          </w:tcPr>
          <w:p w:rsidR="00706BE9" w:rsidRDefault="00706BE9" w:rsidP="00706BE9">
            <w:pPr>
              <w:spacing w:after="0" w:line="240" w:lineRule="auto"/>
              <w:jc w:val="center"/>
              <w:rPr>
                <w:rFonts w:ascii="Arial" w:eastAsia="Times New Roman" w:hAnsi="Arial" w:cs="Arial"/>
                <w:i/>
                <w:sz w:val="16"/>
                <w:szCs w:val="16"/>
              </w:rPr>
            </w:pPr>
          </w:p>
          <w:p w:rsidR="00995DF4" w:rsidRDefault="00995DF4" w:rsidP="00706BE9">
            <w:pPr>
              <w:spacing w:after="0" w:line="240" w:lineRule="auto"/>
              <w:jc w:val="center"/>
              <w:rPr>
                <w:rFonts w:ascii="Arial" w:eastAsia="Times New Roman" w:hAnsi="Arial" w:cs="Arial"/>
                <w:i/>
                <w:sz w:val="16"/>
                <w:szCs w:val="16"/>
              </w:rPr>
            </w:pPr>
          </w:p>
          <w:p w:rsidR="00995DF4" w:rsidRPr="001C5DDB" w:rsidRDefault="00995DF4" w:rsidP="00706BE9">
            <w:pPr>
              <w:spacing w:after="0" w:line="240" w:lineRule="auto"/>
              <w:jc w:val="center"/>
              <w:rPr>
                <w:rFonts w:ascii="Arial" w:eastAsia="Times New Roman" w:hAnsi="Arial" w:cs="Arial"/>
                <w:i/>
                <w:sz w:val="16"/>
                <w:szCs w:val="16"/>
              </w:rPr>
            </w:pPr>
          </w:p>
        </w:tc>
      </w:tr>
    </w:tbl>
    <w:p w:rsidR="0081269D" w:rsidRDefault="0081269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56361" w:rsidRPr="001C5DDB" w:rsidTr="005D6B8A">
        <w:trPr>
          <w:trHeight w:val="37"/>
        </w:trPr>
        <w:tc>
          <w:tcPr>
            <w:tcW w:w="5000" w:type="pct"/>
            <w:shd w:val="pct10" w:color="auto" w:fill="auto"/>
          </w:tcPr>
          <w:p w:rsidR="00F56361" w:rsidRPr="00F56361" w:rsidRDefault="00F56361" w:rsidP="005D6B8A">
            <w:pPr>
              <w:spacing w:after="0" w:line="240" w:lineRule="auto"/>
              <w:jc w:val="both"/>
              <w:rPr>
                <w:rFonts w:ascii="Arial" w:hAnsi="Arial" w:cs="Arial"/>
                <w:b/>
                <w:bCs/>
                <w:sz w:val="16"/>
                <w:szCs w:val="16"/>
              </w:rPr>
            </w:pPr>
            <w:r w:rsidRPr="00F56361">
              <w:rPr>
                <w:rFonts w:ascii="Arial" w:hAnsi="Arial" w:cs="Arial"/>
                <w:b/>
                <w:bCs/>
                <w:sz w:val="16"/>
                <w:szCs w:val="16"/>
              </w:rPr>
              <w:t xml:space="preserve">G.9.Uzasadnienie wydatków </w:t>
            </w:r>
          </w:p>
        </w:tc>
      </w:tr>
    </w:tbl>
    <w:p w:rsidR="00F56361" w:rsidRDefault="00F56361" w:rsidP="00FA1E9F">
      <w:pPr>
        <w:spacing w:after="0" w:line="240" w:lineRule="auto"/>
        <w:jc w:val="both"/>
        <w:rPr>
          <w:rFonts w:ascii="Arial" w:hAnsi="Arial" w:cs="Arial"/>
          <w:b/>
          <w:sz w:val="16"/>
          <w:szCs w:val="16"/>
        </w:rPr>
      </w:pPr>
    </w:p>
    <w:tbl>
      <w:tblPr>
        <w:tblStyle w:val="Tabela-Siatka"/>
        <w:tblW w:w="5000" w:type="pct"/>
        <w:shd w:val="clear" w:color="auto" w:fill="FFFFFF" w:themeFill="background1"/>
        <w:tblLook w:val="04A0"/>
      </w:tblPr>
      <w:tblGrid>
        <w:gridCol w:w="9429"/>
      </w:tblGrid>
      <w:tr w:rsidR="00F56361" w:rsidTr="004573C5">
        <w:tc>
          <w:tcPr>
            <w:tcW w:w="5000" w:type="pct"/>
            <w:shd w:val="clear" w:color="auto" w:fill="FFFFFF" w:themeFill="background1"/>
          </w:tcPr>
          <w:p w:rsidR="00F56361" w:rsidRPr="00F56361" w:rsidRDefault="00F56361" w:rsidP="00F56361">
            <w:pPr>
              <w:spacing w:after="0" w:line="240" w:lineRule="auto"/>
              <w:jc w:val="both"/>
              <w:rPr>
                <w:rFonts w:ascii="Arial" w:hAnsi="Arial" w:cs="Arial"/>
                <w:i/>
                <w:sz w:val="16"/>
                <w:szCs w:val="16"/>
              </w:rPr>
            </w:pPr>
            <w:r w:rsidRPr="004573C5">
              <w:rPr>
                <w:rFonts w:ascii="Arial" w:hAnsi="Arial" w:cs="Arial"/>
                <w:i/>
                <w:sz w:val="16"/>
                <w:szCs w:val="16"/>
              </w:rPr>
              <w:t>(maksymalnie 3000 znaków)</w:t>
            </w:r>
          </w:p>
          <w:p w:rsidR="00F56361" w:rsidRPr="008A638D" w:rsidRDefault="007848C7" w:rsidP="008A638D">
            <w:pPr>
              <w:spacing w:after="0" w:line="240" w:lineRule="auto"/>
              <w:jc w:val="both"/>
              <w:rPr>
                <w:rFonts w:ascii="Arial" w:hAnsi="Arial" w:cs="Arial"/>
                <w:i/>
                <w:sz w:val="16"/>
                <w:szCs w:val="16"/>
              </w:rPr>
            </w:pPr>
            <w:r w:rsidRPr="0006147E">
              <w:rPr>
                <w:rFonts w:ascii="Arial" w:hAnsi="Arial" w:cs="Arial"/>
                <w:i/>
                <w:sz w:val="16"/>
                <w:szCs w:val="16"/>
              </w:rPr>
              <w:t>Należy uzasadnić konieczność poniesienia kosztów pośrednich zaplanowanych przez wnioskodawcę</w:t>
            </w:r>
            <w:r>
              <w:rPr>
                <w:rFonts w:ascii="Arial" w:hAnsi="Arial" w:cs="Arial"/>
                <w:i/>
                <w:sz w:val="16"/>
                <w:szCs w:val="16"/>
              </w:rPr>
              <w:t xml:space="preserve"> oraz</w:t>
            </w:r>
            <w:r w:rsidRPr="0006147E">
              <w:rPr>
                <w:rFonts w:ascii="Arial" w:hAnsi="Arial" w:cs="Arial"/>
                <w:i/>
                <w:sz w:val="16"/>
                <w:szCs w:val="16"/>
              </w:rPr>
              <w:t xml:space="preserve"> szczegółowo opisać metodologię, w oparciu o którą oszacowana została wysokość wydatków, jakie będą rozliczane w projekcie przy zastosowaniu metody uproszczonej. Wydatki te mogą się zawierać jedynie w kategoriach ściśle określony</w:t>
            </w:r>
            <w:r>
              <w:rPr>
                <w:rFonts w:ascii="Arial" w:hAnsi="Arial" w:cs="Arial"/>
                <w:i/>
                <w:sz w:val="16"/>
                <w:szCs w:val="16"/>
              </w:rPr>
              <w:t>ch w regulaminie naboru. Uzasadniając konieczność poniesienia kosztów pośrednich w projekcie, należy je przyporządkować do ww. kategorii.</w:t>
            </w:r>
          </w:p>
        </w:tc>
      </w:tr>
    </w:tbl>
    <w:p w:rsidR="00F56361" w:rsidRDefault="00F56361"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BD3E7D" w:rsidRPr="00BD3E7D" w:rsidTr="00BD3E7D">
        <w:tc>
          <w:tcPr>
            <w:tcW w:w="5000" w:type="pct"/>
            <w:shd w:val="pct25" w:color="auto" w:fill="auto"/>
          </w:tcPr>
          <w:p w:rsidR="00BD3E7D" w:rsidRPr="00BD3E7D" w:rsidRDefault="00BD3E7D" w:rsidP="00626177">
            <w:pPr>
              <w:pStyle w:val="Nagwek1"/>
              <w:jc w:val="left"/>
            </w:pPr>
            <w:bookmarkStart w:id="20" w:name="_Toc433375896"/>
            <w:bookmarkStart w:id="21" w:name="_Toc453673614"/>
            <w:r w:rsidRPr="00626177">
              <w:rPr>
                <w:sz w:val="16"/>
              </w:rPr>
              <w:t>H. Ocena oddziaływania na środowisko</w:t>
            </w:r>
            <w:bookmarkEnd w:id="20"/>
            <w:bookmarkEnd w:id="21"/>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BD3E7D" w:rsidRPr="00BD3E7D" w:rsidTr="004B75BD">
        <w:trPr>
          <w:trHeight w:val="874"/>
        </w:trPr>
        <w:tc>
          <w:tcPr>
            <w:tcW w:w="5000" w:type="pct"/>
          </w:tcPr>
          <w:p w:rsidR="000E4578" w:rsidRDefault="00BD3E7D" w:rsidP="004B75BD">
            <w:pPr>
              <w:autoSpaceDE w:val="0"/>
              <w:autoSpaceDN w:val="0"/>
              <w:adjustRightInd w:val="0"/>
              <w:spacing w:after="0" w:line="240" w:lineRule="auto"/>
              <w:jc w:val="both"/>
              <w:rPr>
                <w:rFonts w:ascii="Arial" w:eastAsia="Tahoma,Bold" w:hAnsi="Arial" w:cs="Arial"/>
                <w:bCs/>
                <w:i/>
                <w:sz w:val="16"/>
                <w:szCs w:val="16"/>
                <w:lang w:eastAsia="pl-PL"/>
              </w:rPr>
            </w:pPr>
            <w:r w:rsidRPr="00BD3E7D">
              <w:rPr>
                <w:rFonts w:ascii="Arial" w:hAnsi="Arial" w:cs="Arial"/>
                <w:i/>
                <w:sz w:val="16"/>
                <w:szCs w:val="16"/>
                <w:lang w:eastAsia="pl-PL"/>
              </w:rPr>
              <w:t>Sposób postępowania podczas przygotowywania dokumentacji aplikacyjnej dotyczącej ochrony środowiska dla wszystkich projektów ubiegających się o dofinansowanie w ramach RPO WZ</w:t>
            </w:r>
            <w:r w:rsidRPr="00BD3E7D">
              <w:rPr>
                <w:rFonts w:ascii="Arial" w:hAnsi="Arial" w:cs="Arial"/>
                <w:i/>
                <w:sz w:val="16"/>
                <w:szCs w:val="16"/>
              </w:rPr>
              <w:t xml:space="preserve"> oraz wskazanie dokumentów niezbędnych do dostarczenia do IZ RPO WZ, w zależności od grupy do jakiej należy przedsięwzięcie został szczegółowo opisany w </w:t>
            </w:r>
            <w:r w:rsidRPr="00BD3E7D">
              <w:rPr>
                <w:rFonts w:ascii="Arial" w:eastAsia="Tahoma,Bold" w:hAnsi="Arial" w:cs="Arial"/>
                <w:i/>
                <w:sz w:val="16"/>
                <w:szCs w:val="16"/>
                <w:lang w:eastAsia="pl-PL"/>
              </w:rPr>
              <w:t xml:space="preserve">dokumencie </w:t>
            </w:r>
            <w:r w:rsidRPr="00BD3E7D">
              <w:rPr>
                <w:rFonts w:ascii="Arial" w:eastAsia="Tahoma,Bold" w:hAnsi="Arial" w:cs="Arial"/>
                <w:bCs/>
                <w:i/>
                <w:sz w:val="16"/>
                <w:szCs w:val="16"/>
                <w:lang w:eastAsia="pl-PL"/>
              </w:rPr>
              <w:t>Zasady dla wnioskodawców Regionalnego Programu Operacyjnego Województwa Zachodniopomorskiego 2014-2020 Ocena oddziaływania na środowisko, stanowiący</w:t>
            </w:r>
            <w:r w:rsidR="0033436B">
              <w:rPr>
                <w:rFonts w:ascii="Arial" w:eastAsia="Tahoma,Bold" w:hAnsi="Arial" w:cs="Arial"/>
                <w:bCs/>
                <w:i/>
                <w:sz w:val="16"/>
                <w:szCs w:val="16"/>
                <w:lang w:eastAsia="pl-PL"/>
              </w:rPr>
              <w:t>m</w:t>
            </w:r>
            <w:r w:rsidRPr="00BD3E7D">
              <w:rPr>
                <w:rFonts w:ascii="Arial" w:eastAsia="Tahoma,Bold" w:hAnsi="Arial" w:cs="Arial"/>
                <w:bCs/>
                <w:i/>
                <w:sz w:val="16"/>
                <w:szCs w:val="16"/>
                <w:lang w:eastAsia="pl-PL"/>
              </w:rPr>
              <w:t xml:space="preserve"> załącznik do </w:t>
            </w:r>
            <w:r w:rsidR="00F549C8">
              <w:rPr>
                <w:rFonts w:ascii="Arial" w:eastAsia="Tahoma,Bold" w:hAnsi="Arial" w:cs="Arial"/>
                <w:bCs/>
                <w:i/>
                <w:sz w:val="16"/>
                <w:szCs w:val="16"/>
                <w:lang w:eastAsia="pl-PL"/>
              </w:rPr>
              <w:t>regulaminu naboru</w:t>
            </w:r>
            <w:r w:rsidR="0033436B">
              <w:rPr>
                <w:rFonts w:ascii="Arial" w:eastAsia="Tahoma,Bold" w:hAnsi="Arial" w:cs="Arial"/>
                <w:bCs/>
                <w:i/>
                <w:sz w:val="16"/>
                <w:szCs w:val="16"/>
                <w:lang w:eastAsia="pl-PL"/>
              </w:rPr>
              <w:t>.</w:t>
            </w:r>
          </w:p>
          <w:p w:rsidR="000E4578" w:rsidRPr="00BD3E7D" w:rsidRDefault="000E4578" w:rsidP="004B75BD">
            <w:pPr>
              <w:autoSpaceDE w:val="0"/>
              <w:autoSpaceDN w:val="0"/>
              <w:adjustRightInd w:val="0"/>
              <w:spacing w:after="0" w:line="240" w:lineRule="auto"/>
              <w:jc w:val="both"/>
              <w:rPr>
                <w:rFonts w:ascii="Arial" w:eastAsia="Tahoma,Bold" w:hAnsi="Arial" w:cs="Arial"/>
                <w:i/>
                <w:sz w:val="16"/>
                <w:szCs w:val="16"/>
                <w:lang w:eastAsia="pl-PL"/>
              </w:rPr>
            </w:pPr>
            <w:r>
              <w:rPr>
                <w:rFonts w:ascii="Arial" w:eastAsia="Tahoma,Bold" w:hAnsi="Arial" w:cs="Arial"/>
                <w:bCs/>
                <w:i/>
                <w:sz w:val="16"/>
                <w:szCs w:val="16"/>
                <w:lang w:eastAsia="pl-PL"/>
              </w:rPr>
              <w:t>Przedmiotowa sekcja nie dotyczy projektów o charakterze niestacjonarnym.</w:t>
            </w:r>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4D14F0" w:rsidRPr="00BD3E7D" w:rsidTr="000C7815">
        <w:tc>
          <w:tcPr>
            <w:tcW w:w="2471" w:type="pct"/>
          </w:tcPr>
          <w:p w:rsidR="004D14F0" w:rsidRPr="00BD3E7D" w:rsidRDefault="004D14F0" w:rsidP="00FA1E9F">
            <w:pPr>
              <w:spacing w:after="0" w:line="240" w:lineRule="auto"/>
              <w:jc w:val="both"/>
              <w:rPr>
                <w:rFonts w:ascii="Arial" w:hAnsi="Arial" w:cs="Arial"/>
                <w:b/>
                <w:i/>
                <w:sz w:val="16"/>
                <w:szCs w:val="16"/>
              </w:rPr>
            </w:pPr>
            <w:r w:rsidRPr="00BD3E7D">
              <w:rPr>
                <w:rFonts w:ascii="Arial" w:hAnsi="Arial" w:cs="Arial"/>
                <w:b/>
                <w:i/>
                <w:sz w:val="16"/>
                <w:szCs w:val="16"/>
              </w:rPr>
              <w:t>Nazwa przedsięwzięcia</w:t>
            </w:r>
          </w:p>
        </w:tc>
        <w:tc>
          <w:tcPr>
            <w:tcW w:w="2529" w:type="pct"/>
          </w:tcPr>
          <w:p w:rsidR="004D14F0" w:rsidRPr="00BF3D59" w:rsidRDefault="004D14F0" w:rsidP="00FA1E9F">
            <w:pPr>
              <w:spacing w:after="0" w:line="240" w:lineRule="auto"/>
              <w:jc w:val="both"/>
              <w:rPr>
                <w:rFonts w:ascii="Arial" w:hAnsi="Arial" w:cs="Arial"/>
                <w:i/>
                <w:sz w:val="16"/>
                <w:szCs w:val="16"/>
              </w:rPr>
            </w:pPr>
            <w:r w:rsidRPr="00BF3D59">
              <w:rPr>
                <w:rFonts w:ascii="Arial" w:hAnsi="Arial" w:cs="Arial"/>
                <w:i/>
                <w:sz w:val="16"/>
                <w:szCs w:val="16"/>
              </w:rPr>
              <w:t>(maksymalnie 1000 znaków)</w:t>
            </w:r>
          </w:p>
          <w:p w:rsidR="004D14F0" w:rsidRDefault="004D14F0" w:rsidP="00FA1E9F">
            <w:pPr>
              <w:spacing w:after="0" w:line="240" w:lineRule="auto"/>
              <w:jc w:val="both"/>
              <w:rPr>
                <w:rFonts w:ascii="Arial" w:hAnsi="Arial" w:cs="Arial"/>
                <w:i/>
                <w:sz w:val="16"/>
                <w:szCs w:val="16"/>
              </w:rPr>
            </w:pPr>
            <w:r w:rsidRPr="00BF3D59">
              <w:rPr>
                <w:rFonts w:ascii="Arial" w:hAnsi="Arial" w:cs="Arial"/>
                <w:i/>
                <w:sz w:val="16"/>
                <w:szCs w:val="16"/>
              </w:rPr>
              <w:t xml:space="preserve">Należy wskazać  nazwę przedsięwzięcia. W przypadku, </w:t>
            </w:r>
            <w:r w:rsidR="0077416F">
              <w:rPr>
                <w:rFonts w:ascii="Arial" w:hAnsi="Arial" w:cs="Arial"/>
                <w:i/>
                <w:sz w:val="16"/>
                <w:szCs w:val="16"/>
              </w:rPr>
              <w:br/>
            </w:r>
            <w:r w:rsidRPr="00BF3D59">
              <w:rPr>
                <w:rFonts w:ascii="Arial" w:hAnsi="Arial" w:cs="Arial"/>
                <w:i/>
                <w:sz w:val="16"/>
                <w:szCs w:val="16"/>
              </w:rPr>
              <w:t>gdy w ramach projektu realizowane jest więcej niż jedno przedsięwzięcie</w:t>
            </w:r>
            <w:r w:rsidR="0077416F">
              <w:rPr>
                <w:rFonts w:ascii="Arial" w:hAnsi="Arial" w:cs="Arial"/>
                <w:i/>
                <w:sz w:val="16"/>
                <w:szCs w:val="16"/>
              </w:rPr>
              <w:t>,</w:t>
            </w:r>
            <w:r w:rsidRPr="00BF3D59">
              <w:rPr>
                <w:rFonts w:ascii="Arial" w:hAnsi="Arial" w:cs="Arial"/>
                <w:i/>
                <w:sz w:val="16"/>
                <w:szCs w:val="16"/>
              </w:rPr>
              <w:t xml:space="preserve"> pole</w:t>
            </w:r>
            <w:r w:rsidR="00D458A5">
              <w:rPr>
                <w:rFonts w:ascii="Arial" w:hAnsi="Arial" w:cs="Arial"/>
                <w:i/>
                <w:sz w:val="16"/>
                <w:szCs w:val="16"/>
              </w:rPr>
              <w:t xml:space="preserve"> należy multiplikować za pomocą </w:t>
            </w:r>
            <w:r w:rsidRPr="00BF3D59">
              <w:rPr>
                <w:rFonts w:ascii="Arial" w:hAnsi="Arial" w:cs="Arial"/>
                <w:i/>
                <w:sz w:val="16"/>
                <w:szCs w:val="16"/>
              </w:rPr>
              <w:t xml:space="preserve">przycisku „Dodaj przedsięwzięcie” i wypełnić dla każdego </w:t>
            </w:r>
            <w:r w:rsidR="0077416F">
              <w:rPr>
                <w:rFonts w:ascii="Arial" w:hAnsi="Arial" w:cs="Arial"/>
                <w:i/>
                <w:sz w:val="16"/>
                <w:szCs w:val="16"/>
              </w:rPr>
              <w:br/>
            </w:r>
            <w:r w:rsidRPr="00BF3D59">
              <w:rPr>
                <w:rFonts w:ascii="Arial" w:hAnsi="Arial" w:cs="Arial"/>
                <w:i/>
                <w:sz w:val="16"/>
                <w:szCs w:val="16"/>
              </w:rPr>
              <w:t xml:space="preserve">z przedsięwzięć osobno. </w:t>
            </w:r>
          </w:p>
          <w:p w:rsidR="00C90C50" w:rsidRPr="00BF3D59" w:rsidRDefault="00C90C50" w:rsidP="00FA1E9F">
            <w:pPr>
              <w:spacing w:after="0" w:line="240" w:lineRule="auto"/>
              <w:jc w:val="both"/>
              <w:rPr>
                <w:rFonts w:ascii="Arial" w:hAnsi="Arial" w:cs="Arial"/>
                <w:i/>
                <w:sz w:val="16"/>
                <w:szCs w:val="16"/>
              </w:rPr>
            </w:pPr>
          </w:p>
          <w:p w:rsidR="004D14F0" w:rsidRPr="00BD3E7D" w:rsidRDefault="004D14F0" w:rsidP="00FA1E9F">
            <w:pPr>
              <w:spacing w:after="0" w:line="240" w:lineRule="auto"/>
              <w:jc w:val="both"/>
              <w:rPr>
                <w:rFonts w:ascii="Arial" w:hAnsi="Arial" w:cs="Arial"/>
                <w:b/>
                <w:i/>
                <w:sz w:val="16"/>
                <w:szCs w:val="16"/>
              </w:rPr>
            </w:pPr>
            <w:r w:rsidRPr="00653DA1">
              <w:rPr>
                <w:rFonts w:ascii="Arial" w:hAnsi="Arial" w:cs="Arial"/>
                <w:i/>
                <w:sz w:val="16"/>
                <w:szCs w:val="16"/>
              </w:rPr>
              <w:t xml:space="preserve">Zgodnie z ustawą z dnia 3 października 2008 r. o udostępnianiu informacji o środowisku i jego ochronie, udziale społeczeństwa w ochronie środowiska oraz o ocenach oddziaływania na środowisko </w:t>
            </w:r>
            <w:r w:rsidR="0011277B" w:rsidRPr="00653DA1">
              <w:rPr>
                <w:rFonts w:ascii="Arial" w:hAnsi="Arial" w:cs="Arial"/>
                <w:i/>
                <w:sz w:val="16"/>
                <w:szCs w:val="16"/>
              </w:rPr>
              <w:t>(</w:t>
            </w:r>
            <w:r w:rsidR="00CC0819" w:rsidRPr="00653DA1">
              <w:rPr>
                <w:rFonts w:ascii="Arial" w:hAnsi="Arial" w:cs="Arial"/>
                <w:i/>
                <w:iCs/>
                <w:sz w:val="16"/>
                <w:szCs w:val="16"/>
              </w:rPr>
              <w:t>tekst jedn. Dz.U. z 2016 r., poz. 353</w:t>
            </w:r>
            <w:r w:rsidR="00653DA1" w:rsidRPr="00653DA1">
              <w:rPr>
                <w:rFonts w:ascii="Arial" w:hAnsi="Arial" w:cs="Arial"/>
                <w:i/>
                <w:iCs/>
                <w:sz w:val="16"/>
                <w:szCs w:val="16"/>
              </w:rPr>
              <w:t xml:space="preserve"> ze zm.</w:t>
            </w:r>
            <w:r w:rsidR="0011277B" w:rsidRPr="00653DA1">
              <w:rPr>
                <w:rFonts w:ascii="Arial" w:hAnsi="Arial" w:cs="Arial"/>
                <w:i/>
                <w:iCs/>
                <w:sz w:val="16"/>
                <w:szCs w:val="16"/>
              </w:rPr>
              <w:t>)</w:t>
            </w:r>
            <w:r w:rsidR="0011277B" w:rsidRPr="00653DA1">
              <w:rPr>
                <w:rFonts w:ascii="Arial" w:hAnsi="Arial" w:cs="Arial"/>
                <w:i/>
                <w:sz w:val="16"/>
                <w:szCs w:val="16"/>
              </w:rPr>
              <w:t xml:space="preserve"> </w:t>
            </w:r>
            <w:r w:rsidRPr="00653DA1">
              <w:rPr>
                <w:rFonts w:ascii="Arial" w:hAnsi="Arial" w:cs="Arial"/>
                <w:i/>
                <w:sz w:val="16"/>
                <w:szCs w:val="16"/>
              </w:rPr>
              <w:t>(zwana dalej ustawą OOŚ)</w:t>
            </w:r>
            <w:r w:rsidRPr="00BF3D59">
              <w:rPr>
                <w:rFonts w:ascii="Arial" w:hAnsi="Arial" w:cs="Arial"/>
                <w:i/>
                <w:sz w:val="16"/>
                <w:szCs w:val="16"/>
              </w:rPr>
              <w:t xml:space="preserve"> przez pojęcie </w:t>
            </w:r>
            <w:r w:rsidRPr="00BF3D59">
              <w:rPr>
                <w:rFonts w:ascii="Arial" w:hAnsi="Arial" w:cs="Arial"/>
                <w:i/>
                <w:sz w:val="16"/>
                <w:szCs w:val="16"/>
                <w:u w:val="single"/>
              </w:rPr>
              <w:t>„przedsięwzięcie”</w:t>
            </w:r>
            <w:r w:rsidRPr="00BF3D59">
              <w:rPr>
                <w:rFonts w:ascii="Arial" w:hAnsi="Arial" w:cs="Arial"/>
                <w:i/>
                <w:sz w:val="16"/>
                <w:szCs w:val="16"/>
              </w:rPr>
              <w:t xml:space="preserve"> należy rozumieć zamierzenie budowlane lub inną ingerencję w środowisko polegającą na przekształceniu lub zmianie sposobu wykorzystania terenu, w tym również na wydobywaniu kop</w:t>
            </w:r>
            <w:r w:rsidR="00D458A5">
              <w:rPr>
                <w:rFonts w:ascii="Arial" w:hAnsi="Arial" w:cs="Arial"/>
                <w:i/>
                <w:sz w:val="16"/>
                <w:szCs w:val="16"/>
              </w:rPr>
              <w:t xml:space="preserve">alin; przedsięwzięcia powiązane </w:t>
            </w:r>
            <w:r w:rsidRPr="00BF3D59">
              <w:rPr>
                <w:rFonts w:ascii="Arial" w:hAnsi="Arial" w:cs="Arial"/>
                <w:i/>
                <w:sz w:val="16"/>
                <w:szCs w:val="16"/>
              </w:rPr>
              <w:t>technologicznie kwalifikuje się jako jedno przedsięwzięcie, także jeżeli są one realizowane przez różne podmioty.</w:t>
            </w:r>
          </w:p>
        </w:tc>
      </w:tr>
    </w:tbl>
    <w:p w:rsidR="004D14F0" w:rsidRDefault="004D14F0" w:rsidP="00FA1E9F">
      <w:pPr>
        <w:spacing w:after="0" w:line="240" w:lineRule="auto"/>
        <w:jc w:val="both"/>
        <w:rPr>
          <w:rFonts w:ascii="Arial" w:hAnsi="Arial" w:cs="Arial"/>
          <w:b/>
          <w:sz w:val="16"/>
          <w:szCs w:val="16"/>
        </w:rPr>
      </w:pPr>
    </w:p>
    <w:tbl>
      <w:tblPr>
        <w:tblStyle w:val="Tabela-Siatka"/>
        <w:tblW w:w="5000" w:type="pct"/>
        <w:shd w:val="clear" w:color="auto" w:fill="D9D9D9" w:themeFill="background1" w:themeFillShade="D9"/>
        <w:tblLook w:val="04A0"/>
      </w:tblPr>
      <w:tblGrid>
        <w:gridCol w:w="9429"/>
      </w:tblGrid>
      <w:tr w:rsidR="00D57586" w:rsidTr="00D57586">
        <w:tc>
          <w:tcPr>
            <w:tcW w:w="5000" w:type="pct"/>
            <w:shd w:val="clear" w:color="auto" w:fill="D9D9D9" w:themeFill="background1" w:themeFillShade="D9"/>
          </w:tcPr>
          <w:p w:rsidR="00D57586" w:rsidRPr="00D57586" w:rsidRDefault="00D57586" w:rsidP="00FA1E9F">
            <w:pPr>
              <w:spacing w:after="0" w:line="240" w:lineRule="auto"/>
              <w:jc w:val="both"/>
              <w:rPr>
                <w:rFonts w:ascii="Arial" w:hAnsi="Arial" w:cs="Arial"/>
                <w:b/>
                <w:bCs/>
                <w:sz w:val="16"/>
                <w:szCs w:val="16"/>
              </w:rPr>
            </w:pPr>
            <w:r w:rsidRPr="00D57586">
              <w:rPr>
                <w:rFonts w:ascii="Arial" w:hAnsi="Arial" w:cs="Arial"/>
                <w:b/>
                <w:bCs/>
                <w:sz w:val="16"/>
                <w:szCs w:val="16"/>
              </w:rPr>
              <w:t xml:space="preserve">H.1.Klasyfikacja przedsięwzięcia wg dyrektywy Parlamentu Europejskiego i Rady 2011/92/UE z dnia 13 grudnia 2011 r. </w:t>
            </w:r>
            <w:r w:rsidR="0077416F">
              <w:rPr>
                <w:rFonts w:ascii="Arial" w:hAnsi="Arial" w:cs="Arial"/>
                <w:b/>
                <w:bCs/>
                <w:sz w:val="16"/>
                <w:szCs w:val="16"/>
              </w:rPr>
              <w:br/>
            </w:r>
            <w:r w:rsidRPr="00D57586">
              <w:rPr>
                <w:rFonts w:ascii="Arial" w:hAnsi="Arial" w:cs="Arial"/>
                <w:b/>
                <w:bCs/>
                <w:sz w:val="16"/>
                <w:szCs w:val="16"/>
              </w:rPr>
              <w:t xml:space="preserve">w sprawie oceny skutków wywieranych przez niektóre przedsięwzięcia publiczne i prywatne na środowisko (dyrektywa OOŚ) </w:t>
            </w:r>
          </w:p>
        </w:tc>
      </w:tr>
    </w:tbl>
    <w:p w:rsidR="00D57586" w:rsidRDefault="00D57586"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9F071A" w:rsidRPr="009F071A" w:rsidTr="0012156E">
        <w:trPr>
          <w:trHeight w:val="262"/>
        </w:trPr>
        <w:tc>
          <w:tcPr>
            <w:tcW w:w="5000" w:type="pct"/>
            <w:shd w:val="clear" w:color="auto" w:fill="D9D9D9" w:themeFill="background1" w:themeFillShade="D9"/>
          </w:tcPr>
          <w:p w:rsidR="009F071A" w:rsidRPr="0012156E" w:rsidRDefault="0012156E" w:rsidP="0012156E">
            <w:pPr>
              <w:spacing w:after="0" w:line="240" w:lineRule="auto"/>
              <w:jc w:val="both"/>
              <w:rPr>
                <w:rFonts w:ascii="Arial" w:hAnsi="Arial" w:cs="Arial"/>
                <w:b/>
                <w:sz w:val="16"/>
              </w:rPr>
            </w:pPr>
            <w:r>
              <w:rPr>
                <w:rFonts w:ascii="Arial" w:hAnsi="Arial" w:cs="Arial"/>
                <w:b/>
                <w:sz w:val="16"/>
              </w:rPr>
              <w:t>H.1.1. Do którego Załącznika dyrektywy OOŚ należy przedsięwzięcie</w:t>
            </w:r>
          </w:p>
        </w:tc>
      </w:tr>
      <w:tr w:rsidR="0012156E" w:rsidRPr="009F071A" w:rsidTr="009F071A">
        <w:trPr>
          <w:trHeight w:val="37"/>
        </w:trPr>
        <w:tc>
          <w:tcPr>
            <w:tcW w:w="5000" w:type="pct"/>
            <w:shd w:val="clear" w:color="auto" w:fill="auto"/>
          </w:tcPr>
          <w:p w:rsidR="0012156E" w:rsidRPr="0012156E" w:rsidRDefault="0012156E" w:rsidP="00FD1EE5">
            <w:pPr>
              <w:pStyle w:val="Akapitzlist"/>
              <w:numPr>
                <w:ilvl w:val="0"/>
                <w:numId w:val="70"/>
              </w:numPr>
              <w:spacing w:after="0" w:line="240" w:lineRule="auto"/>
              <w:jc w:val="both"/>
              <w:rPr>
                <w:rFonts w:ascii="Arial" w:hAnsi="Arial" w:cs="Arial"/>
                <w:b/>
                <w:sz w:val="16"/>
              </w:rPr>
            </w:pPr>
            <w:r w:rsidRPr="0012156E">
              <w:rPr>
                <w:rFonts w:ascii="Arial" w:hAnsi="Arial" w:cs="Arial"/>
                <w:sz w:val="16"/>
              </w:rPr>
              <w:t xml:space="preserve">Załącznik I – __________ (należy podać, w którym punkcie Załącznika I jest przedsięwzięcie i przejść do pytania H.1.2.) </w:t>
            </w:r>
          </w:p>
          <w:p w:rsidR="0012156E" w:rsidRPr="0012156E" w:rsidRDefault="0012156E" w:rsidP="00FD1EE5">
            <w:pPr>
              <w:pStyle w:val="Akapitzlist"/>
              <w:numPr>
                <w:ilvl w:val="0"/>
                <w:numId w:val="70"/>
              </w:numPr>
              <w:spacing w:after="0" w:line="240" w:lineRule="auto"/>
              <w:jc w:val="both"/>
              <w:rPr>
                <w:rFonts w:ascii="Arial" w:hAnsi="Arial" w:cs="Arial"/>
                <w:b/>
                <w:sz w:val="16"/>
              </w:rPr>
            </w:pPr>
            <w:r w:rsidRPr="0012156E">
              <w:rPr>
                <w:rFonts w:ascii="Arial" w:hAnsi="Arial" w:cs="Arial"/>
                <w:sz w:val="16"/>
              </w:rPr>
              <w:t xml:space="preserve">Załącznik II – __________ (należy podać, w którym punkcie Załącznika II jest przedsięwzięcie, odpowiedzieć na pytanie poniżej oraz przejść do pytania H.1.2.) </w:t>
            </w:r>
          </w:p>
          <w:p w:rsidR="0012156E" w:rsidRPr="0012156E" w:rsidRDefault="0012156E" w:rsidP="0012156E">
            <w:pPr>
              <w:spacing w:after="0" w:line="240" w:lineRule="auto"/>
              <w:jc w:val="both"/>
              <w:rPr>
                <w:rFonts w:ascii="Arial" w:hAnsi="Arial" w:cs="Arial"/>
                <w:b/>
                <w:sz w:val="16"/>
              </w:rPr>
            </w:pPr>
            <w:r w:rsidRPr="0012156E">
              <w:rPr>
                <w:rFonts w:ascii="Arial" w:hAnsi="Arial" w:cs="Arial"/>
                <w:sz w:val="16"/>
              </w:rPr>
              <w:t>Jeżeli projekt należy do Załącznika II dyrektywy, czy przeprowadzono ocenę oddziaływania na środowisko (OOŚ)?</w:t>
            </w:r>
          </w:p>
          <w:p w:rsidR="0012156E" w:rsidRPr="0012156E" w:rsidRDefault="0012156E" w:rsidP="00FD1EE5">
            <w:pPr>
              <w:pStyle w:val="Akapitzlist"/>
              <w:numPr>
                <w:ilvl w:val="0"/>
                <w:numId w:val="71"/>
              </w:numPr>
              <w:spacing w:after="0" w:line="240" w:lineRule="auto"/>
              <w:jc w:val="both"/>
              <w:rPr>
                <w:rFonts w:ascii="Arial" w:hAnsi="Arial" w:cs="Arial"/>
                <w:b/>
                <w:sz w:val="16"/>
              </w:rPr>
            </w:pPr>
            <w:r w:rsidRPr="0012156E">
              <w:rPr>
                <w:rFonts w:ascii="Arial" w:hAnsi="Arial" w:cs="Arial"/>
                <w:sz w:val="16"/>
              </w:rPr>
              <w:t xml:space="preserve">Tak </w:t>
            </w:r>
          </w:p>
          <w:p w:rsidR="0012156E" w:rsidRPr="0012156E" w:rsidRDefault="0012156E" w:rsidP="00FD1EE5">
            <w:pPr>
              <w:pStyle w:val="Akapitzlist"/>
              <w:numPr>
                <w:ilvl w:val="0"/>
                <w:numId w:val="71"/>
              </w:numPr>
              <w:spacing w:after="0" w:line="240" w:lineRule="auto"/>
              <w:jc w:val="both"/>
              <w:rPr>
                <w:rFonts w:ascii="Arial" w:hAnsi="Arial" w:cs="Arial"/>
                <w:b/>
                <w:sz w:val="16"/>
              </w:rPr>
            </w:pPr>
            <w:r w:rsidRPr="0012156E">
              <w:rPr>
                <w:rFonts w:ascii="Arial" w:hAnsi="Arial" w:cs="Arial"/>
                <w:sz w:val="16"/>
              </w:rPr>
              <w:t>Nie</w:t>
            </w:r>
          </w:p>
          <w:p w:rsidR="0012156E" w:rsidRPr="0012156E" w:rsidRDefault="0012156E" w:rsidP="0012156E">
            <w:pPr>
              <w:spacing w:after="0" w:line="240" w:lineRule="auto"/>
              <w:jc w:val="both"/>
              <w:rPr>
                <w:rFonts w:ascii="Arial" w:hAnsi="Arial" w:cs="Arial"/>
                <w:b/>
                <w:sz w:val="16"/>
              </w:rPr>
            </w:pPr>
            <w:r w:rsidRPr="0012156E">
              <w:rPr>
                <w:rFonts w:ascii="Arial" w:hAnsi="Arial" w:cs="Arial"/>
                <w:sz w:val="16"/>
              </w:rPr>
              <w:t>Jeżeli zaznaczono odpowiedź „nie”, należy podać następujące informacje:</w:t>
            </w:r>
          </w:p>
          <w:p w:rsidR="0012156E" w:rsidRPr="0012156E" w:rsidRDefault="0012156E" w:rsidP="00FD1EE5">
            <w:pPr>
              <w:pStyle w:val="Akapitzlist"/>
              <w:numPr>
                <w:ilvl w:val="0"/>
                <w:numId w:val="72"/>
              </w:numPr>
              <w:spacing w:after="0" w:line="240" w:lineRule="auto"/>
              <w:jc w:val="both"/>
              <w:rPr>
                <w:rFonts w:ascii="Arial" w:hAnsi="Arial" w:cs="Arial"/>
                <w:sz w:val="16"/>
              </w:rPr>
            </w:pPr>
            <w:r w:rsidRPr="0012156E">
              <w:rPr>
                <w:rFonts w:ascii="Arial" w:hAnsi="Arial" w:cs="Arial"/>
                <w:sz w:val="16"/>
              </w:rPr>
              <w:t xml:space="preserve">ustalenie wymagane w art. 4 ust. 4 dyrektywy OOŚ (w formie określanej mianem „decyzji dotyczącej preselekcji” lub „decyzji </w:t>
            </w:r>
            <w:proofErr w:type="spellStart"/>
            <w:r w:rsidRPr="0012156E">
              <w:rPr>
                <w:rFonts w:ascii="Arial" w:hAnsi="Arial" w:cs="Arial"/>
                <w:sz w:val="16"/>
              </w:rPr>
              <w:t>screeningowej</w:t>
            </w:r>
            <w:proofErr w:type="spellEnd"/>
            <w:r w:rsidRPr="0012156E">
              <w:rPr>
                <w:rFonts w:ascii="Arial" w:hAnsi="Arial" w:cs="Arial"/>
                <w:sz w:val="16"/>
              </w:rPr>
              <w:t>”);</w:t>
            </w:r>
          </w:p>
          <w:p w:rsidR="0012156E" w:rsidRPr="0012156E" w:rsidRDefault="0012156E" w:rsidP="00FD1EE5">
            <w:pPr>
              <w:pStyle w:val="Akapitzlist"/>
              <w:numPr>
                <w:ilvl w:val="0"/>
                <w:numId w:val="72"/>
              </w:numPr>
              <w:spacing w:after="0" w:line="240" w:lineRule="auto"/>
              <w:jc w:val="both"/>
              <w:rPr>
                <w:rFonts w:ascii="Arial" w:hAnsi="Arial" w:cs="Arial"/>
                <w:sz w:val="16"/>
              </w:rPr>
            </w:pPr>
            <w:r w:rsidRPr="0012156E">
              <w:rPr>
                <w:rFonts w:ascii="Arial" w:hAnsi="Arial" w:cs="Arial"/>
                <w:sz w:val="16"/>
              </w:rPr>
              <w:t>progi, kryteria lub przeprowadzone indywidualne badania przedsięwzięć, które doprowadziły do wniosku, że OOŚ nie była wymagana (nie ma konieczności przedstawienia przedmiotowych informacji, jeżeli zawarto je już w decyzji wspomnianej w pkt a) powyżej);</w:t>
            </w:r>
          </w:p>
          <w:p w:rsidR="0012156E" w:rsidRPr="0012156E" w:rsidRDefault="0012156E" w:rsidP="00FD1EE5">
            <w:pPr>
              <w:pStyle w:val="Akapitzlist"/>
              <w:numPr>
                <w:ilvl w:val="0"/>
                <w:numId w:val="72"/>
              </w:numPr>
              <w:spacing w:after="0" w:line="240" w:lineRule="auto"/>
              <w:jc w:val="both"/>
              <w:rPr>
                <w:rFonts w:ascii="Arial" w:hAnsi="Arial" w:cs="Arial"/>
                <w:sz w:val="16"/>
              </w:rPr>
            </w:pPr>
            <w:r w:rsidRPr="0012156E">
              <w:rPr>
                <w:rFonts w:ascii="Arial" w:hAnsi="Arial" w:cs="Arial"/>
                <w:sz w:val="16"/>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rsidR="0012156E" w:rsidRPr="0012156E" w:rsidRDefault="0012156E" w:rsidP="0012156E">
            <w:pPr>
              <w:spacing w:after="0" w:line="240" w:lineRule="auto"/>
              <w:jc w:val="both"/>
              <w:rPr>
                <w:rFonts w:ascii="Arial" w:hAnsi="Arial" w:cs="Arial"/>
                <w:b/>
                <w:sz w:val="16"/>
              </w:rPr>
            </w:pPr>
            <w:r w:rsidRPr="0012156E">
              <w:rPr>
                <w:rFonts w:ascii="Arial" w:hAnsi="Arial" w:cs="Arial"/>
                <w:sz w:val="16"/>
              </w:rPr>
              <w:t>___________________________________________________________</w:t>
            </w:r>
          </w:p>
          <w:p w:rsidR="0012156E" w:rsidRPr="0012156E" w:rsidRDefault="0012156E" w:rsidP="0012156E">
            <w:pPr>
              <w:spacing w:after="0" w:line="240" w:lineRule="auto"/>
              <w:ind w:firstLine="1701"/>
              <w:jc w:val="both"/>
              <w:rPr>
                <w:rFonts w:ascii="Arial" w:hAnsi="Arial" w:cs="Arial"/>
                <w:b/>
                <w:i/>
                <w:sz w:val="16"/>
              </w:rPr>
            </w:pPr>
            <w:r w:rsidRPr="0012156E">
              <w:rPr>
                <w:rFonts w:ascii="Arial" w:hAnsi="Arial" w:cs="Arial"/>
                <w:i/>
                <w:sz w:val="16"/>
              </w:rPr>
              <w:t>(maksymalnie 2000 znaków)</w:t>
            </w:r>
          </w:p>
          <w:p w:rsidR="0012156E" w:rsidRPr="0012156E" w:rsidRDefault="0012156E" w:rsidP="00FD1EE5">
            <w:pPr>
              <w:pStyle w:val="Akapitzlist"/>
              <w:numPr>
                <w:ilvl w:val="0"/>
                <w:numId w:val="70"/>
              </w:numPr>
              <w:spacing w:after="0" w:line="240" w:lineRule="auto"/>
              <w:jc w:val="both"/>
              <w:rPr>
                <w:rFonts w:ascii="Arial" w:hAnsi="Arial" w:cs="Arial"/>
                <w:sz w:val="16"/>
              </w:rPr>
            </w:pPr>
            <w:r w:rsidRPr="0012156E">
              <w:rPr>
                <w:rFonts w:ascii="Arial" w:hAnsi="Arial" w:cs="Arial"/>
                <w:sz w:val="16"/>
              </w:rPr>
              <w:t>Żaden z powyższych Załączników (należy przejść do pytania H.2.)</w:t>
            </w:r>
          </w:p>
        </w:tc>
      </w:tr>
    </w:tbl>
    <w:p w:rsidR="009F071A" w:rsidRPr="0012156E" w:rsidRDefault="009F071A" w:rsidP="00FA1E9F">
      <w:pPr>
        <w:spacing w:after="0" w:line="240" w:lineRule="auto"/>
        <w:jc w:val="both"/>
        <w:rPr>
          <w:rFonts w:ascii="Arial" w:hAnsi="Arial" w:cs="Arial"/>
          <w:b/>
          <w:i/>
          <w:sz w:val="16"/>
          <w:szCs w:val="16"/>
        </w:rPr>
      </w:pPr>
    </w:p>
    <w:tbl>
      <w:tblPr>
        <w:tblStyle w:val="Tabela-Siatka"/>
        <w:tblW w:w="5000" w:type="pct"/>
        <w:tblLook w:val="04A0"/>
      </w:tblPr>
      <w:tblGrid>
        <w:gridCol w:w="9429"/>
      </w:tblGrid>
      <w:tr w:rsidR="009F071A" w:rsidRPr="009F071A" w:rsidTr="009F071A">
        <w:tc>
          <w:tcPr>
            <w:tcW w:w="5000" w:type="pct"/>
          </w:tcPr>
          <w:p w:rsidR="009F071A" w:rsidRPr="009F071A" w:rsidRDefault="009F071A" w:rsidP="00FA1E9F">
            <w:pPr>
              <w:pStyle w:val="Bezodstpw"/>
              <w:jc w:val="both"/>
              <w:rPr>
                <w:rFonts w:ascii="Arial" w:hAnsi="Arial" w:cs="Arial"/>
                <w:sz w:val="16"/>
                <w:szCs w:val="16"/>
              </w:rPr>
            </w:pPr>
            <w:bookmarkStart w:id="22" w:name="_Toc433363230"/>
            <w:bookmarkStart w:id="23" w:name="_Toc433370178"/>
            <w:bookmarkStart w:id="24" w:name="_Toc433370264"/>
            <w:bookmarkStart w:id="25" w:name="_Toc433370609"/>
            <w:bookmarkStart w:id="26" w:name="_Toc433375899"/>
            <w:r w:rsidRPr="009F071A">
              <w:rPr>
                <w:rFonts w:ascii="Arial" w:hAnsi="Arial" w:cs="Arial"/>
                <w:i/>
                <w:sz w:val="16"/>
                <w:szCs w:val="16"/>
              </w:rPr>
              <w:t>Należy zweryfikować, w którym z Załączników do dyrektywy OOŚ znajduj</w:t>
            </w:r>
            <w:r w:rsidR="00587F9F">
              <w:rPr>
                <w:rFonts w:ascii="Arial" w:hAnsi="Arial" w:cs="Arial"/>
                <w:i/>
                <w:sz w:val="16"/>
                <w:szCs w:val="16"/>
              </w:rPr>
              <w:t xml:space="preserve">e się przedsięwzięcie </w:t>
            </w:r>
            <w:r w:rsidRPr="009F071A">
              <w:rPr>
                <w:rFonts w:ascii="Arial" w:hAnsi="Arial" w:cs="Arial"/>
                <w:i/>
                <w:sz w:val="16"/>
                <w:szCs w:val="16"/>
              </w:rPr>
              <w:t xml:space="preserve">oraz wskazać konkretny punkt </w:t>
            </w:r>
            <w:r w:rsidR="00587F9F">
              <w:rPr>
                <w:rFonts w:ascii="Arial" w:hAnsi="Arial" w:cs="Arial"/>
                <w:i/>
                <w:sz w:val="16"/>
                <w:szCs w:val="16"/>
              </w:rPr>
              <w:br/>
            </w:r>
            <w:r w:rsidRPr="009F071A">
              <w:rPr>
                <w:rFonts w:ascii="Arial" w:hAnsi="Arial" w:cs="Arial"/>
                <w:i/>
                <w:sz w:val="16"/>
                <w:szCs w:val="16"/>
              </w:rPr>
              <w:t xml:space="preserve">z wybranego Załącznika. Jeśli przedsięwzięcie nie zostało wymienione w żadnym z Załączników należy zaznaczyć odpowiedź „Żaden z powyższych”. Następnie należy postępować zgodnie ze wskazówkami w </w:t>
            </w:r>
            <w:r w:rsidRPr="004D14F0">
              <w:rPr>
                <w:rFonts w:ascii="Arial" w:hAnsi="Arial" w:cs="Arial"/>
                <w:i/>
                <w:sz w:val="16"/>
                <w:szCs w:val="16"/>
              </w:rPr>
              <w:t>nawiasach</w:t>
            </w:r>
            <w:bookmarkEnd w:id="22"/>
            <w:bookmarkEnd w:id="23"/>
            <w:bookmarkEnd w:id="24"/>
            <w:bookmarkEnd w:id="25"/>
            <w:bookmarkEnd w:id="26"/>
            <w:r w:rsidRPr="004D14F0">
              <w:rPr>
                <w:rFonts w:ascii="Arial" w:hAnsi="Arial" w:cs="Arial"/>
                <w:i/>
                <w:sz w:val="16"/>
                <w:szCs w:val="16"/>
              </w:rPr>
              <w:t>.</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D14F0" w:rsidRPr="004D14F0" w:rsidTr="004D14F0">
        <w:trPr>
          <w:trHeight w:val="631"/>
        </w:trPr>
        <w:tc>
          <w:tcPr>
            <w:tcW w:w="5000" w:type="pct"/>
            <w:shd w:val="pct10" w:color="auto" w:fill="auto"/>
          </w:tcPr>
          <w:p w:rsidR="004D14F0" w:rsidRPr="004D14F0" w:rsidRDefault="004D14F0" w:rsidP="00FA1E9F">
            <w:pPr>
              <w:spacing w:after="0" w:line="240" w:lineRule="auto"/>
              <w:jc w:val="both"/>
              <w:rPr>
                <w:rFonts w:ascii="Arial" w:hAnsi="Arial" w:cs="Arial"/>
                <w:b/>
                <w:i/>
                <w:sz w:val="16"/>
                <w:szCs w:val="16"/>
              </w:rPr>
            </w:pPr>
            <w:r w:rsidRPr="004D14F0">
              <w:rPr>
                <w:rFonts w:ascii="Arial" w:eastAsia="Times New Roman" w:hAnsi="Arial" w:cs="Arial"/>
                <w:b/>
                <w:sz w:val="16"/>
                <w:szCs w:val="16"/>
              </w:rPr>
              <w:t>H.1.2. Należy określić daty: wszczęcia postępowania OOŚ, uzyskania wymaganych postanowień i decyzji środowiskowej oraz przedstawić dodatkowe informacje istotne dla realizacji projektu. W przypadku</w:t>
            </w:r>
            <w:r w:rsidR="0077416F">
              <w:rPr>
                <w:rFonts w:ascii="Arial" w:eastAsia="Times New Roman" w:hAnsi="Arial" w:cs="Arial"/>
                <w:b/>
                <w:sz w:val="16"/>
                <w:szCs w:val="16"/>
              </w:rPr>
              <w:t>,</w:t>
            </w:r>
            <w:r w:rsidRPr="004D14F0">
              <w:rPr>
                <w:rFonts w:ascii="Arial" w:eastAsia="Times New Roman" w:hAnsi="Arial" w:cs="Arial"/>
                <w:b/>
                <w:sz w:val="16"/>
                <w:szCs w:val="16"/>
              </w:rPr>
              <w:t xml:space="preserve"> w którym nie zakończono postępowania</w:t>
            </w:r>
            <w:r w:rsidR="0077416F">
              <w:rPr>
                <w:rFonts w:ascii="Arial" w:eastAsia="Times New Roman" w:hAnsi="Arial" w:cs="Arial"/>
                <w:b/>
                <w:sz w:val="16"/>
                <w:szCs w:val="16"/>
              </w:rPr>
              <w:t>,</w:t>
            </w:r>
            <w:r w:rsidRPr="004D14F0">
              <w:rPr>
                <w:rFonts w:ascii="Arial" w:eastAsia="Times New Roman" w:hAnsi="Arial" w:cs="Arial"/>
                <w:b/>
                <w:sz w:val="16"/>
                <w:szCs w:val="16"/>
              </w:rPr>
              <w:t xml:space="preserve"> należy wskazać, na którym etapie postępowania znajduje się </w:t>
            </w:r>
            <w:r w:rsidR="00B10E49">
              <w:rPr>
                <w:rFonts w:ascii="Arial" w:eastAsia="Times New Roman" w:hAnsi="Arial" w:cs="Arial"/>
                <w:b/>
                <w:sz w:val="16"/>
                <w:szCs w:val="16"/>
              </w:rPr>
              <w:t>w</w:t>
            </w:r>
            <w:r w:rsidRPr="004D14F0">
              <w:rPr>
                <w:rFonts w:ascii="Arial" w:eastAsia="Times New Roman" w:hAnsi="Arial" w:cs="Arial"/>
                <w:b/>
                <w:sz w:val="16"/>
                <w:szCs w:val="16"/>
              </w:rPr>
              <w:t>nioskodawca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4D14F0" w:rsidRPr="00D009A3" w:rsidTr="004D14F0">
        <w:tc>
          <w:tcPr>
            <w:tcW w:w="5000" w:type="pct"/>
          </w:tcPr>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t>(maksymalnie 2000 znaków)</w:t>
            </w:r>
          </w:p>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t>Należy wskazać wymagane daty oraz dodatkowe informacje istotne dla realizacji projektu, np. o specyficznych obowiązkach nałożonych w decyzji lub ryzykach niedotrzymania warunków określonych w dec</w:t>
            </w:r>
            <w:r w:rsidR="00D009A3">
              <w:rPr>
                <w:rFonts w:ascii="Arial" w:hAnsi="Arial" w:cs="Arial"/>
                <w:i/>
                <w:sz w:val="16"/>
                <w:szCs w:val="16"/>
              </w:rPr>
              <w:t>yzji.</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D14F0" w:rsidRPr="004D14F0" w:rsidTr="00D009A3">
        <w:trPr>
          <w:trHeight w:val="37"/>
        </w:trPr>
        <w:tc>
          <w:tcPr>
            <w:tcW w:w="5000" w:type="pct"/>
            <w:tcBorders>
              <w:bottom w:val="single" w:sz="4" w:space="0" w:color="auto"/>
            </w:tcBorders>
            <w:shd w:val="pct10" w:color="auto" w:fill="auto"/>
          </w:tcPr>
          <w:p w:rsidR="004D14F0" w:rsidRPr="004D14F0" w:rsidRDefault="004D14F0" w:rsidP="00FA1E9F">
            <w:pPr>
              <w:spacing w:after="0" w:line="240" w:lineRule="auto"/>
              <w:jc w:val="both"/>
              <w:rPr>
                <w:rFonts w:ascii="Arial" w:eastAsia="Times New Roman" w:hAnsi="Arial" w:cs="Arial"/>
                <w:b/>
                <w:sz w:val="16"/>
                <w:szCs w:val="16"/>
              </w:rPr>
            </w:pPr>
            <w:r w:rsidRPr="004D14F0">
              <w:rPr>
                <w:rFonts w:ascii="Arial" w:eastAsia="Times New Roman" w:hAnsi="Arial" w:cs="Arial"/>
                <w:b/>
                <w:sz w:val="16"/>
                <w:szCs w:val="16"/>
              </w:rPr>
              <w:t>H.2. Ocena oddziaływania na obszary Natura 2000 – stoso</w:t>
            </w:r>
            <w:r w:rsidR="00587F9F">
              <w:rPr>
                <w:rFonts w:ascii="Arial" w:eastAsia="Times New Roman" w:hAnsi="Arial" w:cs="Arial"/>
                <w:b/>
                <w:sz w:val="16"/>
                <w:szCs w:val="16"/>
              </w:rPr>
              <w:t xml:space="preserve">wanie dyrektywy Rady 92/43/EWG </w:t>
            </w:r>
            <w:r w:rsidRPr="004D14F0">
              <w:rPr>
                <w:rFonts w:ascii="Arial" w:eastAsia="Times New Roman" w:hAnsi="Arial" w:cs="Arial"/>
                <w:b/>
                <w:sz w:val="16"/>
                <w:szCs w:val="16"/>
              </w:rPr>
              <w:t>z dnia 21 maj</w:t>
            </w:r>
            <w:r w:rsidR="0077416F">
              <w:rPr>
                <w:rFonts w:ascii="Arial" w:eastAsia="Times New Roman" w:hAnsi="Arial" w:cs="Arial"/>
                <w:b/>
                <w:sz w:val="16"/>
                <w:szCs w:val="16"/>
              </w:rPr>
              <w:t>a</w:t>
            </w:r>
            <w:r w:rsidRPr="004D14F0">
              <w:rPr>
                <w:rFonts w:ascii="Arial" w:eastAsia="Times New Roman" w:hAnsi="Arial" w:cs="Arial"/>
                <w:b/>
                <w:sz w:val="16"/>
                <w:szCs w:val="16"/>
              </w:rPr>
              <w:t xml:space="preserve"> 1992 r. </w:t>
            </w:r>
            <w:r w:rsidR="00587F9F">
              <w:rPr>
                <w:rFonts w:ascii="Arial" w:eastAsia="Times New Roman" w:hAnsi="Arial" w:cs="Arial"/>
                <w:b/>
                <w:sz w:val="16"/>
                <w:szCs w:val="16"/>
              </w:rPr>
              <w:br/>
            </w:r>
            <w:r w:rsidRPr="004D14F0">
              <w:rPr>
                <w:rFonts w:ascii="Arial" w:eastAsia="Times New Roman" w:hAnsi="Arial" w:cs="Arial"/>
                <w:b/>
                <w:sz w:val="16"/>
                <w:szCs w:val="16"/>
              </w:rPr>
              <w:t>w sprawie ochrony siedlisk przyrodniczych oraz dzikiej fauny i flory (</w:t>
            </w:r>
            <w:r w:rsidRPr="004D14F0">
              <w:rPr>
                <w:rFonts w:ascii="Arial" w:hAnsi="Arial" w:cs="Arial"/>
                <w:b/>
                <w:sz w:val="16"/>
                <w:szCs w:val="16"/>
              </w:rPr>
              <w:t>dyrektywa</w:t>
            </w:r>
            <w:r w:rsidRPr="004D14F0">
              <w:rPr>
                <w:rFonts w:ascii="Arial" w:eastAsia="Times New Roman" w:hAnsi="Arial" w:cs="Arial"/>
                <w:b/>
                <w:sz w:val="16"/>
                <w:szCs w:val="16"/>
              </w:rPr>
              <w:t xml:space="preserve"> siedliskowa)</w:t>
            </w:r>
          </w:p>
        </w:tc>
      </w:tr>
      <w:tr w:rsidR="00D009A3" w:rsidRPr="00D009A3" w:rsidTr="00D009A3">
        <w:trPr>
          <w:trHeight w:val="37"/>
        </w:trPr>
        <w:tc>
          <w:tcPr>
            <w:tcW w:w="5000" w:type="pct"/>
            <w:shd w:val="clear" w:color="auto" w:fill="auto"/>
          </w:tcPr>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Czy projekt może samodzielnie lub w połączeniu z innymi projektami znacząco negatywnie wpłynąć na obszary, które są lub mają być objęte siecią Natura 2000?</w:t>
            </w:r>
          </w:p>
          <w:p w:rsidR="00D009A3" w:rsidRPr="00D009A3" w:rsidRDefault="00D009A3" w:rsidP="0012156E">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Tak</w:t>
            </w:r>
          </w:p>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Jeżeli udzielono odpowiedzi „Tak”, należy przedstawić:</w:t>
            </w:r>
          </w:p>
          <w:p w:rsidR="00D009A3" w:rsidRPr="00D009A3" w:rsidRDefault="00D009A3" w:rsidP="0012156E">
            <w:pPr>
              <w:pStyle w:val="Akapitzlist"/>
              <w:numPr>
                <w:ilvl w:val="0"/>
                <w:numId w:val="19"/>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decyzję właściwego organu oraz odpowiednią ocenę przeprowadzoną zgodnie z art. 6 ust. 3 dyrektywy siedliskowej;</w:t>
            </w:r>
          </w:p>
          <w:p w:rsidR="00D009A3" w:rsidRPr="00D009A3" w:rsidRDefault="00D009A3" w:rsidP="0012156E">
            <w:pPr>
              <w:pStyle w:val="Akapitzlist"/>
              <w:numPr>
                <w:ilvl w:val="0"/>
                <w:numId w:val="19"/>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 xml:space="preserve">jeżeli właściwy organ ustalił, że dany projekt ma istotny negatywny wpływ na jeden obszar lub więcej obszarów objętych lub które mają być objęte siecią Natura 2000, należy przedstawić: </w:t>
            </w:r>
          </w:p>
          <w:p w:rsidR="00D009A3" w:rsidRPr="00D009A3" w:rsidRDefault="00D009A3" w:rsidP="0012156E">
            <w:pPr>
              <w:pStyle w:val="Akapitzlist"/>
              <w:numPr>
                <w:ilvl w:val="0"/>
                <w:numId w:val="18"/>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kopię standardowego formularza zgłoszeniowego „Informacje dla Komisji Europ</w:t>
            </w:r>
            <w:r w:rsidR="00490A4E">
              <w:rPr>
                <w:rFonts w:ascii="Arial" w:eastAsia="Times New Roman" w:hAnsi="Arial" w:cs="Arial"/>
                <w:sz w:val="16"/>
                <w:szCs w:val="16"/>
              </w:rPr>
              <w:t xml:space="preserve">ejskiej zgodnie z art. 6 ust. 4 </w:t>
            </w:r>
            <w:r w:rsidRPr="00D009A3">
              <w:rPr>
                <w:rFonts w:ascii="Arial" w:eastAsia="Times New Roman" w:hAnsi="Arial" w:cs="Arial"/>
                <w:sz w:val="16"/>
                <w:szCs w:val="16"/>
              </w:rPr>
              <w:t>dyrektywy siedliskowej, zgłoszone Komisji (DG ds. Środowiska) lub;</w:t>
            </w:r>
          </w:p>
          <w:p w:rsidR="00D009A3" w:rsidRPr="00D009A3" w:rsidRDefault="00D009A3" w:rsidP="0012156E">
            <w:pPr>
              <w:pStyle w:val="Akapitzlist"/>
              <w:numPr>
                <w:ilvl w:val="0"/>
                <w:numId w:val="18"/>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rsidR="00D009A3" w:rsidRDefault="00D009A3" w:rsidP="0012156E">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Nie – należy dołączyć wypełnioną przez właściwy organ deklarację wraz z mapą, na której wskazano lokalizację projektu i obszarów Natura 2000</w:t>
            </w:r>
            <w:r w:rsidR="00CC0819">
              <w:rPr>
                <w:rFonts w:ascii="Arial" w:eastAsia="Times New Roman" w:hAnsi="Arial" w:cs="Arial"/>
                <w:sz w:val="16"/>
                <w:szCs w:val="16"/>
              </w:rPr>
              <w:t>.</w:t>
            </w:r>
          </w:p>
          <w:p w:rsidR="00BC505C" w:rsidRDefault="00BC505C">
            <w:pPr>
              <w:pStyle w:val="Akapitzlist"/>
              <w:spacing w:after="0" w:line="240" w:lineRule="auto"/>
              <w:jc w:val="both"/>
              <w:rPr>
                <w:rFonts w:ascii="Arial" w:eastAsia="Times New Roman" w:hAnsi="Arial" w:cs="Arial"/>
                <w:sz w:val="16"/>
                <w:szCs w:val="16"/>
              </w:rPr>
            </w:pPr>
          </w:p>
        </w:tc>
      </w:tr>
    </w:tbl>
    <w:p w:rsidR="004D14F0" w:rsidRPr="00D009A3" w:rsidRDefault="004D14F0" w:rsidP="00FA1E9F">
      <w:pPr>
        <w:spacing w:after="0" w:line="240" w:lineRule="auto"/>
        <w:jc w:val="both"/>
        <w:rPr>
          <w:rFonts w:ascii="Arial" w:hAnsi="Arial" w:cs="Arial"/>
          <w:sz w:val="20"/>
          <w:szCs w:val="20"/>
        </w:rPr>
      </w:pPr>
    </w:p>
    <w:tbl>
      <w:tblPr>
        <w:tblStyle w:val="Tabela-Siatka"/>
        <w:tblW w:w="5000" w:type="pct"/>
        <w:tblLook w:val="04A0"/>
      </w:tblPr>
      <w:tblGrid>
        <w:gridCol w:w="9429"/>
      </w:tblGrid>
      <w:tr w:rsidR="004D14F0" w:rsidTr="004D14F0">
        <w:tc>
          <w:tcPr>
            <w:tcW w:w="5000" w:type="pct"/>
          </w:tcPr>
          <w:p w:rsidR="00D009A3" w:rsidRPr="0017175F" w:rsidRDefault="004A7BC9" w:rsidP="00FA1E9F">
            <w:pPr>
              <w:spacing w:after="0" w:line="240" w:lineRule="auto"/>
              <w:jc w:val="both"/>
              <w:rPr>
                <w:rFonts w:ascii="Arial" w:eastAsia="Times New Roman" w:hAnsi="Arial" w:cs="Arial"/>
                <w:i/>
                <w:sz w:val="16"/>
                <w:szCs w:val="16"/>
              </w:rPr>
            </w:pPr>
            <w:r>
              <w:rPr>
                <w:rFonts w:ascii="Arial" w:eastAsia="Times New Roman" w:hAnsi="Arial" w:cs="Arial"/>
                <w:i/>
                <w:sz w:val="16"/>
                <w:szCs w:val="16"/>
              </w:rPr>
              <w:t xml:space="preserve">Poprzez wybór odpowiedniej opcji </w:t>
            </w:r>
            <w:r w:rsidR="004D14F0" w:rsidRPr="00D009A3">
              <w:rPr>
                <w:rFonts w:ascii="Arial" w:eastAsia="Times New Roman" w:hAnsi="Arial" w:cs="Arial"/>
                <w:i/>
                <w:sz w:val="16"/>
                <w:szCs w:val="16"/>
              </w:rPr>
              <w:t>(„Tak”, „Nie”)</w:t>
            </w:r>
            <w:r>
              <w:rPr>
                <w:rFonts w:ascii="Arial" w:eastAsia="Times New Roman" w:hAnsi="Arial" w:cs="Arial"/>
                <w:i/>
                <w:sz w:val="16"/>
                <w:szCs w:val="16"/>
              </w:rPr>
              <w:t xml:space="preserve"> należy </w:t>
            </w:r>
            <w:r w:rsidR="004D14F0" w:rsidRPr="00D009A3">
              <w:rPr>
                <w:rFonts w:ascii="Arial" w:eastAsia="Times New Roman" w:hAnsi="Arial" w:cs="Arial"/>
                <w:i/>
                <w:sz w:val="16"/>
                <w:szCs w:val="16"/>
              </w:rPr>
              <w:t>udzielić odpowiedzi na pytanie</w:t>
            </w:r>
            <w:r w:rsidR="004D14F0" w:rsidRPr="0017175F">
              <w:rPr>
                <w:rFonts w:ascii="Arial" w:eastAsia="Times New Roman" w:hAnsi="Arial" w:cs="Arial"/>
                <w:i/>
                <w:sz w:val="16"/>
                <w:szCs w:val="16"/>
              </w:rPr>
              <w:t>: Czy projekt może samodzielnie</w:t>
            </w:r>
            <w:r w:rsidR="0077416F">
              <w:rPr>
                <w:rFonts w:ascii="Arial" w:eastAsia="Times New Roman" w:hAnsi="Arial" w:cs="Arial"/>
                <w:i/>
                <w:sz w:val="16"/>
                <w:szCs w:val="16"/>
              </w:rPr>
              <w:br/>
            </w:r>
            <w:r w:rsidR="004D14F0" w:rsidRPr="0017175F">
              <w:rPr>
                <w:rFonts w:ascii="Arial" w:eastAsia="Times New Roman" w:hAnsi="Arial" w:cs="Arial"/>
                <w:i/>
                <w:sz w:val="16"/>
                <w:szCs w:val="16"/>
              </w:rPr>
              <w:t>lub w połączeniu z innymi projektami znacząco negatywnie wpłynąć na obszary, które są lub mają być objęte siecią Natura 2000?</w:t>
            </w:r>
          </w:p>
          <w:p w:rsidR="006F307E" w:rsidRDefault="004D14F0" w:rsidP="00FA1E9F">
            <w:pPr>
              <w:spacing w:after="0" w:line="240" w:lineRule="auto"/>
              <w:jc w:val="both"/>
              <w:rPr>
                <w:rFonts w:ascii="Arial" w:hAnsi="Arial" w:cs="Arial"/>
                <w:i/>
                <w:sz w:val="16"/>
                <w:szCs w:val="16"/>
                <w:lang w:eastAsia="en-GB"/>
              </w:rPr>
            </w:pPr>
            <w:r w:rsidRPr="0017175F">
              <w:rPr>
                <w:rFonts w:ascii="Arial" w:hAnsi="Arial" w:cs="Arial"/>
                <w:i/>
                <w:sz w:val="16"/>
                <w:szCs w:val="16"/>
                <w:lang w:eastAsia="en-GB"/>
              </w:rPr>
              <w:lastRenderedPageBreak/>
              <w:t>Pytanie dotyczy obszarów, które już zostały objęte siecią Natura 2000 oraz tych, które mają</w:t>
            </w:r>
            <w:r w:rsidRPr="00D009A3">
              <w:rPr>
                <w:rFonts w:ascii="Arial" w:hAnsi="Arial" w:cs="Arial"/>
                <w:i/>
                <w:sz w:val="16"/>
                <w:szCs w:val="16"/>
                <w:lang w:eastAsia="en-GB"/>
              </w:rPr>
              <w:t xml:space="preserve"> zostać objęte tą siecią. Oddziaływanie na ww. obszary może mieć projekt realizowany nie tylko w obrębie tego obszaru, ale również poza nim.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Ponadto, należy przestrzegać zaleceń zawartych w przygotowanych przez Komisję Europejską dokumentach:</w:t>
            </w:r>
          </w:p>
          <w:p w:rsidR="00D009A3" w:rsidRPr="00D009A3" w:rsidRDefault="004D14F0" w:rsidP="0012156E">
            <w:pPr>
              <w:pStyle w:val="Akapitzlist"/>
              <w:numPr>
                <w:ilvl w:val="0"/>
                <w:numId w:val="17"/>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Zarządzanie obszarami Natur</w:t>
            </w:r>
            <w:r w:rsidR="00587F9F">
              <w:rPr>
                <w:rFonts w:ascii="Arial" w:hAnsi="Arial" w:cs="Arial"/>
                <w:i/>
                <w:sz w:val="16"/>
                <w:szCs w:val="16"/>
                <w:lang w:eastAsia="en-GB"/>
              </w:rPr>
              <w:t>a 2000. Postanowienia artykułu d</w:t>
            </w:r>
            <w:r w:rsidR="0077416F">
              <w:rPr>
                <w:rFonts w:ascii="Arial" w:hAnsi="Arial" w:cs="Arial"/>
                <w:i/>
                <w:sz w:val="16"/>
                <w:szCs w:val="16"/>
                <w:lang w:eastAsia="en-GB"/>
              </w:rPr>
              <w:t xml:space="preserve">yrektywy </w:t>
            </w:r>
            <w:r w:rsidR="00587F9F">
              <w:rPr>
                <w:rFonts w:ascii="Arial" w:hAnsi="Arial" w:cs="Arial"/>
                <w:i/>
                <w:sz w:val="16"/>
                <w:szCs w:val="16"/>
                <w:lang w:eastAsia="en-GB"/>
              </w:rPr>
              <w:t>s</w:t>
            </w:r>
            <w:r w:rsidR="0077416F">
              <w:rPr>
                <w:rFonts w:ascii="Arial" w:hAnsi="Arial" w:cs="Arial"/>
                <w:i/>
                <w:sz w:val="16"/>
                <w:szCs w:val="16"/>
                <w:lang w:eastAsia="en-GB"/>
              </w:rPr>
              <w:t>iedliskowej</w:t>
            </w:r>
            <w:r w:rsidRPr="00D009A3">
              <w:rPr>
                <w:rFonts w:ascii="Arial" w:hAnsi="Arial" w:cs="Arial"/>
                <w:i/>
                <w:sz w:val="16"/>
                <w:szCs w:val="16"/>
                <w:lang w:eastAsia="en-GB"/>
              </w:rPr>
              <w:t xml:space="preserve"> 92/43/EWG;</w:t>
            </w:r>
          </w:p>
          <w:p w:rsidR="00D009A3" w:rsidRPr="00D009A3" w:rsidRDefault="004D14F0" w:rsidP="0012156E">
            <w:pPr>
              <w:pStyle w:val="Akapitzlist"/>
              <w:numPr>
                <w:ilvl w:val="0"/>
                <w:numId w:val="17"/>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Ocena planów i przedsięwzięć znacząco oddziałujących na obszary Natura 2000. Wytyczne metodyczne dotyczące</w:t>
            </w:r>
            <w:r w:rsidR="00587F9F">
              <w:rPr>
                <w:rFonts w:ascii="Arial" w:hAnsi="Arial" w:cs="Arial"/>
                <w:i/>
                <w:sz w:val="16"/>
                <w:szCs w:val="16"/>
                <w:lang w:eastAsia="en-GB"/>
              </w:rPr>
              <w:t xml:space="preserve"> przepisów Artykułu 6(3) i (4) dyrektywy s</w:t>
            </w:r>
            <w:r w:rsidRPr="00D009A3">
              <w:rPr>
                <w:rFonts w:ascii="Arial" w:hAnsi="Arial" w:cs="Arial"/>
                <w:i/>
                <w:sz w:val="16"/>
                <w:szCs w:val="16"/>
                <w:lang w:eastAsia="en-GB"/>
              </w:rPr>
              <w:t>iedliskowej 92/43/EWG.</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gdy w raporcie była przeprowadzona o</w:t>
            </w:r>
            <w:r w:rsidR="00587F9F">
              <w:rPr>
                <w:rFonts w:ascii="Arial" w:hAnsi="Arial" w:cs="Arial"/>
                <w:i/>
                <w:sz w:val="16"/>
                <w:szCs w:val="16"/>
                <w:lang w:eastAsia="en-GB"/>
              </w:rPr>
              <w:t>cena zgodnie z art. 6. ust. 3 dyrektywy s</w:t>
            </w:r>
            <w:r w:rsidRPr="00D009A3">
              <w:rPr>
                <w:rFonts w:ascii="Arial" w:hAnsi="Arial" w:cs="Arial"/>
                <w:i/>
                <w:sz w:val="16"/>
                <w:szCs w:val="16"/>
                <w:lang w:eastAsia="en-GB"/>
              </w:rPr>
              <w:t>iedliskowej należy załączyć pełną wersję raportu, lub rozdziały raportu, w których zawarto o</w:t>
            </w:r>
            <w:r w:rsidR="00587F9F">
              <w:rPr>
                <w:rFonts w:ascii="Arial" w:hAnsi="Arial" w:cs="Arial"/>
                <w:i/>
                <w:sz w:val="16"/>
                <w:szCs w:val="16"/>
                <w:lang w:eastAsia="en-GB"/>
              </w:rPr>
              <w:t>cenę wskazaną w art. 6. ust. 3 dyrektywy s</w:t>
            </w:r>
            <w:r w:rsidRPr="00D009A3">
              <w:rPr>
                <w:rFonts w:ascii="Arial" w:hAnsi="Arial" w:cs="Arial"/>
                <w:i/>
                <w:sz w:val="16"/>
                <w:szCs w:val="16"/>
                <w:lang w:eastAsia="en-GB"/>
              </w:rPr>
              <w:t xml:space="preserve">iedliskowej.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procedury oceny dla przedsięwzięć innych niż mogące zna</w:t>
            </w:r>
            <w:r w:rsidR="00587F9F">
              <w:rPr>
                <w:rFonts w:ascii="Arial" w:hAnsi="Arial" w:cs="Arial"/>
                <w:i/>
                <w:sz w:val="16"/>
                <w:szCs w:val="16"/>
                <w:lang w:eastAsia="en-GB"/>
              </w:rPr>
              <w:t xml:space="preserve">cząco oddziaływać </w:t>
            </w:r>
            <w:r w:rsidRPr="00D009A3">
              <w:rPr>
                <w:rFonts w:ascii="Arial" w:hAnsi="Arial" w:cs="Arial"/>
                <w:i/>
                <w:sz w:val="16"/>
                <w:szCs w:val="16"/>
                <w:lang w:eastAsia="en-GB"/>
              </w:rPr>
              <w:t xml:space="preserve">na środowisko opisanej w rozdziale </w:t>
            </w:r>
            <w:r w:rsidR="00490A4E">
              <w:rPr>
                <w:rFonts w:ascii="Arial" w:hAnsi="Arial" w:cs="Arial"/>
                <w:i/>
                <w:sz w:val="16"/>
                <w:szCs w:val="16"/>
                <w:lang w:eastAsia="en-GB"/>
              </w:rPr>
              <w:br/>
            </w:r>
            <w:r w:rsidRPr="00D009A3">
              <w:rPr>
                <w:rFonts w:ascii="Arial" w:hAnsi="Arial" w:cs="Arial"/>
                <w:i/>
                <w:sz w:val="16"/>
                <w:szCs w:val="16"/>
                <w:lang w:eastAsia="en-GB"/>
              </w:rPr>
              <w:t>5 ustawy OOŚ (tzn. przedsięwzięć, które nie są przedsięwzięciami mogącymi znacząco oddziaływać na środowisko</w:t>
            </w:r>
            <w:r w:rsidR="00490A4E">
              <w:rPr>
                <w:rFonts w:ascii="Arial" w:hAnsi="Arial" w:cs="Arial"/>
                <w:i/>
                <w:sz w:val="16"/>
                <w:szCs w:val="16"/>
                <w:lang w:eastAsia="en-GB"/>
              </w:rPr>
              <w:t>,</w:t>
            </w:r>
            <w:r w:rsidRPr="00D009A3">
              <w:rPr>
                <w:rFonts w:ascii="Arial" w:hAnsi="Arial" w:cs="Arial"/>
                <w:i/>
                <w:sz w:val="16"/>
                <w:szCs w:val="16"/>
                <w:lang w:eastAsia="en-GB"/>
              </w:rPr>
              <w:t xml:space="preserve"> ale mogą znacząco wpływać na obszary Natura 2000) wymaga się załączenia postanowienia, o któr</w:t>
            </w:r>
            <w:r w:rsidR="00587F9F">
              <w:rPr>
                <w:rFonts w:ascii="Arial" w:hAnsi="Arial" w:cs="Arial"/>
                <w:i/>
                <w:sz w:val="16"/>
                <w:szCs w:val="16"/>
                <w:lang w:eastAsia="en-GB"/>
              </w:rPr>
              <w:t>ym mowa w art. 98 ustawy OOŚ</w:t>
            </w:r>
            <w:r w:rsidRPr="00D009A3">
              <w:rPr>
                <w:rFonts w:ascii="Arial" w:hAnsi="Arial" w:cs="Arial"/>
                <w:i/>
                <w:sz w:val="16"/>
                <w:szCs w:val="16"/>
                <w:lang w:eastAsia="en-GB"/>
              </w:rPr>
              <w:t xml:space="preserve"> oraz kopii decyzji, o której mowa w art. 96 ust. 1 ustawy OOŚ wraz z informacją o jej podaniu do publicznej wiadomości w formie przewidzianej w art. 3 ust. 1 pkt 11 ustawy OOŚ.</w:t>
            </w:r>
          </w:p>
          <w:p w:rsidR="004D14F0" w:rsidRP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określonym w punkcie 2. dodatkowo wymagana jest kop</w:t>
            </w:r>
            <w:r w:rsidR="00587F9F">
              <w:rPr>
                <w:rFonts w:ascii="Arial" w:hAnsi="Arial" w:cs="Arial"/>
                <w:i/>
                <w:sz w:val="16"/>
                <w:szCs w:val="16"/>
                <w:lang w:eastAsia="en-GB"/>
              </w:rPr>
              <w:t xml:space="preserve">ia dokumentacji, o której mowa </w:t>
            </w:r>
            <w:r w:rsidRPr="00D009A3">
              <w:rPr>
                <w:rFonts w:ascii="Arial" w:hAnsi="Arial" w:cs="Arial"/>
                <w:i/>
                <w:sz w:val="16"/>
                <w:szCs w:val="16"/>
                <w:lang w:eastAsia="en-GB"/>
              </w:rPr>
              <w:t>w art. 35 ustawy o ochronie przyrody, czyli informacji dotyczącej ustalenia kompensacji przyrodniczej.</w:t>
            </w:r>
          </w:p>
          <w:p w:rsidR="004D14F0" w:rsidRDefault="004D14F0" w:rsidP="00FA1E9F">
            <w:pPr>
              <w:pStyle w:val="Tekstkomentarza"/>
              <w:spacing w:after="0"/>
              <w:jc w:val="both"/>
              <w:rPr>
                <w:rFonts w:ascii="Arial" w:hAnsi="Arial" w:cs="Arial"/>
                <w:lang w:eastAsia="en-GB"/>
              </w:rPr>
            </w:pPr>
            <w:r w:rsidRPr="00D009A3">
              <w:rPr>
                <w:rFonts w:ascii="Arial" w:hAnsi="Arial" w:cs="Arial"/>
                <w:i/>
                <w:sz w:val="16"/>
                <w:szCs w:val="16"/>
                <w:lang w:eastAsia="en-GB"/>
              </w:rPr>
              <w:t>Wykonanie kompensacji przyrodniczej następuje nie później niż w terminie rozpoczęcia działań powodujących negatywne oddziaływanie</w:t>
            </w:r>
            <w:r w:rsidR="00490A4E">
              <w:rPr>
                <w:rFonts w:ascii="Arial" w:hAnsi="Arial" w:cs="Arial"/>
                <w:i/>
                <w:sz w:val="16"/>
                <w:szCs w:val="16"/>
                <w:lang w:eastAsia="en-GB"/>
              </w:rPr>
              <w:t>,</w:t>
            </w:r>
            <w:r w:rsidRPr="00D009A3">
              <w:rPr>
                <w:rFonts w:ascii="Arial" w:hAnsi="Arial" w:cs="Arial"/>
                <w:i/>
                <w:sz w:val="16"/>
                <w:szCs w:val="16"/>
                <w:lang w:eastAsia="en-GB"/>
              </w:rPr>
              <w:t xml:space="preserve"> co powinno zostać odnotowane/potwierdzone na potrzeby wniosku o dofinansowanie.</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09A3" w:rsidRPr="00D009A3" w:rsidTr="000C7815">
        <w:trPr>
          <w:trHeight w:val="37"/>
        </w:trPr>
        <w:tc>
          <w:tcPr>
            <w:tcW w:w="5000" w:type="pct"/>
            <w:tcBorders>
              <w:bottom w:val="single" w:sz="4" w:space="0" w:color="auto"/>
            </w:tcBorders>
            <w:shd w:val="pct10" w:color="auto" w:fill="auto"/>
          </w:tcPr>
          <w:p w:rsidR="00D009A3" w:rsidRPr="00D009A3" w:rsidRDefault="00D009A3" w:rsidP="00FA1E9F">
            <w:pPr>
              <w:spacing w:after="0" w:line="240" w:lineRule="auto"/>
              <w:jc w:val="both"/>
              <w:rPr>
                <w:rFonts w:ascii="Arial" w:hAnsi="Arial" w:cs="Arial"/>
                <w:b/>
                <w:sz w:val="16"/>
                <w:szCs w:val="16"/>
              </w:rPr>
            </w:pPr>
            <w:r w:rsidRPr="00D009A3">
              <w:rPr>
                <w:rFonts w:ascii="Arial" w:hAnsi="Arial" w:cs="Arial"/>
                <w:b/>
                <w:sz w:val="16"/>
                <w:szCs w:val="16"/>
              </w:rPr>
              <w:t xml:space="preserve">H.3. Plany i programy, z których przedsięwzięcie wynika – stosowanie dyrektywy 2001/42/WE Parlamentu Europejskiego </w:t>
            </w:r>
            <w:r w:rsidR="00587F9F">
              <w:rPr>
                <w:rFonts w:ascii="Arial" w:hAnsi="Arial" w:cs="Arial"/>
                <w:b/>
                <w:sz w:val="16"/>
                <w:szCs w:val="16"/>
              </w:rPr>
              <w:br/>
            </w:r>
            <w:r w:rsidRPr="00D009A3">
              <w:rPr>
                <w:rFonts w:ascii="Arial" w:hAnsi="Arial" w:cs="Arial"/>
                <w:b/>
                <w:sz w:val="16"/>
                <w:szCs w:val="16"/>
              </w:rPr>
              <w:t>i Rady z dnia 27 czerwca 2001 r. w sprawie oceny wpływu niektórych planów i programów na środowisko (dyrektywa SOOŚ)</w:t>
            </w:r>
          </w:p>
        </w:tc>
      </w:tr>
      <w:tr w:rsidR="0017175F" w:rsidRPr="00D009A3" w:rsidTr="000C7815">
        <w:trPr>
          <w:trHeight w:val="37"/>
        </w:trPr>
        <w:tc>
          <w:tcPr>
            <w:tcW w:w="5000" w:type="pct"/>
            <w:shd w:val="clear" w:color="auto" w:fill="auto"/>
          </w:tcPr>
          <w:p w:rsidR="0017175F" w:rsidRPr="0017175F" w:rsidRDefault="0017175F" w:rsidP="00FA1E9F">
            <w:pPr>
              <w:spacing w:after="0" w:line="240" w:lineRule="auto"/>
              <w:jc w:val="both"/>
              <w:rPr>
                <w:rFonts w:ascii="Arial" w:hAnsi="Arial" w:cs="Arial"/>
                <w:sz w:val="16"/>
                <w:szCs w:val="16"/>
              </w:rPr>
            </w:pPr>
            <w:r w:rsidRPr="0017175F">
              <w:rPr>
                <w:rFonts w:ascii="Arial" w:hAnsi="Arial" w:cs="Arial"/>
                <w:sz w:val="16"/>
                <w:szCs w:val="16"/>
              </w:rPr>
              <w:t xml:space="preserve">Czy projekt wynika z planu lub programu objętego zakresem dyrektywy SOOŚ? </w:t>
            </w:r>
          </w:p>
          <w:p w:rsidR="0017175F" w:rsidRPr="0017175F" w:rsidRDefault="0017175F" w:rsidP="0012156E">
            <w:pPr>
              <w:numPr>
                <w:ilvl w:val="0"/>
                <w:numId w:val="23"/>
              </w:numPr>
              <w:spacing w:after="0" w:line="240" w:lineRule="auto"/>
              <w:jc w:val="both"/>
              <w:rPr>
                <w:rFonts w:ascii="Arial" w:hAnsi="Arial" w:cs="Arial"/>
                <w:bCs/>
                <w:sz w:val="16"/>
                <w:szCs w:val="16"/>
              </w:rPr>
            </w:pPr>
            <w:r w:rsidRPr="0017175F">
              <w:rPr>
                <w:rFonts w:ascii="Arial" w:hAnsi="Arial" w:cs="Arial"/>
                <w:bCs/>
                <w:sz w:val="16"/>
                <w:szCs w:val="16"/>
              </w:rPr>
              <w:t xml:space="preserve">Czy projekt jest realizowany w wyniku planu lub programu, innego niż RPO WZ 2014-2020? </w:t>
            </w:r>
          </w:p>
          <w:p w:rsidR="0017175F" w:rsidRPr="0017175F" w:rsidRDefault="0017175F" w:rsidP="0012156E">
            <w:pPr>
              <w:numPr>
                <w:ilvl w:val="0"/>
                <w:numId w:val="22"/>
              </w:numPr>
              <w:spacing w:after="0" w:line="240" w:lineRule="auto"/>
              <w:jc w:val="both"/>
              <w:rPr>
                <w:rFonts w:ascii="Arial" w:hAnsi="Arial" w:cs="Arial"/>
                <w:bCs/>
                <w:sz w:val="16"/>
                <w:szCs w:val="16"/>
              </w:rPr>
            </w:pPr>
            <w:r w:rsidRPr="0017175F">
              <w:rPr>
                <w:rFonts w:ascii="Arial" w:hAnsi="Arial" w:cs="Arial"/>
                <w:bCs/>
                <w:sz w:val="16"/>
                <w:szCs w:val="16"/>
              </w:rPr>
              <w:t>Tak</w:t>
            </w:r>
          </w:p>
          <w:p w:rsidR="0017175F" w:rsidRPr="0017175F" w:rsidRDefault="0017175F" w:rsidP="0012156E">
            <w:pPr>
              <w:numPr>
                <w:ilvl w:val="0"/>
                <w:numId w:val="22"/>
              </w:numPr>
              <w:spacing w:after="0" w:line="240" w:lineRule="auto"/>
              <w:jc w:val="both"/>
              <w:rPr>
                <w:rFonts w:ascii="Arial" w:hAnsi="Arial" w:cs="Arial"/>
                <w:bCs/>
                <w:sz w:val="16"/>
                <w:szCs w:val="16"/>
              </w:rPr>
            </w:pPr>
            <w:r w:rsidRPr="0017175F">
              <w:rPr>
                <w:rFonts w:ascii="Arial" w:hAnsi="Arial" w:cs="Arial"/>
                <w:bCs/>
                <w:sz w:val="16"/>
                <w:szCs w:val="16"/>
              </w:rPr>
              <w:t>Nie</w:t>
            </w:r>
          </w:p>
          <w:p w:rsidR="0017175F" w:rsidRPr="0017175F" w:rsidRDefault="0017175F" w:rsidP="0012156E">
            <w:pPr>
              <w:numPr>
                <w:ilvl w:val="0"/>
                <w:numId w:val="23"/>
              </w:numPr>
              <w:spacing w:after="0" w:line="240" w:lineRule="auto"/>
              <w:jc w:val="both"/>
              <w:rPr>
                <w:rFonts w:ascii="Arial" w:hAnsi="Arial" w:cs="Arial"/>
                <w:bCs/>
                <w:sz w:val="16"/>
                <w:szCs w:val="16"/>
              </w:rPr>
            </w:pPr>
            <w:r w:rsidRPr="0017175F">
              <w:rPr>
                <w:rFonts w:ascii="Arial" w:hAnsi="Arial" w:cs="Arial"/>
                <w:bCs/>
                <w:sz w:val="16"/>
                <w:szCs w:val="16"/>
              </w:rPr>
              <w:t xml:space="preserve">Jeżeli w pytaniu 1 wybrano odpowiedź </w:t>
            </w:r>
            <w:r w:rsidR="00587F9F">
              <w:rPr>
                <w:rFonts w:ascii="Arial" w:hAnsi="Arial" w:cs="Arial"/>
                <w:bCs/>
                <w:sz w:val="16"/>
                <w:szCs w:val="16"/>
              </w:rPr>
              <w:t>„</w:t>
            </w:r>
            <w:r w:rsidRPr="0017175F">
              <w:rPr>
                <w:rFonts w:ascii="Arial" w:hAnsi="Arial" w:cs="Arial"/>
                <w:bCs/>
                <w:sz w:val="16"/>
                <w:szCs w:val="16"/>
              </w:rPr>
              <w:t>Tak</w:t>
            </w:r>
            <w:r w:rsidR="00587F9F">
              <w:rPr>
                <w:rFonts w:ascii="Arial" w:hAnsi="Arial" w:cs="Arial"/>
                <w:bCs/>
                <w:sz w:val="16"/>
                <w:szCs w:val="16"/>
              </w:rPr>
              <w:t>”</w:t>
            </w:r>
            <w:r w:rsidRPr="0017175F">
              <w:rPr>
                <w:rFonts w:ascii="Arial" w:hAnsi="Arial" w:cs="Arial"/>
                <w:bCs/>
                <w:sz w:val="16"/>
                <w:szCs w:val="16"/>
              </w:rPr>
              <w:t>, należy określić, czy dany plan lub program podlegał strategicznej ocenie oddziaływania na środowisko zgodnie z dyrektywą SOOŚ</w:t>
            </w:r>
          </w:p>
          <w:p w:rsidR="0017175F" w:rsidRPr="0017175F" w:rsidRDefault="0017175F" w:rsidP="0012156E">
            <w:pPr>
              <w:numPr>
                <w:ilvl w:val="0"/>
                <w:numId w:val="22"/>
              </w:numPr>
              <w:spacing w:after="0" w:line="240" w:lineRule="auto"/>
              <w:jc w:val="both"/>
              <w:rPr>
                <w:rFonts w:ascii="Arial" w:hAnsi="Arial" w:cs="Arial"/>
                <w:bCs/>
                <w:sz w:val="16"/>
                <w:szCs w:val="16"/>
              </w:rPr>
            </w:pPr>
            <w:r w:rsidRPr="0017175F">
              <w:rPr>
                <w:rFonts w:ascii="Arial" w:hAnsi="Arial" w:cs="Arial"/>
                <w:bCs/>
                <w:sz w:val="16"/>
                <w:szCs w:val="16"/>
              </w:rPr>
              <w:t>Tak</w:t>
            </w:r>
          </w:p>
          <w:p w:rsidR="0017175F" w:rsidRPr="0017175F" w:rsidRDefault="0017175F" w:rsidP="0012156E">
            <w:pPr>
              <w:numPr>
                <w:ilvl w:val="0"/>
                <w:numId w:val="22"/>
              </w:numPr>
              <w:spacing w:after="0" w:line="240" w:lineRule="auto"/>
              <w:jc w:val="both"/>
              <w:rPr>
                <w:rFonts w:ascii="Arial" w:hAnsi="Arial" w:cs="Arial"/>
                <w:bCs/>
                <w:sz w:val="16"/>
                <w:szCs w:val="16"/>
              </w:rPr>
            </w:pPr>
            <w:r w:rsidRPr="0017175F">
              <w:rPr>
                <w:rFonts w:ascii="Arial" w:hAnsi="Arial" w:cs="Arial"/>
                <w:bCs/>
                <w:sz w:val="16"/>
                <w:szCs w:val="16"/>
              </w:rPr>
              <w:t xml:space="preserve">Nie - </w:t>
            </w:r>
            <w:r w:rsidRPr="0017175F">
              <w:rPr>
                <w:rFonts w:ascii="Arial" w:hAnsi="Arial" w:cs="Arial"/>
                <w:sz w:val="16"/>
                <w:szCs w:val="16"/>
              </w:rPr>
              <w:t>należy podać krótkie wyjaśnienie</w:t>
            </w:r>
          </w:p>
          <w:p w:rsidR="0017175F" w:rsidRPr="0017175F" w:rsidRDefault="0017175F" w:rsidP="00FA1E9F">
            <w:pPr>
              <w:spacing w:after="0" w:line="240" w:lineRule="auto"/>
              <w:jc w:val="both"/>
              <w:rPr>
                <w:rFonts w:ascii="Arial" w:hAnsi="Arial" w:cs="Arial"/>
                <w:bCs/>
                <w:sz w:val="16"/>
                <w:szCs w:val="16"/>
              </w:rPr>
            </w:pPr>
            <w:r w:rsidRPr="0017175F">
              <w:rPr>
                <w:rFonts w:ascii="Arial" w:hAnsi="Arial" w:cs="Arial"/>
                <w:bCs/>
                <w:sz w:val="16"/>
                <w:szCs w:val="16"/>
              </w:rPr>
              <w:t>____________________________________________________________</w:t>
            </w:r>
          </w:p>
          <w:p w:rsidR="0017175F" w:rsidRPr="0017175F" w:rsidRDefault="00490A4E" w:rsidP="00F81B04">
            <w:pPr>
              <w:spacing w:after="0" w:line="240" w:lineRule="auto"/>
              <w:ind w:firstLine="1701"/>
              <w:jc w:val="both"/>
              <w:rPr>
                <w:rFonts w:ascii="Arial" w:hAnsi="Arial" w:cs="Arial"/>
                <w:sz w:val="16"/>
                <w:szCs w:val="16"/>
              </w:rPr>
            </w:pPr>
            <w:r>
              <w:rPr>
                <w:rFonts w:ascii="Arial" w:hAnsi="Arial" w:cs="Arial"/>
                <w:bCs/>
                <w:i/>
                <w:sz w:val="16"/>
                <w:szCs w:val="16"/>
              </w:rPr>
              <w:t>(</w:t>
            </w:r>
            <w:r w:rsidR="0017175F" w:rsidRPr="0017175F">
              <w:rPr>
                <w:rFonts w:ascii="Arial" w:hAnsi="Arial" w:cs="Arial"/>
                <w:bCs/>
                <w:i/>
                <w:sz w:val="16"/>
                <w:szCs w:val="16"/>
              </w:rPr>
              <w:t>maksymalnie 2000 znaków</w:t>
            </w:r>
            <w:r>
              <w:rPr>
                <w:rFonts w:ascii="Arial" w:hAnsi="Arial" w:cs="Arial"/>
                <w:bCs/>
                <w:i/>
                <w:sz w:val="16"/>
                <w:szCs w:val="16"/>
              </w:rPr>
              <w:t>)</w:t>
            </w:r>
          </w:p>
        </w:tc>
      </w:tr>
    </w:tbl>
    <w:p w:rsidR="00D009A3" w:rsidRPr="00D009A3" w:rsidRDefault="00D009A3"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D009A3" w:rsidRPr="0017175F" w:rsidTr="000C7815">
        <w:tc>
          <w:tcPr>
            <w:tcW w:w="5000" w:type="pct"/>
          </w:tcPr>
          <w:p w:rsidR="00D009A3" w:rsidRPr="0017175F" w:rsidRDefault="004A7BC9" w:rsidP="00FA1E9F">
            <w:pPr>
              <w:spacing w:after="0" w:line="240" w:lineRule="auto"/>
              <w:jc w:val="both"/>
              <w:rPr>
                <w:rFonts w:ascii="Arial" w:hAnsi="Arial" w:cs="Arial"/>
                <w:i/>
                <w:sz w:val="16"/>
                <w:szCs w:val="16"/>
              </w:rPr>
            </w:pPr>
            <w:r>
              <w:rPr>
                <w:rFonts w:ascii="Arial" w:hAnsi="Arial" w:cs="Arial"/>
                <w:i/>
                <w:sz w:val="16"/>
                <w:szCs w:val="16"/>
              </w:rPr>
              <w:t>P</w:t>
            </w:r>
            <w:r w:rsidR="00D009A3" w:rsidRPr="0017175F">
              <w:rPr>
                <w:rFonts w:ascii="Arial" w:hAnsi="Arial" w:cs="Arial"/>
                <w:i/>
                <w:sz w:val="16"/>
                <w:szCs w:val="16"/>
              </w:rPr>
              <w:t xml:space="preserve">oprzez wybór odpowiedniej opcji („Tak”, „Nie”) </w:t>
            </w:r>
            <w:r>
              <w:rPr>
                <w:rFonts w:ascii="Arial" w:hAnsi="Arial" w:cs="Arial"/>
                <w:i/>
                <w:sz w:val="16"/>
                <w:szCs w:val="16"/>
              </w:rPr>
              <w:t xml:space="preserve">należy </w:t>
            </w:r>
            <w:r w:rsidR="00D009A3" w:rsidRPr="0017175F">
              <w:rPr>
                <w:rFonts w:ascii="Arial" w:hAnsi="Arial" w:cs="Arial"/>
                <w:i/>
                <w:sz w:val="16"/>
                <w:szCs w:val="16"/>
              </w:rPr>
              <w:t>u</w:t>
            </w:r>
            <w:r w:rsidR="00FB1F70">
              <w:rPr>
                <w:rFonts w:ascii="Arial" w:hAnsi="Arial" w:cs="Arial"/>
                <w:i/>
                <w:sz w:val="16"/>
                <w:szCs w:val="16"/>
              </w:rPr>
              <w:t>dzielić odpowiedzi na pytanie: c</w:t>
            </w:r>
            <w:r w:rsidR="00D009A3" w:rsidRPr="0017175F">
              <w:rPr>
                <w:rFonts w:ascii="Arial" w:hAnsi="Arial" w:cs="Arial"/>
                <w:i/>
                <w:sz w:val="16"/>
                <w:szCs w:val="16"/>
              </w:rPr>
              <w:t xml:space="preserve">zy projekt wynika z planu lub programu objętego zakresem dyrektywy SOOŚ? </w:t>
            </w:r>
          </w:p>
          <w:p w:rsidR="00D009A3" w:rsidRDefault="00D009A3" w:rsidP="00FA1E9F">
            <w:pPr>
              <w:spacing w:after="0" w:line="240" w:lineRule="auto"/>
              <w:jc w:val="both"/>
              <w:rPr>
                <w:rFonts w:ascii="Arial" w:hAnsi="Arial" w:cs="Arial"/>
                <w:i/>
                <w:sz w:val="16"/>
                <w:szCs w:val="16"/>
              </w:rPr>
            </w:pPr>
            <w:r w:rsidRPr="0017175F">
              <w:rPr>
                <w:rFonts w:ascii="Arial" w:hAnsi="Arial" w:cs="Arial"/>
                <w:i/>
                <w:sz w:val="16"/>
                <w:szCs w:val="16"/>
              </w:rPr>
              <w:t>Przez plan lub program inny niż program operacyjny należy rozumieć niebędący programem operacyjnym dokument, o którym mowa w art. 46 ustawy OOŚ, z którego postanowień wynika realizacja przedsięwzięcia.</w:t>
            </w:r>
          </w:p>
          <w:p w:rsidR="0017175F" w:rsidRPr="0017175F" w:rsidRDefault="0017175F" w:rsidP="00FA1E9F">
            <w:pPr>
              <w:spacing w:after="0" w:line="240" w:lineRule="auto"/>
              <w:jc w:val="both"/>
              <w:rPr>
                <w:rFonts w:ascii="Arial" w:hAnsi="Arial" w:cs="Arial"/>
                <w:i/>
                <w:sz w:val="16"/>
                <w:szCs w:val="16"/>
              </w:rPr>
            </w:pPr>
          </w:p>
          <w:p w:rsidR="00D009A3" w:rsidRPr="0017175F" w:rsidRDefault="00D009A3" w:rsidP="00FA1E9F">
            <w:pPr>
              <w:spacing w:after="0" w:line="240" w:lineRule="auto"/>
              <w:jc w:val="both"/>
              <w:rPr>
                <w:rFonts w:ascii="Arial" w:hAnsi="Arial" w:cs="Arial"/>
                <w:i/>
                <w:sz w:val="16"/>
                <w:szCs w:val="16"/>
              </w:rPr>
            </w:pPr>
            <w:r w:rsidRPr="0017175F">
              <w:rPr>
                <w:rFonts w:ascii="Arial" w:hAnsi="Arial" w:cs="Arial"/>
                <w:i/>
                <w:sz w:val="16"/>
                <w:szCs w:val="16"/>
              </w:rPr>
              <w:t>Jeżeli w pytaniu 1 wybrano odpowiedź „Tak”, należy określić, czy dany plan lub program podlegał strategicznej ocenie oddziaływania na środowisko zgodnie z dyrektywą SOOŚ</w:t>
            </w:r>
            <w:r w:rsidR="00587F9F">
              <w:rPr>
                <w:rFonts w:ascii="Arial" w:hAnsi="Arial" w:cs="Arial"/>
                <w:i/>
                <w:sz w:val="16"/>
                <w:szCs w:val="16"/>
              </w:rPr>
              <w:t>.</w:t>
            </w:r>
          </w:p>
          <w:p w:rsidR="00D009A3" w:rsidRPr="0017175F" w:rsidRDefault="00D009A3" w:rsidP="0012156E">
            <w:pPr>
              <w:numPr>
                <w:ilvl w:val="0"/>
                <w:numId w:val="21"/>
              </w:numPr>
              <w:spacing w:after="0" w:line="240" w:lineRule="auto"/>
              <w:jc w:val="both"/>
              <w:rPr>
                <w:rFonts w:ascii="Arial" w:hAnsi="Arial" w:cs="Arial"/>
                <w:i/>
                <w:sz w:val="16"/>
                <w:szCs w:val="16"/>
              </w:rPr>
            </w:pPr>
            <w:r w:rsidRPr="0017175F">
              <w:rPr>
                <w:rFonts w:ascii="Arial" w:hAnsi="Arial" w:cs="Arial"/>
                <w:i/>
                <w:sz w:val="16"/>
                <w:szCs w:val="16"/>
              </w:rPr>
              <w:t>Opcję „Tak” należy zaznaczyć</w:t>
            </w:r>
            <w:r w:rsidR="009A4436">
              <w:rPr>
                <w:rFonts w:ascii="Arial" w:hAnsi="Arial" w:cs="Arial"/>
                <w:i/>
                <w:sz w:val="16"/>
                <w:szCs w:val="16"/>
              </w:rPr>
              <w:t>,</w:t>
            </w:r>
            <w:r w:rsidRPr="0017175F">
              <w:rPr>
                <w:rFonts w:ascii="Arial" w:hAnsi="Arial" w:cs="Arial"/>
                <w:i/>
                <w:sz w:val="16"/>
                <w:szCs w:val="16"/>
              </w:rPr>
              <w:t xml:space="preserve"> jeśli plan lub program podlegał strategicznej ocenie oddziaływania na środowisko; </w:t>
            </w:r>
            <w:r w:rsidR="00587F9F">
              <w:rPr>
                <w:rFonts w:ascii="Arial" w:hAnsi="Arial" w:cs="Arial"/>
                <w:i/>
                <w:sz w:val="16"/>
                <w:szCs w:val="16"/>
              </w:rPr>
              <w:br/>
            </w:r>
            <w:r w:rsidRPr="0017175F">
              <w:rPr>
                <w:rFonts w:ascii="Arial" w:hAnsi="Arial" w:cs="Arial"/>
                <w:i/>
                <w:sz w:val="16"/>
                <w:szCs w:val="16"/>
              </w:rPr>
              <w:t xml:space="preserve">w takiej sytuacji należy załączyć lub udostępnić link do: </w:t>
            </w:r>
          </w:p>
          <w:p w:rsidR="00D009A3" w:rsidRPr="0017175F" w:rsidRDefault="00D009A3" w:rsidP="0012156E">
            <w:pPr>
              <w:numPr>
                <w:ilvl w:val="0"/>
                <w:numId w:val="20"/>
              </w:numPr>
              <w:spacing w:after="0" w:line="240" w:lineRule="auto"/>
              <w:jc w:val="both"/>
              <w:rPr>
                <w:rFonts w:ascii="Arial" w:hAnsi="Arial" w:cs="Arial"/>
                <w:i/>
                <w:sz w:val="16"/>
                <w:szCs w:val="16"/>
              </w:rPr>
            </w:pPr>
            <w:r w:rsidRPr="0017175F">
              <w:rPr>
                <w:rFonts w:ascii="Arial" w:hAnsi="Arial" w:cs="Arial"/>
                <w:i/>
                <w:sz w:val="16"/>
                <w:szCs w:val="16"/>
              </w:rPr>
              <w:t>nietechnicznego streszczenia prognozy oddziaływani</w:t>
            </w:r>
            <w:r w:rsidR="00587F9F">
              <w:rPr>
                <w:rFonts w:ascii="Arial" w:hAnsi="Arial" w:cs="Arial"/>
                <w:i/>
                <w:sz w:val="16"/>
                <w:szCs w:val="16"/>
              </w:rPr>
              <w:t xml:space="preserve">a na środowisko, o którym mowa </w:t>
            </w:r>
            <w:r w:rsidRPr="0017175F">
              <w:rPr>
                <w:rFonts w:ascii="Arial" w:hAnsi="Arial" w:cs="Arial"/>
                <w:i/>
                <w:sz w:val="16"/>
                <w:szCs w:val="16"/>
              </w:rPr>
              <w:t>w art. 51 ust. 2 pkt 1 lit. e ustawy OOŚ,</w:t>
            </w:r>
          </w:p>
          <w:p w:rsidR="00D009A3" w:rsidRPr="0017175F" w:rsidRDefault="00D009A3" w:rsidP="0012156E">
            <w:pPr>
              <w:numPr>
                <w:ilvl w:val="0"/>
                <w:numId w:val="20"/>
              </w:numPr>
              <w:spacing w:after="0" w:line="240" w:lineRule="auto"/>
              <w:jc w:val="both"/>
              <w:rPr>
                <w:rFonts w:ascii="Arial" w:hAnsi="Arial" w:cs="Arial"/>
                <w:i/>
                <w:sz w:val="16"/>
                <w:szCs w:val="16"/>
              </w:rPr>
            </w:pPr>
            <w:r w:rsidRPr="0017175F">
              <w:rPr>
                <w:rFonts w:ascii="Arial" w:hAnsi="Arial" w:cs="Arial"/>
                <w:i/>
                <w:sz w:val="16"/>
                <w:szCs w:val="16"/>
              </w:rPr>
              <w:t>dokumentów, o których mowa w art. 43 ustawy OOŚ wraz z informacją o podaniu do publicznej wiadomości informacji o przyjęciu dokumentu i możliwości zapoznania się z dokumentacją sprawy;</w:t>
            </w:r>
          </w:p>
          <w:p w:rsidR="00D009A3" w:rsidRPr="0017175F" w:rsidRDefault="00D009A3" w:rsidP="0012156E">
            <w:pPr>
              <w:numPr>
                <w:ilvl w:val="0"/>
                <w:numId w:val="21"/>
              </w:numPr>
              <w:spacing w:after="0" w:line="240" w:lineRule="auto"/>
              <w:jc w:val="both"/>
              <w:rPr>
                <w:rFonts w:ascii="Arial" w:hAnsi="Arial" w:cs="Arial"/>
                <w:i/>
                <w:sz w:val="16"/>
                <w:szCs w:val="16"/>
              </w:rPr>
            </w:pPr>
            <w:r w:rsidRPr="0017175F">
              <w:rPr>
                <w:rFonts w:ascii="Arial" w:hAnsi="Arial" w:cs="Arial"/>
                <w:i/>
                <w:sz w:val="16"/>
                <w:szCs w:val="16"/>
              </w:rPr>
              <w:t xml:space="preserve">W przypadku zaznaczenia opcji „Nie” należy podać krótkie wyjaśnienie (maksymalnie 2000 znaków). </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52A0E" w:rsidRPr="00B52A0E" w:rsidTr="00FA1E9F">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 Zezwolenie na inwestycję, zgłoszenie budowy/robót budowlanych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5946"/>
        <w:gridCol w:w="3483"/>
      </w:tblGrid>
      <w:tr w:rsidR="00B52A0E" w:rsidRPr="00B52A0E" w:rsidTr="00FA1E9F">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Pr>
                <w:rFonts w:ascii="Arial" w:hAnsi="Arial" w:cs="Arial"/>
                <w:b/>
                <w:sz w:val="16"/>
                <w:szCs w:val="16"/>
              </w:rPr>
              <w:t>H.4.1. P</w:t>
            </w:r>
            <w:r w:rsidRPr="00B52A0E">
              <w:rPr>
                <w:rFonts w:ascii="Arial" w:hAnsi="Arial" w:cs="Arial"/>
                <w:b/>
                <w:sz w:val="16"/>
                <w:szCs w:val="16"/>
              </w:rPr>
              <w:t>ozwolenie na budowę lub inna decyzja w tym wymien</w:t>
            </w:r>
            <w:r>
              <w:rPr>
                <w:rFonts w:ascii="Arial" w:hAnsi="Arial" w:cs="Arial"/>
                <w:b/>
                <w:sz w:val="16"/>
                <w:szCs w:val="16"/>
              </w:rPr>
              <w:t>iona w art. 72 ust. 1 ustawy OOŚ</w:t>
            </w:r>
          </w:p>
        </w:tc>
      </w:tr>
      <w:tr w:rsidR="00B52A0E" w:rsidRPr="00B52A0E" w:rsidTr="00FA1E9F">
        <w:trPr>
          <w:trHeight w:val="37"/>
        </w:trPr>
        <w:tc>
          <w:tcPr>
            <w:tcW w:w="5000" w:type="pct"/>
            <w:gridSpan w:val="2"/>
            <w:shd w:val="clear" w:color="auto" w:fill="auto"/>
          </w:tcPr>
          <w:p w:rsidR="00B52A0E" w:rsidRPr="00B52A0E" w:rsidRDefault="00B52A0E" w:rsidP="00FA1E9F">
            <w:pPr>
              <w:spacing w:after="0" w:line="240" w:lineRule="auto"/>
              <w:jc w:val="both"/>
              <w:rPr>
                <w:rFonts w:ascii="Arial" w:hAnsi="Arial" w:cs="Arial"/>
                <w:sz w:val="16"/>
                <w:szCs w:val="16"/>
              </w:rPr>
            </w:pPr>
            <w:r w:rsidRPr="00B52A0E">
              <w:rPr>
                <w:rFonts w:ascii="Arial" w:hAnsi="Arial" w:cs="Arial"/>
                <w:sz w:val="16"/>
                <w:szCs w:val="16"/>
              </w:rPr>
              <w:t>Czy wydano już zezwolenie na realizację przedsięwzięcia?</w:t>
            </w:r>
          </w:p>
          <w:p w:rsidR="00B52A0E" w:rsidRPr="00B52A0E" w:rsidRDefault="00B52A0E" w:rsidP="0012156E">
            <w:pPr>
              <w:pStyle w:val="Akapitzlist"/>
              <w:numPr>
                <w:ilvl w:val="0"/>
                <w:numId w:val="24"/>
              </w:numPr>
              <w:spacing w:after="0" w:line="240" w:lineRule="auto"/>
              <w:jc w:val="both"/>
              <w:rPr>
                <w:rFonts w:ascii="Arial" w:hAnsi="Arial" w:cs="Arial"/>
                <w:sz w:val="16"/>
                <w:szCs w:val="16"/>
              </w:rPr>
            </w:pPr>
            <w:r w:rsidRPr="00B52A0E">
              <w:rPr>
                <w:rFonts w:ascii="Arial" w:hAnsi="Arial" w:cs="Arial"/>
                <w:sz w:val="16"/>
                <w:szCs w:val="16"/>
              </w:rPr>
              <w:t xml:space="preserve">Tak – należy podać datę wydania zezwolenia na inwestycję _____________ </w:t>
            </w:r>
          </w:p>
          <w:p w:rsidR="00B52A0E" w:rsidRPr="00B52A0E" w:rsidRDefault="00B52A0E" w:rsidP="0012156E">
            <w:pPr>
              <w:pStyle w:val="Akapitzlist"/>
              <w:numPr>
                <w:ilvl w:val="0"/>
                <w:numId w:val="24"/>
              </w:numPr>
              <w:spacing w:after="0" w:line="240" w:lineRule="auto"/>
              <w:jc w:val="both"/>
              <w:rPr>
                <w:rFonts w:ascii="Arial" w:hAnsi="Arial" w:cs="Arial"/>
                <w:sz w:val="16"/>
                <w:szCs w:val="16"/>
              </w:rPr>
            </w:pPr>
            <w:r w:rsidRPr="00B52A0E">
              <w:rPr>
                <w:rFonts w:ascii="Arial" w:hAnsi="Arial" w:cs="Arial"/>
                <w:sz w:val="16"/>
                <w:szCs w:val="16"/>
              </w:rPr>
              <w:t>Nie – należy podać datę złożenia wniosku o zezwolenie na inwestycję ___________</w:t>
            </w:r>
          </w:p>
          <w:p w:rsidR="00B52A0E" w:rsidRPr="00B52A0E" w:rsidRDefault="00B52A0E" w:rsidP="00FA1E9F">
            <w:pPr>
              <w:spacing w:after="0" w:line="240" w:lineRule="auto"/>
              <w:ind w:firstLine="743"/>
              <w:jc w:val="both"/>
              <w:rPr>
                <w:rFonts w:ascii="Arial" w:hAnsi="Arial" w:cs="Arial"/>
                <w:sz w:val="16"/>
                <w:szCs w:val="16"/>
              </w:rPr>
            </w:pPr>
            <w:r w:rsidRPr="00B52A0E">
              <w:rPr>
                <w:rFonts w:ascii="Arial" w:hAnsi="Arial" w:cs="Arial"/>
                <w:sz w:val="16"/>
                <w:szCs w:val="16"/>
              </w:rPr>
              <w:t>Kiedy spodziewane jest wydanie ostatecznej decyzji ______________</w:t>
            </w:r>
          </w:p>
          <w:p w:rsidR="00B52A0E" w:rsidRPr="00B52A0E" w:rsidRDefault="00B52A0E" w:rsidP="0012156E">
            <w:pPr>
              <w:pStyle w:val="Akapitzlist"/>
              <w:numPr>
                <w:ilvl w:val="0"/>
                <w:numId w:val="25"/>
              </w:numPr>
              <w:spacing w:after="0" w:line="240" w:lineRule="auto"/>
              <w:jc w:val="both"/>
              <w:rPr>
                <w:rFonts w:ascii="Arial" w:hAnsi="Arial" w:cs="Arial"/>
                <w:sz w:val="16"/>
                <w:szCs w:val="16"/>
              </w:rPr>
            </w:pPr>
            <w:r w:rsidRPr="00B52A0E">
              <w:rPr>
                <w:rFonts w:ascii="Arial" w:hAnsi="Arial" w:cs="Arial"/>
                <w:sz w:val="16"/>
                <w:szCs w:val="16"/>
              </w:rPr>
              <w:t>Nie dotyczy – należy podać krótkie wyjaśnienie w polu poniżej</w:t>
            </w:r>
          </w:p>
          <w:p w:rsidR="00B52A0E" w:rsidRPr="00B52A0E" w:rsidRDefault="00B52A0E" w:rsidP="00FA1E9F">
            <w:pPr>
              <w:spacing w:after="0" w:line="240" w:lineRule="auto"/>
              <w:ind w:left="743"/>
              <w:jc w:val="both"/>
              <w:rPr>
                <w:rFonts w:ascii="Arial" w:hAnsi="Arial" w:cs="Arial"/>
                <w:sz w:val="16"/>
                <w:szCs w:val="16"/>
              </w:rPr>
            </w:pP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t>____________________________________________</w:t>
            </w:r>
          </w:p>
          <w:p w:rsidR="00B52A0E" w:rsidRPr="00490A4E" w:rsidRDefault="00FA1E9F" w:rsidP="008D6AB2">
            <w:pPr>
              <w:spacing w:after="0" w:line="240" w:lineRule="auto"/>
              <w:ind w:firstLine="1735"/>
              <w:jc w:val="both"/>
              <w:rPr>
                <w:rFonts w:ascii="Arial" w:hAnsi="Arial" w:cs="Arial"/>
                <w:i/>
                <w:sz w:val="16"/>
                <w:szCs w:val="16"/>
              </w:rPr>
            </w:pPr>
            <w:r w:rsidRPr="00490A4E">
              <w:rPr>
                <w:rFonts w:ascii="Arial" w:hAnsi="Arial" w:cs="Arial"/>
                <w:i/>
                <w:sz w:val="16"/>
                <w:szCs w:val="16"/>
              </w:rPr>
              <w:t xml:space="preserve">(maksymalnie </w:t>
            </w:r>
            <w:r w:rsidR="008D6AB2">
              <w:rPr>
                <w:rFonts w:ascii="Arial" w:hAnsi="Arial" w:cs="Arial"/>
                <w:i/>
                <w:sz w:val="16"/>
                <w:szCs w:val="16"/>
              </w:rPr>
              <w:t>2000</w:t>
            </w:r>
            <w:r w:rsidRPr="00490A4E">
              <w:rPr>
                <w:rFonts w:ascii="Arial" w:hAnsi="Arial" w:cs="Arial"/>
                <w:i/>
                <w:sz w:val="16"/>
                <w:szCs w:val="16"/>
              </w:rPr>
              <w:t xml:space="preserve"> znaków)</w:t>
            </w:r>
          </w:p>
        </w:tc>
      </w:tr>
      <w:tr w:rsidR="00FA1E9F" w:rsidRPr="00B52A0E" w:rsidTr="00FA1E9F">
        <w:trPr>
          <w:trHeight w:val="37"/>
        </w:trPr>
        <w:tc>
          <w:tcPr>
            <w:tcW w:w="3153" w:type="pct"/>
            <w:shd w:val="clear" w:color="auto" w:fill="auto"/>
          </w:tcPr>
          <w:p w:rsidR="00FA1E9F" w:rsidRPr="00B52A0E" w:rsidRDefault="00FA1E9F" w:rsidP="004A7BC9">
            <w:pPr>
              <w:spacing w:after="0" w:line="240" w:lineRule="auto"/>
              <w:jc w:val="both"/>
              <w:rPr>
                <w:rFonts w:ascii="Arial" w:hAnsi="Arial" w:cs="Arial"/>
                <w:sz w:val="16"/>
                <w:szCs w:val="16"/>
              </w:rPr>
            </w:pPr>
            <w:r w:rsidRPr="00FA1E9F">
              <w:rPr>
                <w:rFonts w:ascii="Arial" w:hAnsi="Arial" w:cs="Arial"/>
                <w:sz w:val="16"/>
                <w:szCs w:val="16"/>
              </w:rPr>
              <w:t>Należy określić właściwy organ, który wydał lu</w:t>
            </w:r>
            <w:r w:rsidR="004A7BC9">
              <w:rPr>
                <w:rFonts w:ascii="Arial" w:hAnsi="Arial" w:cs="Arial"/>
                <w:sz w:val="16"/>
                <w:szCs w:val="16"/>
              </w:rPr>
              <w:t>b wyda zezwolenie n</w:t>
            </w:r>
            <w:r>
              <w:rPr>
                <w:rFonts w:ascii="Arial" w:hAnsi="Arial" w:cs="Arial"/>
                <w:sz w:val="16"/>
                <w:szCs w:val="16"/>
              </w:rPr>
              <w:t>a inwestycję</w:t>
            </w:r>
          </w:p>
        </w:tc>
        <w:tc>
          <w:tcPr>
            <w:tcW w:w="1847" w:type="pct"/>
            <w:shd w:val="clear" w:color="auto" w:fill="auto"/>
          </w:tcPr>
          <w:p w:rsidR="00FA1E9F" w:rsidRPr="00B52A0E" w:rsidRDefault="00FA1E9F" w:rsidP="00FA1E9F">
            <w:pPr>
              <w:spacing w:after="0" w:line="240" w:lineRule="auto"/>
              <w:jc w:val="both"/>
              <w:rPr>
                <w:rFonts w:ascii="Arial" w:hAnsi="Arial" w:cs="Arial"/>
                <w:sz w:val="16"/>
                <w:szCs w:val="16"/>
              </w:rPr>
            </w:pPr>
          </w:p>
        </w:tc>
      </w:tr>
    </w:tbl>
    <w:p w:rsidR="00B52A0E" w:rsidRPr="00B52A0E" w:rsidRDefault="00B52A0E"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B52A0E" w:rsidRPr="00FA1E9F" w:rsidTr="00FA1E9F">
        <w:tc>
          <w:tcPr>
            <w:tcW w:w="5000" w:type="pct"/>
          </w:tcPr>
          <w:p w:rsidR="00FA1E9F" w:rsidRDefault="004A7BC9" w:rsidP="00FA1E9F">
            <w:pPr>
              <w:spacing w:after="0" w:line="240" w:lineRule="auto"/>
              <w:jc w:val="both"/>
              <w:rPr>
                <w:rFonts w:ascii="Arial" w:hAnsi="Arial" w:cs="Arial"/>
                <w:i/>
                <w:sz w:val="16"/>
                <w:szCs w:val="16"/>
              </w:rPr>
            </w:pPr>
            <w:r>
              <w:rPr>
                <w:rFonts w:ascii="Arial" w:hAnsi="Arial" w:cs="Arial"/>
                <w:i/>
                <w:sz w:val="16"/>
                <w:szCs w:val="16"/>
              </w:rPr>
              <w:t>P</w:t>
            </w:r>
            <w:r w:rsidR="00E7727C" w:rsidRPr="00E7727C">
              <w:rPr>
                <w:rFonts w:ascii="Arial" w:hAnsi="Arial" w:cs="Arial"/>
                <w:i/>
                <w:sz w:val="16"/>
                <w:szCs w:val="16"/>
              </w:rPr>
              <w:t>oprzez wybór odpowiedniej opcji („Tak”, „Nie”, „Nie dotyczy”)</w:t>
            </w:r>
            <w:r>
              <w:rPr>
                <w:rFonts w:ascii="Arial" w:hAnsi="Arial" w:cs="Arial"/>
                <w:i/>
                <w:sz w:val="16"/>
                <w:szCs w:val="16"/>
              </w:rPr>
              <w:t xml:space="preserve"> należy</w:t>
            </w:r>
            <w:r w:rsidR="00E7727C" w:rsidRPr="00E7727C">
              <w:rPr>
                <w:rFonts w:ascii="Arial" w:hAnsi="Arial" w:cs="Arial"/>
                <w:i/>
                <w:sz w:val="16"/>
                <w:szCs w:val="16"/>
              </w:rPr>
              <w:t xml:space="preserve"> udzielić odpowiedzi </w:t>
            </w:r>
            <w:r w:rsidR="00FA1E9F">
              <w:rPr>
                <w:rFonts w:ascii="Arial" w:hAnsi="Arial" w:cs="Arial"/>
                <w:i/>
                <w:sz w:val="16"/>
                <w:szCs w:val="16"/>
              </w:rPr>
              <w:t xml:space="preserve">na pytanie: </w:t>
            </w:r>
            <w:r w:rsidR="00B52A0E" w:rsidRPr="00FA1E9F">
              <w:rPr>
                <w:rFonts w:ascii="Arial" w:hAnsi="Arial" w:cs="Arial"/>
                <w:i/>
                <w:sz w:val="16"/>
                <w:szCs w:val="16"/>
              </w:rPr>
              <w:t>Czy wydano już zezwolenie</w:t>
            </w:r>
            <w:r>
              <w:rPr>
                <w:rFonts w:ascii="Arial" w:hAnsi="Arial" w:cs="Arial"/>
                <w:i/>
                <w:sz w:val="16"/>
                <w:szCs w:val="16"/>
              </w:rPr>
              <w:t xml:space="preserve"> na realizację przedsięwzięcia? oraz wskazać daty wydania zezwolenia na inwestycję lub daty planowanego złożenia wniosku </w:t>
            </w:r>
            <w:r w:rsidR="00587F9F">
              <w:rPr>
                <w:rFonts w:ascii="Arial" w:hAnsi="Arial" w:cs="Arial"/>
                <w:i/>
                <w:sz w:val="16"/>
                <w:szCs w:val="16"/>
              </w:rPr>
              <w:br/>
            </w:r>
            <w:r>
              <w:rPr>
                <w:rFonts w:ascii="Arial" w:hAnsi="Arial" w:cs="Arial"/>
                <w:i/>
                <w:sz w:val="16"/>
                <w:szCs w:val="16"/>
              </w:rPr>
              <w:t>o wydanie zezwolenia na inwestycję.</w:t>
            </w:r>
          </w:p>
          <w:p w:rsidR="00C90C50" w:rsidRDefault="00C90C50" w:rsidP="00FA1E9F">
            <w:pPr>
              <w:spacing w:after="0" w:line="240" w:lineRule="auto"/>
              <w:jc w:val="both"/>
              <w:rPr>
                <w:rFonts w:ascii="Arial" w:hAnsi="Arial" w:cs="Arial"/>
                <w:i/>
                <w:sz w:val="16"/>
                <w:szCs w:val="16"/>
              </w:rPr>
            </w:pPr>
          </w:p>
          <w:p w:rsidR="004A7BC9" w:rsidRDefault="004A7BC9" w:rsidP="00FA1E9F">
            <w:pPr>
              <w:spacing w:after="0" w:line="240" w:lineRule="auto"/>
              <w:jc w:val="both"/>
              <w:rPr>
                <w:rFonts w:ascii="Arial" w:hAnsi="Arial" w:cs="Arial"/>
                <w:i/>
                <w:sz w:val="16"/>
                <w:szCs w:val="16"/>
              </w:rPr>
            </w:pPr>
            <w:r w:rsidRPr="004A7BC9">
              <w:rPr>
                <w:rFonts w:ascii="Arial" w:hAnsi="Arial" w:cs="Arial"/>
                <w:i/>
                <w:sz w:val="16"/>
                <w:szCs w:val="16"/>
              </w:rPr>
              <w:t>W polu tym należy odnieść się do wszystkich posiadanych lub planowanych do uzyskania zezwoleń oraz wskazać wszystkie organy, które wydały lub wydadzą zezwolenie na inwestycję.</w:t>
            </w:r>
          </w:p>
          <w:p w:rsidR="00C90C50" w:rsidRDefault="00C90C50" w:rsidP="00FA1E9F">
            <w:pPr>
              <w:spacing w:after="0" w:line="240" w:lineRule="auto"/>
              <w:jc w:val="both"/>
              <w:rPr>
                <w:rFonts w:ascii="Arial" w:hAnsi="Arial" w:cs="Arial"/>
                <w:i/>
                <w:sz w:val="16"/>
                <w:szCs w:val="16"/>
              </w:rPr>
            </w:pPr>
          </w:p>
          <w:p w:rsidR="00B52A0E" w:rsidRPr="00FA1E9F" w:rsidRDefault="00B52A0E" w:rsidP="00FA1E9F">
            <w:pPr>
              <w:spacing w:after="0" w:line="240" w:lineRule="auto"/>
              <w:jc w:val="both"/>
              <w:rPr>
                <w:rFonts w:ascii="Arial" w:hAnsi="Arial" w:cs="Arial"/>
                <w:i/>
                <w:sz w:val="16"/>
                <w:szCs w:val="16"/>
              </w:rPr>
            </w:pPr>
            <w:r w:rsidRPr="00FA1E9F">
              <w:rPr>
                <w:rFonts w:ascii="Arial" w:hAnsi="Arial" w:cs="Arial"/>
                <w:i/>
                <w:sz w:val="16"/>
                <w:szCs w:val="16"/>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6361"/>
        <w:gridCol w:w="3068"/>
      </w:tblGrid>
      <w:tr w:rsidR="00B52A0E" w:rsidRPr="00B52A0E" w:rsidTr="00E7727C">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H.4.2. </w:t>
            </w:r>
            <w:r w:rsidR="00FA1E9F">
              <w:rPr>
                <w:rFonts w:ascii="Arial" w:hAnsi="Arial" w:cs="Arial"/>
                <w:b/>
                <w:sz w:val="16"/>
                <w:szCs w:val="16"/>
              </w:rPr>
              <w:t>Z</w:t>
            </w:r>
            <w:r w:rsidR="00490A4E">
              <w:rPr>
                <w:rFonts w:ascii="Arial" w:hAnsi="Arial" w:cs="Arial"/>
                <w:b/>
                <w:sz w:val="16"/>
                <w:szCs w:val="16"/>
              </w:rPr>
              <w:t>głoszenie budowy/</w:t>
            </w:r>
            <w:r w:rsidR="00FA1E9F" w:rsidRPr="00B52A0E">
              <w:rPr>
                <w:rFonts w:ascii="Arial" w:hAnsi="Arial" w:cs="Arial"/>
                <w:b/>
                <w:sz w:val="16"/>
                <w:szCs w:val="16"/>
              </w:rPr>
              <w:t>robót budowlanych</w:t>
            </w:r>
          </w:p>
        </w:tc>
      </w:tr>
      <w:tr w:rsidR="00FA1E9F" w:rsidRPr="00E7727C" w:rsidTr="00E7727C">
        <w:trPr>
          <w:trHeight w:val="37"/>
        </w:trPr>
        <w:tc>
          <w:tcPr>
            <w:tcW w:w="5000" w:type="pct"/>
            <w:gridSpan w:val="2"/>
            <w:shd w:val="clear" w:color="auto" w:fill="auto"/>
          </w:tcPr>
          <w:p w:rsidR="00FA1E9F" w:rsidRPr="00E7727C" w:rsidRDefault="00FA1E9F" w:rsidP="00FA1E9F">
            <w:pPr>
              <w:spacing w:after="0" w:line="240" w:lineRule="auto"/>
              <w:jc w:val="both"/>
              <w:rPr>
                <w:rFonts w:ascii="Arial" w:hAnsi="Arial" w:cs="Arial"/>
                <w:bCs/>
                <w:sz w:val="16"/>
                <w:szCs w:val="16"/>
              </w:rPr>
            </w:pPr>
            <w:r w:rsidRPr="00E7727C">
              <w:rPr>
                <w:rFonts w:ascii="Arial" w:hAnsi="Arial" w:cs="Arial"/>
                <w:bCs/>
                <w:sz w:val="16"/>
                <w:szCs w:val="16"/>
              </w:rPr>
              <w:lastRenderedPageBreak/>
              <w:t>Czy dokonano zgłoszenia prac w ramach przedsięwzięcia?</w:t>
            </w:r>
          </w:p>
          <w:p w:rsidR="00E7727C" w:rsidRPr="00E7727C" w:rsidRDefault="00E7727C" w:rsidP="0012156E">
            <w:pPr>
              <w:pStyle w:val="Akapitzlist"/>
              <w:numPr>
                <w:ilvl w:val="0"/>
                <w:numId w:val="25"/>
              </w:numPr>
              <w:spacing w:after="0" w:line="240" w:lineRule="auto"/>
              <w:jc w:val="both"/>
              <w:rPr>
                <w:rFonts w:ascii="Arial" w:hAnsi="Arial" w:cs="Arial"/>
                <w:sz w:val="16"/>
                <w:szCs w:val="16"/>
              </w:rPr>
            </w:pPr>
            <w:r w:rsidRPr="00E7727C">
              <w:rPr>
                <w:rFonts w:ascii="Arial" w:hAnsi="Arial" w:cs="Arial"/>
                <w:sz w:val="16"/>
                <w:szCs w:val="16"/>
              </w:rPr>
              <w:t>Tak – należy podać datę dokonania zgłoszenia _____________</w:t>
            </w:r>
          </w:p>
          <w:p w:rsidR="00587F9F" w:rsidRDefault="00E7727C" w:rsidP="0012156E">
            <w:pPr>
              <w:pStyle w:val="Akapitzlist"/>
              <w:numPr>
                <w:ilvl w:val="0"/>
                <w:numId w:val="25"/>
              </w:numPr>
              <w:spacing w:after="0" w:line="240" w:lineRule="auto"/>
              <w:jc w:val="both"/>
              <w:rPr>
                <w:rFonts w:ascii="Arial" w:hAnsi="Arial" w:cs="Arial"/>
                <w:sz w:val="16"/>
                <w:szCs w:val="16"/>
              </w:rPr>
            </w:pPr>
            <w:r w:rsidRPr="00587F9F">
              <w:rPr>
                <w:rFonts w:ascii="Arial" w:hAnsi="Arial" w:cs="Arial"/>
                <w:sz w:val="16"/>
                <w:szCs w:val="16"/>
              </w:rPr>
              <w:t xml:space="preserve">Czy w ciągu 30 dni od doręczenia zgłoszenia właściwy organ wniósł w drodze decyzji administracyjnej sprzeciw? </w:t>
            </w:r>
          </w:p>
          <w:p w:rsidR="00587F9F" w:rsidRDefault="00587F9F" w:rsidP="0012156E">
            <w:pPr>
              <w:pStyle w:val="Akapitzlist"/>
              <w:numPr>
                <w:ilvl w:val="0"/>
                <w:numId w:val="25"/>
              </w:numPr>
              <w:tabs>
                <w:tab w:val="left" w:pos="993"/>
              </w:tabs>
              <w:spacing w:after="0" w:line="240" w:lineRule="auto"/>
              <w:ind w:hanging="11"/>
              <w:jc w:val="both"/>
              <w:rPr>
                <w:rFonts w:ascii="Arial" w:hAnsi="Arial" w:cs="Arial"/>
                <w:sz w:val="16"/>
                <w:szCs w:val="16"/>
              </w:rPr>
            </w:pPr>
            <w:r>
              <w:rPr>
                <w:rFonts w:ascii="Arial" w:hAnsi="Arial" w:cs="Arial"/>
                <w:sz w:val="16"/>
                <w:szCs w:val="16"/>
              </w:rPr>
              <w:t>TAK</w:t>
            </w:r>
          </w:p>
          <w:p w:rsidR="00E7727C" w:rsidRPr="00587F9F" w:rsidRDefault="00E7727C" w:rsidP="0012156E">
            <w:pPr>
              <w:pStyle w:val="Akapitzlist"/>
              <w:numPr>
                <w:ilvl w:val="0"/>
                <w:numId w:val="25"/>
              </w:numPr>
              <w:tabs>
                <w:tab w:val="left" w:pos="993"/>
              </w:tabs>
              <w:spacing w:after="0" w:line="240" w:lineRule="auto"/>
              <w:ind w:hanging="11"/>
              <w:jc w:val="both"/>
              <w:rPr>
                <w:rFonts w:ascii="Arial" w:hAnsi="Arial" w:cs="Arial"/>
                <w:sz w:val="16"/>
                <w:szCs w:val="16"/>
              </w:rPr>
            </w:pPr>
            <w:r w:rsidRPr="00587F9F">
              <w:rPr>
                <w:rFonts w:ascii="Arial" w:hAnsi="Arial" w:cs="Arial"/>
                <w:sz w:val="16"/>
                <w:szCs w:val="16"/>
              </w:rPr>
              <w:t>NIE</w:t>
            </w:r>
          </w:p>
          <w:p w:rsidR="00E7727C" w:rsidRPr="00E7727C" w:rsidRDefault="00E7727C" w:rsidP="0012156E">
            <w:pPr>
              <w:pStyle w:val="Akapitzlist"/>
              <w:numPr>
                <w:ilvl w:val="0"/>
                <w:numId w:val="25"/>
              </w:numPr>
              <w:spacing w:after="0" w:line="240" w:lineRule="auto"/>
              <w:jc w:val="both"/>
              <w:rPr>
                <w:rFonts w:ascii="Arial" w:hAnsi="Arial" w:cs="Arial"/>
                <w:sz w:val="16"/>
                <w:szCs w:val="16"/>
              </w:rPr>
            </w:pPr>
            <w:r w:rsidRPr="00E7727C">
              <w:rPr>
                <w:rFonts w:ascii="Arial" w:hAnsi="Arial" w:cs="Arial"/>
                <w:sz w:val="16"/>
                <w:szCs w:val="16"/>
              </w:rPr>
              <w:t>Nie – należy podać planowaną datę zgłoszenia _____________</w:t>
            </w:r>
          </w:p>
          <w:p w:rsidR="00E7727C" w:rsidRPr="00E7727C" w:rsidRDefault="00E7727C" w:rsidP="0012156E">
            <w:pPr>
              <w:pStyle w:val="Akapitzlist"/>
              <w:numPr>
                <w:ilvl w:val="0"/>
                <w:numId w:val="25"/>
              </w:numPr>
              <w:spacing w:after="0" w:line="240" w:lineRule="auto"/>
              <w:jc w:val="both"/>
              <w:rPr>
                <w:rFonts w:ascii="Arial" w:hAnsi="Arial" w:cs="Arial"/>
                <w:sz w:val="16"/>
                <w:szCs w:val="16"/>
              </w:rPr>
            </w:pPr>
            <w:r w:rsidRPr="00E7727C">
              <w:rPr>
                <w:rFonts w:ascii="Arial" w:hAnsi="Arial" w:cs="Arial"/>
                <w:sz w:val="16"/>
                <w:szCs w:val="16"/>
              </w:rPr>
              <w:t>Nie dotyczy – należy podać krótkie wyjaśnienie w polu poniżej</w:t>
            </w:r>
          </w:p>
          <w:p w:rsidR="00E7727C" w:rsidRPr="00E7727C" w:rsidRDefault="00E7727C" w:rsidP="00E7727C">
            <w:pPr>
              <w:spacing w:after="0" w:line="240" w:lineRule="auto"/>
              <w:ind w:left="743"/>
              <w:jc w:val="both"/>
              <w:rPr>
                <w:rFonts w:ascii="Arial" w:hAnsi="Arial" w:cs="Arial"/>
                <w:sz w:val="16"/>
                <w:szCs w:val="16"/>
              </w:rPr>
            </w:pPr>
            <w:r w:rsidRPr="00E7727C">
              <w:rPr>
                <w:rFonts w:ascii="Arial" w:hAnsi="Arial" w:cs="Arial"/>
                <w:sz w:val="16"/>
                <w:szCs w:val="16"/>
              </w:rPr>
              <w:t>____________________________________________</w:t>
            </w:r>
          </w:p>
          <w:p w:rsidR="000C7815" w:rsidRPr="00490A4E" w:rsidRDefault="00E7727C" w:rsidP="00192F8B">
            <w:pPr>
              <w:spacing w:after="0" w:line="240" w:lineRule="auto"/>
              <w:ind w:left="1701"/>
              <w:jc w:val="both"/>
              <w:rPr>
                <w:rFonts w:ascii="Arial" w:hAnsi="Arial" w:cs="Arial"/>
                <w:i/>
                <w:sz w:val="16"/>
                <w:szCs w:val="16"/>
              </w:rPr>
            </w:pPr>
            <w:r w:rsidRPr="00490A4E">
              <w:rPr>
                <w:rFonts w:ascii="Arial" w:hAnsi="Arial" w:cs="Arial"/>
                <w:i/>
                <w:sz w:val="16"/>
                <w:szCs w:val="16"/>
              </w:rPr>
              <w:t xml:space="preserve">(maksymalnie </w:t>
            </w:r>
            <w:r w:rsidR="00192F8B">
              <w:rPr>
                <w:rFonts w:ascii="Arial" w:hAnsi="Arial" w:cs="Arial"/>
                <w:i/>
                <w:sz w:val="16"/>
                <w:szCs w:val="16"/>
              </w:rPr>
              <w:t>2000</w:t>
            </w:r>
            <w:r w:rsidRPr="00490A4E">
              <w:rPr>
                <w:rFonts w:ascii="Arial" w:hAnsi="Arial" w:cs="Arial"/>
                <w:i/>
                <w:sz w:val="16"/>
                <w:szCs w:val="16"/>
              </w:rPr>
              <w:t xml:space="preserve"> znaków)</w:t>
            </w:r>
          </w:p>
        </w:tc>
      </w:tr>
      <w:tr w:rsidR="00E7727C" w:rsidRPr="00E7727C" w:rsidTr="00E7727C">
        <w:trPr>
          <w:trHeight w:val="37"/>
        </w:trPr>
        <w:tc>
          <w:tcPr>
            <w:tcW w:w="3373" w:type="pct"/>
            <w:shd w:val="clear" w:color="auto" w:fill="auto"/>
          </w:tcPr>
          <w:p w:rsidR="00E7727C" w:rsidRPr="00E7727C" w:rsidRDefault="00E7727C" w:rsidP="00FA1E9F">
            <w:pPr>
              <w:spacing w:after="0" w:line="240" w:lineRule="auto"/>
              <w:jc w:val="both"/>
              <w:rPr>
                <w:rFonts w:ascii="Arial" w:hAnsi="Arial" w:cs="Arial"/>
                <w:bCs/>
                <w:sz w:val="16"/>
                <w:szCs w:val="16"/>
              </w:rPr>
            </w:pPr>
            <w:r w:rsidRPr="00E7727C">
              <w:rPr>
                <w:rFonts w:ascii="Arial" w:hAnsi="Arial" w:cs="Arial"/>
                <w:bCs/>
                <w:iCs/>
                <w:sz w:val="16"/>
                <w:szCs w:val="16"/>
              </w:rPr>
              <w:t xml:space="preserve">Należy </w:t>
            </w:r>
            <w:r w:rsidRPr="00E7727C">
              <w:rPr>
                <w:rFonts w:ascii="Arial" w:hAnsi="Arial" w:cs="Arial"/>
                <w:bCs/>
                <w:sz w:val="16"/>
                <w:szCs w:val="16"/>
              </w:rPr>
              <w:t>określić wł</w:t>
            </w:r>
            <w:r w:rsidR="00913C69">
              <w:rPr>
                <w:rFonts w:ascii="Arial" w:hAnsi="Arial" w:cs="Arial"/>
                <w:bCs/>
                <w:sz w:val="16"/>
                <w:szCs w:val="16"/>
              </w:rPr>
              <w:t>aściwy organ, do którego w</w:t>
            </w:r>
            <w:r w:rsidRPr="00E7727C">
              <w:rPr>
                <w:rFonts w:ascii="Arial" w:hAnsi="Arial" w:cs="Arial"/>
                <w:bCs/>
                <w:sz w:val="16"/>
                <w:szCs w:val="16"/>
              </w:rPr>
              <w:t xml:space="preserve">nioskodawca dokona zgłoszenia   </w:t>
            </w:r>
          </w:p>
        </w:tc>
        <w:tc>
          <w:tcPr>
            <w:tcW w:w="1627" w:type="pct"/>
            <w:shd w:val="clear" w:color="auto" w:fill="auto"/>
          </w:tcPr>
          <w:p w:rsidR="00E7727C" w:rsidRPr="00E7727C" w:rsidRDefault="00E7727C" w:rsidP="00E7727C">
            <w:pPr>
              <w:spacing w:after="0" w:line="240" w:lineRule="auto"/>
              <w:jc w:val="both"/>
              <w:rPr>
                <w:rFonts w:ascii="Arial" w:hAnsi="Arial" w:cs="Arial"/>
                <w:bCs/>
                <w:sz w:val="16"/>
                <w:szCs w:val="16"/>
              </w:rPr>
            </w:pPr>
          </w:p>
        </w:tc>
      </w:tr>
    </w:tbl>
    <w:p w:rsidR="00B52A0E" w:rsidRPr="00E7727C" w:rsidRDefault="00B52A0E"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B52A0E" w:rsidRPr="00E7727C" w:rsidTr="000C7815">
        <w:tc>
          <w:tcPr>
            <w:tcW w:w="5000" w:type="pct"/>
          </w:tcPr>
          <w:p w:rsidR="00B52A0E" w:rsidRDefault="004A7BC9" w:rsidP="00E7727C">
            <w:pPr>
              <w:spacing w:after="0" w:line="240" w:lineRule="auto"/>
              <w:jc w:val="both"/>
              <w:rPr>
                <w:rFonts w:ascii="Arial" w:hAnsi="Arial" w:cs="Arial"/>
                <w:i/>
                <w:sz w:val="16"/>
                <w:szCs w:val="16"/>
              </w:rPr>
            </w:pPr>
            <w:r>
              <w:rPr>
                <w:rFonts w:ascii="Arial" w:hAnsi="Arial" w:cs="Arial"/>
                <w:i/>
                <w:sz w:val="16"/>
                <w:szCs w:val="16"/>
              </w:rPr>
              <w:t>P</w:t>
            </w:r>
            <w:r w:rsidR="00B52A0E" w:rsidRPr="00E7727C">
              <w:rPr>
                <w:rFonts w:ascii="Arial" w:hAnsi="Arial" w:cs="Arial"/>
                <w:i/>
                <w:sz w:val="16"/>
                <w:szCs w:val="16"/>
              </w:rPr>
              <w:t xml:space="preserve">oprzez wybór odpowiedniej opcji („Tak”, „Nie”, „Nie dotyczy”) </w:t>
            </w:r>
            <w:r>
              <w:rPr>
                <w:rFonts w:ascii="Arial" w:hAnsi="Arial" w:cs="Arial"/>
                <w:i/>
                <w:sz w:val="16"/>
                <w:szCs w:val="16"/>
              </w:rPr>
              <w:t xml:space="preserve">należy </w:t>
            </w:r>
            <w:r w:rsidR="00B52A0E" w:rsidRPr="00E7727C">
              <w:rPr>
                <w:rFonts w:ascii="Arial" w:hAnsi="Arial" w:cs="Arial"/>
                <w:i/>
                <w:sz w:val="16"/>
                <w:szCs w:val="16"/>
              </w:rPr>
              <w:t>udzielić odpowiedzi na pytanie: Czy dokonano zgłoszenia</w:t>
            </w:r>
            <w:r w:rsidR="00E7727C" w:rsidRPr="00E7727C">
              <w:rPr>
                <w:rFonts w:ascii="Arial" w:hAnsi="Arial" w:cs="Arial"/>
                <w:i/>
                <w:sz w:val="16"/>
                <w:szCs w:val="16"/>
              </w:rPr>
              <w:t xml:space="preserve"> prac w ramach przedsięwzięcia?</w:t>
            </w:r>
            <w:r>
              <w:rPr>
                <w:rFonts w:ascii="Arial" w:hAnsi="Arial" w:cs="Arial"/>
                <w:i/>
                <w:sz w:val="16"/>
                <w:szCs w:val="16"/>
              </w:rPr>
              <w:t xml:space="preserve"> oraz wskazać daty dokonania zgłoszenia budowy/robót budowlanych lub daty planowanego zgłoszenia budowy/robót budowlanych, a także wskazać czy właściwy organ wniósł sprzeciw do doręczenia zgłoszenia.</w:t>
            </w:r>
          </w:p>
          <w:p w:rsidR="00C90C50" w:rsidRDefault="00C90C50" w:rsidP="00E7727C">
            <w:pPr>
              <w:spacing w:after="0" w:line="240" w:lineRule="auto"/>
              <w:jc w:val="both"/>
              <w:rPr>
                <w:rFonts w:ascii="Arial" w:hAnsi="Arial" w:cs="Arial"/>
                <w:i/>
                <w:sz w:val="16"/>
                <w:szCs w:val="16"/>
              </w:rPr>
            </w:pPr>
          </w:p>
          <w:p w:rsidR="004A7BC9" w:rsidRPr="00E7727C" w:rsidRDefault="004A7BC9" w:rsidP="004A7BC9">
            <w:pPr>
              <w:spacing w:after="0" w:line="240" w:lineRule="auto"/>
              <w:jc w:val="both"/>
              <w:rPr>
                <w:rFonts w:ascii="Arial" w:hAnsi="Arial" w:cs="Arial"/>
                <w:i/>
                <w:sz w:val="16"/>
                <w:szCs w:val="16"/>
              </w:rPr>
            </w:pPr>
            <w:r w:rsidRPr="004A7BC9">
              <w:rPr>
                <w:rFonts w:ascii="Arial" w:hAnsi="Arial" w:cs="Arial"/>
                <w:i/>
                <w:sz w:val="16"/>
                <w:szCs w:val="16"/>
              </w:rPr>
              <w:t xml:space="preserve">W polu tym należy odnieść się do wszystkich posiadanych lub planowanych </w:t>
            </w:r>
            <w:r>
              <w:rPr>
                <w:rFonts w:ascii="Arial" w:hAnsi="Arial" w:cs="Arial"/>
                <w:i/>
                <w:sz w:val="16"/>
                <w:szCs w:val="16"/>
              </w:rPr>
              <w:t>zgłoszeń</w:t>
            </w:r>
            <w:r w:rsidRPr="004A7BC9">
              <w:rPr>
                <w:rFonts w:ascii="Arial" w:hAnsi="Arial" w:cs="Arial"/>
                <w:i/>
                <w:sz w:val="16"/>
                <w:szCs w:val="16"/>
              </w:rPr>
              <w:t xml:space="preserve"> </w:t>
            </w:r>
            <w:r>
              <w:rPr>
                <w:rFonts w:ascii="Arial" w:hAnsi="Arial" w:cs="Arial"/>
                <w:i/>
                <w:sz w:val="16"/>
                <w:szCs w:val="16"/>
              </w:rPr>
              <w:t xml:space="preserve">budowy/robót budowlanych </w:t>
            </w:r>
            <w:r w:rsidR="00C90C50">
              <w:rPr>
                <w:rFonts w:ascii="Arial" w:hAnsi="Arial" w:cs="Arial"/>
                <w:i/>
                <w:sz w:val="16"/>
                <w:szCs w:val="16"/>
              </w:rPr>
              <w:t xml:space="preserve">oraz wskazać wszystkie </w:t>
            </w:r>
            <w:r w:rsidRPr="004A7BC9">
              <w:rPr>
                <w:rFonts w:ascii="Arial" w:hAnsi="Arial" w:cs="Arial"/>
                <w:i/>
                <w:sz w:val="16"/>
                <w:szCs w:val="16"/>
              </w:rPr>
              <w:t>organy</w:t>
            </w:r>
            <w:r>
              <w:rPr>
                <w:rFonts w:ascii="Arial" w:hAnsi="Arial" w:cs="Arial"/>
                <w:i/>
                <w:sz w:val="16"/>
                <w:szCs w:val="16"/>
              </w:rPr>
              <w:t xml:space="preserve"> do których </w:t>
            </w:r>
            <w:r w:rsidR="00B10E49">
              <w:rPr>
                <w:rFonts w:ascii="Arial" w:hAnsi="Arial" w:cs="Arial"/>
                <w:i/>
                <w:sz w:val="16"/>
                <w:szCs w:val="16"/>
              </w:rPr>
              <w:t>w</w:t>
            </w:r>
            <w:r>
              <w:rPr>
                <w:rFonts w:ascii="Arial" w:hAnsi="Arial" w:cs="Arial"/>
                <w:i/>
                <w:sz w:val="16"/>
                <w:szCs w:val="16"/>
              </w:rPr>
              <w:t>nioskodawca dokonał lub zamierza dokonać zgłoszenia budowy/robót budowlanych.</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52A0E" w:rsidRPr="00B52A0E" w:rsidTr="008C321B">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H.5. Zgodność projektu z polityką ochrony środowiska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E0649A" w:rsidTr="00173CBF">
        <w:tc>
          <w:tcPr>
            <w:tcW w:w="5000" w:type="pct"/>
          </w:tcPr>
          <w:p w:rsidR="00173CBF" w:rsidRPr="00E0649A" w:rsidRDefault="00173CBF" w:rsidP="00173CBF">
            <w:pPr>
              <w:spacing w:after="0" w:line="240" w:lineRule="auto"/>
              <w:jc w:val="both"/>
              <w:rPr>
                <w:rFonts w:ascii="Arial" w:hAnsi="Arial" w:cs="Arial"/>
                <w:i/>
                <w:sz w:val="16"/>
                <w:szCs w:val="16"/>
              </w:rPr>
            </w:pPr>
            <w:r w:rsidRPr="00E0649A">
              <w:rPr>
                <w:rFonts w:ascii="Arial" w:hAnsi="Arial" w:cs="Arial"/>
                <w:i/>
                <w:sz w:val="16"/>
                <w:szCs w:val="16"/>
              </w:rPr>
              <w:t xml:space="preserve">Należy odnieść się do każdego z poniższych zagadnień. Należy opisać w jaki sposób realizacja projektu wpisuje się w unijne </w:t>
            </w:r>
            <w:r w:rsidR="00587F9F">
              <w:rPr>
                <w:rFonts w:ascii="Arial" w:hAnsi="Arial" w:cs="Arial"/>
                <w:i/>
                <w:sz w:val="16"/>
                <w:szCs w:val="16"/>
              </w:rPr>
              <w:br/>
            </w:r>
            <w:r w:rsidRPr="00E0649A">
              <w:rPr>
                <w:rFonts w:ascii="Arial" w:hAnsi="Arial" w:cs="Arial"/>
                <w:i/>
                <w:sz w:val="16"/>
                <w:szCs w:val="16"/>
              </w:rPr>
              <w:t xml:space="preserve">i krajowe polityki dotyczące ochrony środowiska. (maksymalnie 2000 znaków). </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H.5.1.</w:t>
            </w:r>
            <w:r w:rsidR="001657C6">
              <w:rPr>
                <w:rFonts w:ascii="Arial" w:hAnsi="Arial" w:cs="Arial"/>
                <w:b/>
                <w:sz w:val="16"/>
                <w:szCs w:val="16"/>
              </w:rPr>
              <w:t xml:space="preserve"> </w:t>
            </w:r>
            <w:r w:rsidRPr="00173CBF">
              <w:rPr>
                <w:rFonts w:ascii="Arial" w:hAnsi="Arial" w:cs="Arial"/>
                <w:b/>
                <w:sz w:val="16"/>
                <w:szCs w:val="16"/>
              </w:rPr>
              <w:t>W jaki sposób projekt przyczynia się do realizacji celów polityki ochrony środowiska (odporność na skutki zmian klimatu, zmniejszenie emisji gazów cieplarnianych, zachowanie różnorodności biologicznej, efektywna gospodarka zasobami, itp.)?</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73CBF" w:rsidTr="00173CBF">
        <w:tc>
          <w:tcPr>
            <w:tcW w:w="5000" w:type="pct"/>
          </w:tcPr>
          <w:p w:rsidR="001657C6" w:rsidRDefault="00587F9F" w:rsidP="00173CBF">
            <w:pPr>
              <w:spacing w:after="0" w:line="240" w:lineRule="auto"/>
              <w:jc w:val="both"/>
              <w:rPr>
                <w:rFonts w:ascii="Arial" w:hAnsi="Arial" w:cs="Arial"/>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173CBF" w:rsidRPr="00E27B6D" w:rsidRDefault="00173CBF" w:rsidP="00173CBF">
            <w:pPr>
              <w:spacing w:after="0" w:line="240" w:lineRule="auto"/>
              <w:jc w:val="both"/>
              <w:rPr>
                <w:rFonts w:ascii="Arial" w:hAnsi="Arial" w:cs="Arial"/>
                <w:i/>
                <w:sz w:val="16"/>
                <w:szCs w:val="16"/>
              </w:rPr>
            </w:pPr>
            <w:r w:rsidRPr="00E27B6D">
              <w:rPr>
                <w:rFonts w:ascii="Arial" w:hAnsi="Arial" w:cs="Arial"/>
                <w:i/>
                <w:sz w:val="16"/>
                <w:szCs w:val="16"/>
              </w:rPr>
              <w:t xml:space="preserve">W  odniesieniu do aspektów związanych ze zmianami klimatu, w polu tekstowym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173CBF" w:rsidRPr="00E27B6D" w:rsidRDefault="00173CBF" w:rsidP="00173CBF">
            <w:pPr>
              <w:spacing w:after="0" w:line="240" w:lineRule="auto"/>
              <w:jc w:val="both"/>
              <w:rPr>
                <w:rFonts w:ascii="Arial" w:hAnsi="Arial" w:cs="Arial"/>
                <w:i/>
                <w:sz w:val="16"/>
                <w:szCs w:val="16"/>
              </w:rPr>
            </w:pPr>
            <w:r w:rsidRPr="00E27B6D">
              <w:rPr>
                <w:rFonts w:ascii="Arial" w:hAnsi="Arial" w:cs="Arial"/>
                <w:i/>
                <w:sz w:val="16"/>
                <w:szCs w:val="16"/>
              </w:rPr>
              <w:t xml:space="preserve">W zależności od rodzaju projektu można skorzystać z listy szczegółowych dokumentów wymienionych poniżej, przy czym dla każdego rodzaju projektu należy odnieść się do celów określonych w SPA 2020 (Strategiczny plan adaptacji dla sektorów </w:t>
            </w:r>
            <w:r w:rsidR="00587F9F">
              <w:rPr>
                <w:rFonts w:ascii="Arial" w:hAnsi="Arial" w:cs="Arial"/>
                <w:i/>
                <w:sz w:val="16"/>
                <w:szCs w:val="16"/>
              </w:rPr>
              <w:br/>
            </w:r>
            <w:r w:rsidRPr="00E27B6D">
              <w:rPr>
                <w:rFonts w:ascii="Arial" w:hAnsi="Arial" w:cs="Arial"/>
                <w:i/>
                <w:sz w:val="16"/>
                <w:szCs w:val="16"/>
              </w:rPr>
              <w:t>i obszarów wrażliwych na zmiany klimatu do roku 2020), który jest podstawowym dokumentem strategicznym w obszarze adaptacji do zmian klimatu. Przykładowa lista dokumentów:</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Krajowy Plan Działania w zakresie energii ze źródeł odnawialnych (2010),</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Krajowy Plan Działań dotyczący efektywności energetycznej dla Polski (2014),</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Ocena ryzyka na potrzeby zarządzania kryzysowego. Raport o zagrożeniach bezpieczeństwa narodowego (2013),</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Polityka energetyczna Polski do 2030 roku (2009),</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Polityka klimatyczna Polski. Strategia redukcji emisji gazów cieplarnianych w Polsce do roku 2020 (2003),</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Strategia Bezpieczeństwo Energetyczne i Środowisko (2014),</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Projekt Narodowego Programu Rozwoju Gospodarki Niskoemisyjnej (2015)</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 xml:space="preserve">H.5.2. Czy projekt jest zgodny z zasadą działań zapobiegawczych oraz zasadą naprawiania szkody w pierwszym rzędzie </w:t>
            </w:r>
            <w:r w:rsidR="00490A4E">
              <w:rPr>
                <w:rFonts w:ascii="Arial" w:hAnsi="Arial" w:cs="Arial"/>
                <w:b/>
                <w:sz w:val="16"/>
                <w:szCs w:val="16"/>
              </w:rPr>
              <w:br/>
            </w:r>
            <w:r w:rsidRPr="00E27B6D">
              <w:rPr>
                <w:rFonts w:ascii="Arial" w:hAnsi="Arial" w:cs="Arial"/>
                <w:b/>
                <w:sz w:val="16"/>
                <w:szCs w:val="16"/>
              </w:rPr>
              <w:t>u źródła</w:t>
            </w:r>
            <w:r>
              <w:rPr>
                <w:rFonts w:ascii="Arial" w:hAnsi="Arial" w:cs="Arial"/>
                <w:b/>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657C6" w:rsidTr="001657C6">
        <w:tc>
          <w:tcPr>
            <w:tcW w:w="5000" w:type="pct"/>
          </w:tcPr>
          <w:p w:rsidR="001657C6" w:rsidRDefault="00587F9F"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473AE7" w:rsidRPr="00473AE7" w:rsidRDefault="00473AE7" w:rsidP="00473AE7">
            <w:pPr>
              <w:spacing w:after="0" w:line="240" w:lineRule="auto"/>
              <w:jc w:val="both"/>
              <w:rPr>
                <w:rFonts w:ascii="Arial" w:hAnsi="Arial" w:cs="Arial"/>
                <w:i/>
                <w:sz w:val="16"/>
                <w:szCs w:val="16"/>
              </w:rPr>
            </w:pPr>
            <w:r w:rsidRPr="00473AE7">
              <w:rPr>
                <w:rFonts w:ascii="Arial" w:hAnsi="Arial" w:cs="Arial"/>
                <w:bCs/>
                <w:i/>
                <w:sz w:val="16"/>
                <w:szCs w:val="16"/>
              </w:rPr>
              <w:t>Zasada stosowania działań zapobiegawczych (prewencji)</w:t>
            </w:r>
            <w:r w:rsidRPr="00473AE7">
              <w:rPr>
                <w:rFonts w:ascii="Arial" w:hAnsi="Arial" w:cs="Arial"/>
                <w:i/>
                <w:sz w:val="16"/>
                <w:szCs w:val="16"/>
              </w:rPr>
              <w:t xml:space="preserve"> zakłada konieczność rozważenia potencjalnych skutków określonego działania i podjęcia na podstawie tej analizy działań zapobiegawczych. </w:t>
            </w:r>
          </w:p>
          <w:p w:rsidR="00473AE7" w:rsidRPr="00473AE7" w:rsidRDefault="00473AE7" w:rsidP="00473AE7">
            <w:pPr>
              <w:spacing w:after="0" w:line="240" w:lineRule="auto"/>
              <w:jc w:val="both"/>
              <w:rPr>
                <w:rFonts w:ascii="Arial" w:hAnsi="Arial" w:cs="Arial"/>
                <w:i/>
                <w:sz w:val="16"/>
                <w:szCs w:val="16"/>
              </w:rPr>
            </w:pPr>
            <w:r w:rsidRPr="00473AE7">
              <w:rPr>
                <w:rFonts w:ascii="Arial" w:hAnsi="Arial" w:cs="Arial"/>
                <w:i/>
                <w:sz w:val="16"/>
                <w:szCs w:val="16"/>
              </w:rPr>
              <w:t>Natomiast zasada naprawiania szkód przede wszystkim u źródła oznacza, że powstała w środowisku szkoda powinna być wyeliminowana na jak najwcześniejszym etapie produkcji, a nie po zakończeniu procesu produkcji. W konsekwencji prowadzi to do szerszego stosowania standardów emisji niż standardów jakości. Zasada ta znajduje zastosowanie we wszystkich regulacjach ustanawiających standardy emisji szkodliwych substancji do powietrza i wód.</w:t>
            </w:r>
          </w:p>
          <w:p w:rsidR="00473AE7" w:rsidRPr="001657C6" w:rsidRDefault="00473AE7" w:rsidP="00473AE7">
            <w:pPr>
              <w:spacing w:after="0" w:line="240" w:lineRule="auto"/>
              <w:jc w:val="both"/>
              <w:rPr>
                <w:rFonts w:ascii="Arial" w:hAnsi="Arial" w:cs="Arial"/>
                <w:sz w:val="16"/>
                <w:szCs w:val="16"/>
              </w:rPr>
            </w:pPr>
            <w:r w:rsidRPr="00473AE7">
              <w:rPr>
                <w:rFonts w:ascii="Arial" w:hAnsi="Arial" w:cs="Arial"/>
                <w:i/>
                <w:sz w:val="16"/>
                <w:szCs w:val="16"/>
              </w:rPr>
              <w:t>W tym kontekście należy wyjaśnić jak przedmiotowe wymagania zostały uwzględnione w projekcie.</w:t>
            </w:r>
          </w:p>
        </w:tc>
      </w:tr>
    </w:tbl>
    <w:p w:rsidR="001657C6"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H.5.3. Czy projekt jest zgodny z zasadą zanieczyszczający płaci?</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74178B" w:rsidTr="0074178B">
        <w:tc>
          <w:tcPr>
            <w:tcW w:w="5000" w:type="pct"/>
          </w:tcPr>
          <w:p w:rsidR="0074178B" w:rsidRDefault="00587F9F" w:rsidP="00173CBF">
            <w:pPr>
              <w:spacing w:after="0" w:line="240" w:lineRule="auto"/>
              <w:jc w:val="both"/>
              <w:rPr>
                <w:rFonts w:ascii="Arial" w:hAnsi="Arial" w:cs="Arial"/>
                <w:sz w:val="16"/>
                <w:szCs w:val="16"/>
              </w:rPr>
            </w:pPr>
            <w:r>
              <w:rPr>
                <w:rFonts w:ascii="Arial" w:hAnsi="Arial" w:cs="Arial"/>
                <w:bCs/>
                <w:i/>
                <w:sz w:val="16"/>
                <w:szCs w:val="16"/>
              </w:rPr>
              <w:t>(</w:t>
            </w:r>
            <w:r w:rsidR="0074178B" w:rsidRPr="0074178B">
              <w:rPr>
                <w:rFonts w:ascii="Arial" w:hAnsi="Arial" w:cs="Arial"/>
                <w:bCs/>
                <w:i/>
                <w:sz w:val="16"/>
                <w:szCs w:val="16"/>
              </w:rPr>
              <w:t>maksymalnie 2000 znaków</w:t>
            </w:r>
            <w:r>
              <w:rPr>
                <w:rFonts w:ascii="Arial" w:hAnsi="Arial" w:cs="Arial"/>
                <w:bCs/>
                <w:i/>
                <w:sz w:val="16"/>
                <w:szCs w:val="16"/>
              </w:rPr>
              <w:t>)</w:t>
            </w:r>
          </w:p>
          <w:p w:rsidR="00473AE7" w:rsidRPr="00473AE7" w:rsidRDefault="0074178B" w:rsidP="00173CBF">
            <w:pPr>
              <w:spacing w:after="0" w:line="240" w:lineRule="auto"/>
              <w:jc w:val="both"/>
              <w:rPr>
                <w:rFonts w:ascii="Arial" w:hAnsi="Arial" w:cs="Arial"/>
                <w:i/>
                <w:sz w:val="16"/>
                <w:szCs w:val="16"/>
              </w:rPr>
            </w:pPr>
            <w:r w:rsidRPr="00473AE7">
              <w:rPr>
                <w:rFonts w:ascii="Arial" w:hAnsi="Arial" w:cs="Arial"/>
                <w:i/>
                <w:sz w:val="16"/>
                <w:szCs w:val="16"/>
              </w:rPr>
              <w:t xml:space="preserve">Według zasady „zanieczyszczający płaci”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t>
            </w:r>
          </w:p>
          <w:p w:rsidR="0074178B" w:rsidRPr="0074178B" w:rsidRDefault="0074178B" w:rsidP="00173CBF">
            <w:pPr>
              <w:spacing w:after="0" w:line="240" w:lineRule="auto"/>
              <w:jc w:val="both"/>
              <w:rPr>
                <w:rFonts w:ascii="Arial" w:hAnsi="Arial" w:cs="Arial"/>
                <w:sz w:val="16"/>
                <w:szCs w:val="16"/>
              </w:rPr>
            </w:pPr>
            <w:r w:rsidRPr="00473AE7">
              <w:rPr>
                <w:rFonts w:ascii="Arial" w:hAnsi="Arial" w:cs="Arial"/>
                <w:i/>
                <w:sz w:val="16"/>
                <w:szCs w:val="16"/>
              </w:rPr>
              <w:t>W tym kontekście należy wyjaśnić jak przedmiotowe wymagania zostały uwzględnione w projekcie.</w:t>
            </w:r>
          </w:p>
        </w:tc>
      </w:tr>
    </w:tbl>
    <w:p w:rsidR="0074178B" w:rsidRDefault="0074178B"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H.5.4. Czy projekt jest zgodny z zasadą ostrożności?</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657C6" w:rsidTr="001657C6">
        <w:tc>
          <w:tcPr>
            <w:tcW w:w="5000" w:type="pct"/>
          </w:tcPr>
          <w:p w:rsidR="001657C6" w:rsidRDefault="00587F9F"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473AE7" w:rsidRPr="00473AE7" w:rsidRDefault="00473AE7" w:rsidP="00473AE7">
            <w:pPr>
              <w:spacing w:after="0" w:line="240" w:lineRule="auto"/>
              <w:jc w:val="both"/>
              <w:rPr>
                <w:rFonts w:ascii="Arial" w:hAnsi="Arial" w:cs="Arial"/>
                <w:i/>
                <w:sz w:val="16"/>
                <w:szCs w:val="16"/>
              </w:rPr>
            </w:pPr>
            <w:r w:rsidRPr="00473AE7">
              <w:rPr>
                <w:rFonts w:ascii="Arial" w:hAnsi="Arial" w:cs="Arial"/>
                <w:bCs/>
                <w:i/>
                <w:sz w:val="16"/>
                <w:szCs w:val="16"/>
              </w:rPr>
              <w:t>Zasada ostrożności (przezorności)</w:t>
            </w:r>
            <w:r w:rsidRPr="00473AE7">
              <w:rPr>
                <w:rFonts w:ascii="Arial" w:hAnsi="Arial" w:cs="Arial"/>
                <w:b/>
                <w:bCs/>
                <w:i/>
                <w:sz w:val="16"/>
                <w:szCs w:val="16"/>
              </w:rPr>
              <w:t xml:space="preserve"> </w:t>
            </w:r>
            <w:r w:rsidRPr="00473AE7">
              <w:rPr>
                <w:rFonts w:ascii="Arial" w:hAnsi="Arial" w:cs="Arial"/>
                <w:bCs/>
                <w:i/>
                <w:sz w:val="16"/>
                <w:szCs w:val="16"/>
              </w:rPr>
              <w:t xml:space="preserve">zobowiązuje instytucję lub osobę, która zamierza podjąć określone działania do udowodnienia, że jej działalność nie spowoduje zagrożenia dla środowiska. W przypadku, gdy wykazanie braku zagrożenia dla środowiska nie </w:t>
            </w:r>
            <w:r w:rsidRPr="00473AE7">
              <w:rPr>
                <w:rFonts w:ascii="Arial" w:hAnsi="Arial" w:cs="Arial"/>
                <w:bCs/>
                <w:i/>
                <w:sz w:val="16"/>
                <w:szCs w:val="16"/>
              </w:rPr>
              <w:lastRenderedPageBreak/>
              <w:t>jest możliwe, konieczne jest podjęcie działań chroniących środowisko.</w:t>
            </w:r>
            <w:r w:rsidRPr="00473AE7">
              <w:rPr>
                <w:rFonts w:ascii="Arial" w:hAnsi="Arial" w:cs="Arial"/>
                <w:i/>
                <w:sz w:val="16"/>
                <w:szCs w:val="16"/>
              </w:rPr>
              <w:t xml:space="preserve"> </w:t>
            </w:r>
          </w:p>
          <w:p w:rsidR="00473AE7" w:rsidRPr="001657C6" w:rsidRDefault="00473AE7" w:rsidP="00473AE7">
            <w:pPr>
              <w:spacing w:after="0" w:line="240" w:lineRule="auto"/>
              <w:jc w:val="both"/>
              <w:rPr>
                <w:rFonts w:ascii="Arial" w:hAnsi="Arial" w:cs="Arial"/>
                <w:sz w:val="16"/>
                <w:szCs w:val="16"/>
              </w:rPr>
            </w:pPr>
            <w:r w:rsidRPr="00473AE7">
              <w:rPr>
                <w:rFonts w:ascii="Arial" w:hAnsi="Arial" w:cs="Arial"/>
                <w:bCs/>
                <w:i/>
                <w:sz w:val="16"/>
                <w:szCs w:val="16"/>
              </w:rPr>
              <w:t>W tym kontekście należy wyjaśnić jak przedmiotowe wymagania zostały uwzględnione w projekcie.</w:t>
            </w:r>
          </w:p>
        </w:tc>
      </w:tr>
    </w:tbl>
    <w:p w:rsidR="001657C6" w:rsidRPr="00173CBF"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E27B6D">
        <w:trPr>
          <w:trHeight w:val="37"/>
        </w:trPr>
        <w:tc>
          <w:tcPr>
            <w:tcW w:w="5000" w:type="pct"/>
            <w:tcBorders>
              <w:bottom w:val="single" w:sz="4" w:space="0" w:color="auto"/>
            </w:tcBorders>
            <w:shd w:val="pct10" w:color="auto" w:fill="auto"/>
          </w:tcPr>
          <w:p w:rsidR="00173CBF" w:rsidRPr="00173CBF" w:rsidRDefault="001657C6" w:rsidP="00173CBF">
            <w:pPr>
              <w:spacing w:after="0" w:line="240" w:lineRule="auto"/>
              <w:jc w:val="both"/>
              <w:rPr>
                <w:rFonts w:ascii="Arial" w:hAnsi="Arial" w:cs="Arial"/>
                <w:b/>
                <w:sz w:val="16"/>
                <w:szCs w:val="16"/>
              </w:rPr>
            </w:pPr>
            <w:r>
              <w:rPr>
                <w:rFonts w:ascii="Arial" w:hAnsi="Arial" w:cs="Arial"/>
                <w:b/>
                <w:sz w:val="16"/>
                <w:szCs w:val="16"/>
              </w:rPr>
              <w:t xml:space="preserve">H.5.5. </w:t>
            </w:r>
            <w:r w:rsidR="00173CBF" w:rsidRPr="00173CBF">
              <w:rPr>
                <w:rFonts w:ascii="Arial" w:hAnsi="Arial" w:cs="Arial"/>
                <w:b/>
                <w:sz w:val="16"/>
                <w:szCs w:val="16"/>
              </w:rPr>
              <w:t xml:space="preserve">Czy w projekcie przewidziano, oprócz oceny wpływu na środowisko naturalne, jakiekolwiek dodatkowe integracyjne środki w zakresie ochrony środowiska (tj. analiza </w:t>
            </w:r>
            <w:proofErr w:type="spellStart"/>
            <w:r w:rsidR="00173CBF" w:rsidRPr="00173CBF">
              <w:rPr>
                <w:rFonts w:ascii="Arial" w:hAnsi="Arial" w:cs="Arial"/>
                <w:b/>
                <w:sz w:val="16"/>
                <w:szCs w:val="16"/>
              </w:rPr>
              <w:t>porealizacyjna</w:t>
            </w:r>
            <w:proofErr w:type="spellEnd"/>
            <w:r w:rsidR="00173CBF" w:rsidRPr="00173CBF">
              <w:rPr>
                <w:rFonts w:ascii="Arial" w:hAnsi="Arial" w:cs="Arial"/>
                <w:b/>
                <w:sz w:val="16"/>
                <w:szCs w:val="16"/>
              </w:rPr>
              <w:t>, ewentualnie specjalny monitoring środowiskowy, audyt środowiskowy i inne)?</w:t>
            </w:r>
          </w:p>
        </w:tc>
      </w:tr>
      <w:tr w:rsidR="00E27B6D" w:rsidRPr="00173CBF" w:rsidTr="00E27B6D">
        <w:trPr>
          <w:trHeight w:val="37"/>
        </w:trPr>
        <w:tc>
          <w:tcPr>
            <w:tcW w:w="5000" w:type="pct"/>
            <w:shd w:val="clear" w:color="auto" w:fill="auto"/>
          </w:tcPr>
          <w:p w:rsidR="00E27B6D" w:rsidRPr="00E27B6D" w:rsidRDefault="00E27B6D" w:rsidP="0012156E">
            <w:pPr>
              <w:pStyle w:val="Akapitzlist"/>
              <w:numPr>
                <w:ilvl w:val="0"/>
                <w:numId w:val="34"/>
              </w:numPr>
              <w:spacing w:after="0" w:line="240" w:lineRule="auto"/>
              <w:jc w:val="both"/>
              <w:rPr>
                <w:rFonts w:ascii="Arial" w:hAnsi="Arial" w:cs="Arial"/>
                <w:sz w:val="16"/>
                <w:szCs w:val="16"/>
              </w:rPr>
            </w:pPr>
            <w:r w:rsidRPr="00E27B6D">
              <w:rPr>
                <w:rFonts w:ascii="Arial" w:hAnsi="Arial" w:cs="Arial"/>
                <w:sz w:val="16"/>
                <w:szCs w:val="16"/>
              </w:rPr>
              <w:t xml:space="preserve">Tak – proszę podać szczegóły </w:t>
            </w:r>
          </w:p>
          <w:p w:rsidR="00E27B6D" w:rsidRPr="00E27B6D" w:rsidRDefault="00E27B6D" w:rsidP="00E27B6D">
            <w:pPr>
              <w:spacing w:after="0" w:line="240" w:lineRule="auto"/>
              <w:jc w:val="both"/>
              <w:rPr>
                <w:rFonts w:ascii="Arial" w:hAnsi="Arial" w:cs="Arial"/>
                <w:sz w:val="16"/>
                <w:szCs w:val="16"/>
              </w:rPr>
            </w:pPr>
            <w:r w:rsidRPr="00E27B6D">
              <w:rPr>
                <w:rFonts w:ascii="Arial" w:hAnsi="Arial" w:cs="Arial"/>
                <w:sz w:val="16"/>
                <w:szCs w:val="16"/>
              </w:rPr>
              <w:t xml:space="preserve">                  _____________________________________________</w:t>
            </w:r>
          </w:p>
          <w:p w:rsidR="00E27B6D" w:rsidRPr="00E27B6D" w:rsidRDefault="00E27B6D" w:rsidP="00E27B6D">
            <w:pPr>
              <w:spacing w:after="0" w:line="240" w:lineRule="auto"/>
              <w:jc w:val="both"/>
              <w:rPr>
                <w:rFonts w:ascii="Arial" w:hAnsi="Arial" w:cs="Arial"/>
                <w:sz w:val="16"/>
                <w:szCs w:val="16"/>
              </w:rPr>
            </w:pPr>
            <w:r w:rsidRPr="00E27B6D">
              <w:rPr>
                <w:rFonts w:ascii="Arial" w:hAnsi="Arial" w:cs="Arial"/>
                <w:i/>
                <w:sz w:val="16"/>
                <w:szCs w:val="16"/>
              </w:rPr>
              <w:t xml:space="preserve">                            </w:t>
            </w:r>
            <w:r w:rsidR="00587F9F">
              <w:rPr>
                <w:rFonts w:ascii="Arial" w:hAnsi="Arial" w:cs="Arial"/>
                <w:i/>
                <w:sz w:val="16"/>
                <w:szCs w:val="16"/>
              </w:rPr>
              <w:t>(</w:t>
            </w:r>
            <w:r w:rsidRPr="00E27B6D">
              <w:rPr>
                <w:rFonts w:ascii="Arial" w:hAnsi="Arial" w:cs="Arial"/>
                <w:i/>
                <w:sz w:val="16"/>
                <w:szCs w:val="16"/>
              </w:rPr>
              <w:t>maksymalnie 2000 znaków</w:t>
            </w:r>
            <w:r w:rsidR="00587F9F">
              <w:rPr>
                <w:rFonts w:ascii="Arial" w:hAnsi="Arial" w:cs="Arial"/>
                <w:i/>
                <w:sz w:val="16"/>
                <w:szCs w:val="16"/>
              </w:rPr>
              <w:t>)</w:t>
            </w:r>
          </w:p>
          <w:p w:rsidR="00E27B6D" w:rsidRPr="00E27B6D" w:rsidRDefault="00E27B6D" w:rsidP="0012156E">
            <w:pPr>
              <w:pStyle w:val="Akapitzlist"/>
              <w:numPr>
                <w:ilvl w:val="0"/>
                <w:numId w:val="34"/>
              </w:numPr>
              <w:spacing w:after="0" w:line="240" w:lineRule="auto"/>
              <w:jc w:val="both"/>
              <w:rPr>
                <w:rFonts w:ascii="Arial" w:hAnsi="Arial" w:cs="Arial"/>
                <w:sz w:val="16"/>
                <w:szCs w:val="16"/>
              </w:rPr>
            </w:pPr>
            <w:r w:rsidRPr="00E27B6D">
              <w:rPr>
                <w:rFonts w:ascii="Arial" w:hAnsi="Arial" w:cs="Arial"/>
                <w:sz w:val="16"/>
                <w:szCs w:val="16"/>
              </w:rPr>
              <w:t>Nie</w:t>
            </w:r>
          </w:p>
          <w:p w:rsidR="00E27B6D" w:rsidRPr="00E27B6D" w:rsidRDefault="00E27B6D" w:rsidP="0012156E">
            <w:pPr>
              <w:pStyle w:val="Akapitzlist"/>
              <w:numPr>
                <w:ilvl w:val="0"/>
                <w:numId w:val="34"/>
              </w:numPr>
              <w:spacing w:after="0" w:line="240" w:lineRule="auto"/>
              <w:jc w:val="both"/>
              <w:rPr>
                <w:rFonts w:ascii="Arial" w:hAnsi="Arial" w:cs="Arial"/>
                <w:b/>
                <w:sz w:val="16"/>
                <w:szCs w:val="16"/>
              </w:rPr>
            </w:pPr>
            <w:r w:rsidRPr="00E27B6D">
              <w:rPr>
                <w:rFonts w:ascii="Arial" w:hAnsi="Arial" w:cs="Arial"/>
                <w:sz w:val="16"/>
                <w:szCs w:val="16"/>
              </w:rPr>
              <w:t>Nie dotyczy</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73CBF" w:rsidTr="00173CBF">
        <w:tc>
          <w:tcPr>
            <w:tcW w:w="5000" w:type="pct"/>
          </w:tcPr>
          <w:p w:rsidR="00173CBF" w:rsidRPr="00473AE7" w:rsidRDefault="00173CBF" w:rsidP="00173CBF">
            <w:pPr>
              <w:spacing w:after="0" w:line="240" w:lineRule="auto"/>
              <w:jc w:val="both"/>
              <w:rPr>
                <w:rFonts w:ascii="Arial" w:hAnsi="Arial" w:cs="Arial"/>
                <w:i/>
                <w:sz w:val="16"/>
                <w:szCs w:val="16"/>
              </w:rPr>
            </w:pPr>
            <w:r w:rsidRPr="00473AE7">
              <w:rPr>
                <w:rFonts w:ascii="Arial" w:hAnsi="Arial" w:cs="Arial"/>
                <w:i/>
                <w:sz w:val="16"/>
                <w:szCs w:val="16"/>
              </w:rPr>
              <w:t>W przypadku wybrania opcji „Tak” należy o</w:t>
            </w:r>
            <w:r w:rsidR="00E27B6D" w:rsidRPr="00473AE7">
              <w:rPr>
                <w:rFonts w:ascii="Arial" w:hAnsi="Arial" w:cs="Arial"/>
                <w:i/>
                <w:sz w:val="16"/>
                <w:szCs w:val="16"/>
              </w:rPr>
              <w:t>pisać środki zaplanowane przez w</w:t>
            </w:r>
            <w:r w:rsidRPr="00473AE7">
              <w:rPr>
                <w:rFonts w:ascii="Arial" w:hAnsi="Arial" w:cs="Arial"/>
                <w:i/>
                <w:sz w:val="16"/>
                <w:szCs w:val="16"/>
              </w:rPr>
              <w:t>nioskodawcę jak również obowiązki nałożone przez organ prowadzący postępowanie OOŚ</w:t>
            </w:r>
            <w:r w:rsidR="00E27B6D" w:rsidRPr="00473AE7">
              <w:rPr>
                <w:rFonts w:ascii="Arial" w:hAnsi="Arial" w:cs="Arial"/>
                <w:i/>
                <w:sz w:val="16"/>
                <w:szCs w:val="16"/>
              </w:rPr>
              <w:t>.</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B52A0E" w:rsidTr="00E27B6D">
        <w:trPr>
          <w:trHeight w:val="37"/>
        </w:trPr>
        <w:tc>
          <w:tcPr>
            <w:tcW w:w="5000" w:type="pct"/>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H.6. Koszt środków podjętych w celu zmniejszenia lub skorygowania negatywnego oddziaływania na środowisko wynikającego z procedury OOŚ lub innych procedur oceny (np. z dyrektywy siedliskowej) lub wymogów krajowych/regionalnych</w:t>
            </w:r>
          </w:p>
        </w:tc>
      </w:tr>
    </w:tbl>
    <w:p w:rsidR="00E27B6D"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B52A0E" w:rsidTr="00E27B6D">
        <w:trPr>
          <w:trHeight w:val="37"/>
        </w:trPr>
        <w:tc>
          <w:tcPr>
            <w:tcW w:w="5000" w:type="pct"/>
            <w:tcBorders>
              <w:bottom w:val="single" w:sz="4" w:space="0" w:color="auto"/>
            </w:tcBorders>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W przypadku takich kosztów, czy uwzględniono je w analizie kosztów i korzyści?</w:t>
            </w:r>
          </w:p>
        </w:tc>
      </w:tr>
      <w:tr w:rsidR="00E27B6D" w:rsidRPr="00B52A0E" w:rsidTr="00E27B6D">
        <w:trPr>
          <w:trHeight w:val="37"/>
        </w:trPr>
        <w:tc>
          <w:tcPr>
            <w:tcW w:w="5000" w:type="pct"/>
            <w:shd w:val="clear" w:color="auto" w:fill="auto"/>
          </w:tcPr>
          <w:p w:rsidR="00E27B6D" w:rsidRPr="00E27B6D" w:rsidRDefault="00E27B6D" w:rsidP="0012156E">
            <w:pPr>
              <w:numPr>
                <w:ilvl w:val="0"/>
                <w:numId w:val="36"/>
              </w:numPr>
              <w:spacing w:after="0" w:line="240" w:lineRule="auto"/>
              <w:jc w:val="both"/>
              <w:rPr>
                <w:rFonts w:ascii="Arial" w:hAnsi="Arial" w:cs="Arial"/>
                <w:i/>
                <w:sz w:val="16"/>
                <w:szCs w:val="16"/>
              </w:rPr>
            </w:pPr>
            <w:r w:rsidRPr="00E27B6D">
              <w:rPr>
                <w:rFonts w:ascii="Arial" w:hAnsi="Arial" w:cs="Arial"/>
                <w:sz w:val="16"/>
                <w:szCs w:val="16"/>
              </w:rPr>
              <w:t>Tak – udział kosztów związanych z uruchomieniem rozwiązań na rzecz zmniejszenia lub skompensowania negatywnego oddziaływania na środowisko</w:t>
            </w:r>
            <w:r w:rsidRPr="00E27B6D">
              <w:rPr>
                <w:rFonts w:ascii="Arial" w:hAnsi="Arial" w:cs="Arial"/>
                <w:i/>
                <w:sz w:val="16"/>
                <w:szCs w:val="16"/>
              </w:rPr>
              <w:t xml:space="preserve"> </w:t>
            </w:r>
            <w:r w:rsidRPr="00E27B6D">
              <w:rPr>
                <w:rFonts w:ascii="Arial" w:hAnsi="Arial" w:cs="Arial"/>
                <w:sz w:val="16"/>
                <w:szCs w:val="16"/>
              </w:rPr>
              <w:t>wynosi: _____________%</w:t>
            </w:r>
          </w:p>
          <w:p w:rsidR="00E27B6D" w:rsidRPr="00D57586" w:rsidRDefault="00E27B6D" w:rsidP="0012156E">
            <w:pPr>
              <w:numPr>
                <w:ilvl w:val="0"/>
                <w:numId w:val="35"/>
              </w:numPr>
              <w:spacing w:after="0" w:line="240" w:lineRule="auto"/>
              <w:jc w:val="both"/>
              <w:rPr>
                <w:rFonts w:ascii="Arial" w:hAnsi="Arial" w:cs="Arial"/>
                <w:b/>
                <w:i/>
                <w:sz w:val="16"/>
                <w:szCs w:val="16"/>
              </w:rPr>
            </w:pPr>
            <w:r w:rsidRPr="00E27B6D">
              <w:rPr>
                <w:rFonts w:ascii="Arial" w:hAnsi="Arial" w:cs="Arial"/>
                <w:sz w:val="16"/>
                <w:szCs w:val="16"/>
              </w:rPr>
              <w:t>Nie</w:t>
            </w:r>
          </w:p>
          <w:p w:rsidR="00D57586" w:rsidRPr="00E27B6D" w:rsidRDefault="00D57586" w:rsidP="0012156E">
            <w:pPr>
              <w:numPr>
                <w:ilvl w:val="0"/>
                <w:numId w:val="35"/>
              </w:numPr>
              <w:spacing w:after="0" w:line="240" w:lineRule="auto"/>
              <w:jc w:val="both"/>
              <w:rPr>
                <w:rFonts w:ascii="Arial" w:hAnsi="Arial" w:cs="Arial"/>
                <w:b/>
                <w:i/>
                <w:sz w:val="16"/>
                <w:szCs w:val="16"/>
              </w:rPr>
            </w:pPr>
            <w:r>
              <w:rPr>
                <w:rFonts w:ascii="Arial" w:hAnsi="Arial" w:cs="Arial"/>
                <w:sz w:val="16"/>
                <w:szCs w:val="16"/>
              </w:rPr>
              <w:t>Nie dotyczy</w:t>
            </w:r>
          </w:p>
        </w:tc>
      </w:tr>
      <w:tr w:rsidR="00E27B6D" w:rsidRPr="00B52A0E" w:rsidTr="00E27B6D">
        <w:trPr>
          <w:trHeight w:val="37"/>
        </w:trPr>
        <w:tc>
          <w:tcPr>
            <w:tcW w:w="5000" w:type="pct"/>
            <w:tcBorders>
              <w:bottom w:val="single" w:sz="4" w:space="0" w:color="auto"/>
            </w:tcBorders>
            <w:shd w:val="pct10" w:color="auto" w:fill="auto"/>
          </w:tcPr>
          <w:p w:rsidR="00E27B6D" w:rsidRPr="00E27B6D" w:rsidRDefault="00E27B6D" w:rsidP="00E27B6D">
            <w:pPr>
              <w:spacing w:after="0" w:line="240" w:lineRule="auto"/>
              <w:jc w:val="both"/>
              <w:rPr>
                <w:rFonts w:ascii="Arial" w:hAnsi="Arial" w:cs="Arial"/>
                <w:sz w:val="16"/>
                <w:szCs w:val="16"/>
              </w:rPr>
            </w:pPr>
            <w:r w:rsidRPr="00E27B6D">
              <w:rPr>
                <w:rFonts w:ascii="Arial" w:hAnsi="Arial" w:cs="Arial"/>
                <w:b/>
                <w:sz w:val="16"/>
                <w:szCs w:val="16"/>
              </w:rPr>
              <w:t>Należy krótko opisać rozwiązania:</w:t>
            </w:r>
            <w:r w:rsidRPr="00E27B6D">
              <w:rPr>
                <w:rFonts w:ascii="Arial" w:hAnsi="Arial" w:cs="Arial"/>
                <w:b/>
                <w:sz w:val="16"/>
                <w:szCs w:val="16"/>
              </w:rPr>
              <w:tab/>
            </w:r>
          </w:p>
        </w:tc>
      </w:tr>
      <w:tr w:rsidR="00E27B6D" w:rsidRPr="00B52A0E" w:rsidTr="00E27B6D">
        <w:trPr>
          <w:trHeight w:val="37"/>
        </w:trPr>
        <w:tc>
          <w:tcPr>
            <w:tcW w:w="5000" w:type="pct"/>
            <w:shd w:val="clear" w:color="auto" w:fill="auto"/>
          </w:tcPr>
          <w:p w:rsidR="00E27B6D" w:rsidRPr="00E27B6D" w:rsidRDefault="00587F9F" w:rsidP="00E27B6D">
            <w:pPr>
              <w:spacing w:after="0" w:line="240" w:lineRule="auto"/>
              <w:jc w:val="both"/>
              <w:rPr>
                <w:rFonts w:ascii="Arial" w:hAnsi="Arial" w:cs="Arial"/>
                <w:sz w:val="16"/>
                <w:szCs w:val="16"/>
              </w:rPr>
            </w:pPr>
            <w:r>
              <w:rPr>
                <w:rFonts w:ascii="Arial" w:hAnsi="Arial" w:cs="Arial"/>
                <w:i/>
                <w:sz w:val="16"/>
                <w:szCs w:val="16"/>
              </w:rPr>
              <w:t>(</w:t>
            </w:r>
            <w:r w:rsidR="00E27B6D" w:rsidRPr="00E27B6D">
              <w:rPr>
                <w:rFonts w:ascii="Arial" w:hAnsi="Arial" w:cs="Arial"/>
                <w:i/>
                <w:sz w:val="16"/>
                <w:szCs w:val="16"/>
              </w:rPr>
              <w:t>maksymalnie 2000 znaków</w:t>
            </w:r>
            <w:r>
              <w:rPr>
                <w:rFonts w:ascii="Arial" w:hAnsi="Arial" w:cs="Arial"/>
                <w:i/>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E27B6D" w:rsidRPr="00173CBF" w:rsidTr="00E27B6D">
        <w:tc>
          <w:tcPr>
            <w:tcW w:w="5000" w:type="pct"/>
          </w:tcPr>
          <w:p w:rsidR="00E27B6D" w:rsidRPr="00473AE7" w:rsidRDefault="0074178B" w:rsidP="0074178B">
            <w:pPr>
              <w:spacing w:after="0" w:line="240" w:lineRule="auto"/>
              <w:jc w:val="both"/>
              <w:rPr>
                <w:rFonts w:ascii="Arial" w:hAnsi="Arial" w:cs="Arial"/>
                <w:i/>
                <w:sz w:val="16"/>
                <w:szCs w:val="16"/>
              </w:rPr>
            </w:pPr>
            <w:r w:rsidRPr="00473AE7">
              <w:rPr>
                <w:rFonts w:ascii="Arial" w:hAnsi="Arial" w:cs="Arial"/>
                <w:i/>
                <w:sz w:val="16"/>
                <w:szCs w:val="16"/>
              </w:rPr>
              <w:t>W sekcji H.6. wystarczające jest wskazanie kosztu szacunkowego.</w:t>
            </w:r>
          </w:p>
        </w:tc>
      </w:tr>
    </w:tbl>
    <w:p w:rsidR="00E27B6D" w:rsidRPr="00173CBF"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H.7. Zgodność z innymi dyrektywami środowiskowymi – stosowanie w szczególności dyrektywy Rady 91/271/EWG z dnia 21 maja 1991 r. dotyczącej oczyszczania ścieków komunalnych, dyrektywy Parlamentu Europejskiego i Rady 2008/98/WE z dnia 19 listopada 2008 r. w sprawie odpadów oraz uchylającej niektóre dyrektywy, dyrektywy Parlamentu Europejskiego i Rady 2010/75/UE z dnia 24 listopada 2010 r. w sprawie emisji przemysłowych</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657C6" w:rsidP="00173CBF">
            <w:pPr>
              <w:spacing w:after="0" w:line="240" w:lineRule="auto"/>
              <w:jc w:val="both"/>
              <w:rPr>
                <w:rFonts w:ascii="Arial" w:hAnsi="Arial" w:cs="Arial"/>
                <w:b/>
                <w:i/>
                <w:sz w:val="16"/>
                <w:szCs w:val="16"/>
              </w:rPr>
            </w:pPr>
            <w:r>
              <w:rPr>
                <w:rFonts w:ascii="Arial" w:hAnsi="Arial" w:cs="Arial"/>
                <w:b/>
                <w:sz w:val="16"/>
                <w:szCs w:val="16"/>
              </w:rPr>
              <w:t xml:space="preserve">H.7.1. </w:t>
            </w:r>
            <w:r w:rsidR="00173CBF" w:rsidRPr="00173CBF">
              <w:rPr>
                <w:rFonts w:ascii="Arial" w:hAnsi="Arial" w:cs="Arial"/>
                <w:b/>
                <w:sz w:val="16"/>
                <w:szCs w:val="16"/>
              </w:rPr>
              <w:t xml:space="preserve">Należy wyjaśnić, w jaki sposób projekt jest spójny z </w:t>
            </w:r>
            <w:r w:rsidR="00587F9F">
              <w:rPr>
                <w:rFonts w:ascii="Arial" w:hAnsi="Arial" w:cs="Arial"/>
                <w:b/>
                <w:sz w:val="16"/>
                <w:szCs w:val="16"/>
              </w:rPr>
              <w:t xml:space="preserve">planem lub programem związanym </w:t>
            </w:r>
            <w:r w:rsidR="00173CBF" w:rsidRPr="00173CBF">
              <w:rPr>
                <w:rFonts w:ascii="Arial" w:hAnsi="Arial" w:cs="Arial"/>
                <w:b/>
                <w:sz w:val="16"/>
                <w:szCs w:val="16"/>
              </w:rPr>
              <w:t xml:space="preserve">z wdrażaniem dyrektywy dotyczącej oczyszczania ścieków komunalnych </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8E5BDE" w:rsidRDefault="00587F9F" w:rsidP="00173CBF">
            <w:pPr>
              <w:spacing w:after="0" w:line="240" w:lineRule="auto"/>
              <w:jc w:val="both"/>
              <w:rPr>
                <w:rFonts w:ascii="Arial" w:hAnsi="Arial" w:cs="Arial"/>
                <w:i/>
                <w:sz w:val="16"/>
                <w:szCs w:val="16"/>
              </w:rPr>
            </w:pPr>
            <w:r>
              <w:rPr>
                <w:rFonts w:ascii="Arial" w:hAnsi="Arial" w:cs="Arial"/>
                <w:bCs/>
                <w:i/>
                <w:sz w:val="16"/>
                <w:szCs w:val="16"/>
              </w:rPr>
              <w:t>(</w:t>
            </w:r>
            <w:r w:rsidR="008E5BDE" w:rsidRPr="008E5BDE">
              <w:rPr>
                <w:rFonts w:ascii="Arial" w:hAnsi="Arial" w:cs="Arial"/>
                <w:bCs/>
                <w:i/>
                <w:sz w:val="16"/>
                <w:szCs w:val="16"/>
              </w:rPr>
              <w:t>maksymalnie 2000 znaków</w:t>
            </w:r>
            <w:r>
              <w:rPr>
                <w:rFonts w:ascii="Arial" w:hAnsi="Arial" w:cs="Arial"/>
                <w:bCs/>
                <w:i/>
                <w:sz w:val="16"/>
                <w:szCs w:val="16"/>
              </w:rPr>
              <w:t>)</w:t>
            </w:r>
            <w:r w:rsidR="008E5BDE" w:rsidRPr="008E5BDE">
              <w:rPr>
                <w:rFonts w:ascii="Arial" w:hAnsi="Arial" w:cs="Arial"/>
                <w:i/>
                <w:sz w:val="16"/>
                <w:szCs w:val="16"/>
              </w:rPr>
              <w:t xml:space="preserve"> </w:t>
            </w:r>
          </w:p>
          <w:p w:rsidR="00473AE7" w:rsidRDefault="00473AE7" w:rsidP="00473AE7">
            <w:pPr>
              <w:spacing w:after="0" w:line="240" w:lineRule="auto"/>
              <w:jc w:val="both"/>
              <w:rPr>
                <w:rFonts w:ascii="Arial" w:hAnsi="Arial" w:cs="Arial"/>
                <w:i/>
                <w:sz w:val="16"/>
                <w:szCs w:val="16"/>
              </w:rPr>
            </w:pPr>
            <w:r w:rsidRPr="00473AE7">
              <w:rPr>
                <w:rFonts w:ascii="Arial" w:hAnsi="Arial" w:cs="Arial"/>
                <w:i/>
                <w:sz w:val="16"/>
                <w:szCs w:val="16"/>
              </w:rPr>
              <w:t>Sekcja dotyczy jedynie projektów w sektorze usług zbiorowego zaopatrzenia w wodę i zbiorowego odprowadzania ścieków komunalnych.</w:t>
            </w:r>
          </w:p>
          <w:p w:rsidR="00173CBF" w:rsidRPr="001657C6" w:rsidRDefault="008E5BDE" w:rsidP="00173CBF">
            <w:pPr>
              <w:spacing w:after="0" w:line="240" w:lineRule="auto"/>
              <w:jc w:val="both"/>
              <w:rPr>
                <w:rFonts w:ascii="Arial" w:hAnsi="Arial" w:cs="Arial"/>
                <w:i/>
                <w:sz w:val="16"/>
                <w:szCs w:val="16"/>
              </w:rPr>
            </w:pPr>
            <w:r>
              <w:rPr>
                <w:rFonts w:ascii="Arial" w:hAnsi="Arial" w:cs="Arial"/>
                <w:i/>
                <w:sz w:val="16"/>
                <w:szCs w:val="16"/>
              </w:rPr>
              <w:t xml:space="preserve">Należy podać </w:t>
            </w:r>
            <w:r w:rsidR="00173CBF" w:rsidRPr="001657C6">
              <w:rPr>
                <w:rFonts w:ascii="Arial" w:hAnsi="Arial" w:cs="Arial"/>
                <w:i/>
                <w:sz w:val="16"/>
                <w:szCs w:val="16"/>
              </w:rPr>
              <w:t>szczegółowe informacje dotyczące wypełniania przez aglomerację lub aglomeracje, na obszarze których real</w:t>
            </w:r>
            <w:r w:rsidR="006B5AD0">
              <w:rPr>
                <w:rFonts w:ascii="Arial" w:hAnsi="Arial" w:cs="Arial"/>
                <w:i/>
                <w:sz w:val="16"/>
                <w:szCs w:val="16"/>
              </w:rPr>
              <w:t>izowany jest projekt przepisów d</w:t>
            </w:r>
            <w:r w:rsidR="00173CBF" w:rsidRPr="001657C6">
              <w:rPr>
                <w:rFonts w:ascii="Arial" w:hAnsi="Arial" w:cs="Arial"/>
                <w:i/>
                <w:sz w:val="16"/>
                <w:szCs w:val="16"/>
              </w:rPr>
              <w:t>yrektywy Rady 91/271/EWG dotyczącej oczyszczania ścieków komunalnych (dalej dyrektywa ściekowa), w szczególności:</w:t>
            </w:r>
          </w:p>
          <w:p w:rsidR="00173CBF" w:rsidRPr="001657C6" w:rsidRDefault="00173CBF" w:rsidP="0012156E">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Wielkość aglomeracji oraz jej zgodność z aktualną wersją Krajowego Programu O</w:t>
            </w:r>
            <w:r w:rsidR="00587F9F">
              <w:rPr>
                <w:rFonts w:ascii="Arial" w:hAnsi="Arial" w:cs="Arial"/>
                <w:i/>
                <w:sz w:val="16"/>
                <w:szCs w:val="16"/>
              </w:rPr>
              <w:t xml:space="preserve">czyszczania Ścieków Komunalnych </w:t>
            </w:r>
            <w:r w:rsidR="00587F9F">
              <w:rPr>
                <w:rFonts w:ascii="Arial" w:hAnsi="Arial" w:cs="Arial"/>
                <w:i/>
                <w:sz w:val="16"/>
                <w:szCs w:val="16"/>
              </w:rPr>
              <w:br/>
            </w:r>
            <w:r w:rsidRPr="001657C6">
              <w:rPr>
                <w:rFonts w:ascii="Arial" w:hAnsi="Arial" w:cs="Arial"/>
                <w:i/>
                <w:sz w:val="16"/>
                <w:szCs w:val="16"/>
              </w:rPr>
              <w:t>i Master Planem dla wdrażania dyrektywy 91/271/EWG.</w:t>
            </w:r>
          </w:p>
          <w:p w:rsidR="00173CBF" w:rsidRPr="001657C6" w:rsidRDefault="00173CBF" w:rsidP="0012156E">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Zgodnie z przepisami dyrektywy ściekowej warun</w:t>
            </w:r>
            <w:r w:rsidR="00587F9F">
              <w:rPr>
                <w:rFonts w:ascii="Arial" w:hAnsi="Arial" w:cs="Arial"/>
                <w:i/>
                <w:sz w:val="16"/>
                <w:szCs w:val="16"/>
              </w:rPr>
              <w:t xml:space="preserve">kami koniecznymi do spełnienia </w:t>
            </w:r>
            <w:r w:rsidRPr="001657C6">
              <w:rPr>
                <w:rFonts w:ascii="Arial" w:hAnsi="Arial" w:cs="Arial"/>
                <w:i/>
                <w:sz w:val="16"/>
                <w:szCs w:val="16"/>
              </w:rPr>
              <w:t>przez aglomeracje jej wymogów są następujące aspekty, do których należy się odnieść:</w:t>
            </w:r>
          </w:p>
          <w:p w:rsidR="00173CBF" w:rsidRPr="001657C6" w:rsidRDefault="00173CBF" w:rsidP="0012156E">
            <w:pPr>
              <w:numPr>
                <w:ilvl w:val="0"/>
                <w:numId w:val="27"/>
              </w:numPr>
              <w:spacing w:after="0" w:line="240" w:lineRule="auto"/>
              <w:jc w:val="both"/>
              <w:rPr>
                <w:rFonts w:ascii="Arial" w:hAnsi="Arial" w:cs="Arial"/>
                <w:i/>
                <w:sz w:val="16"/>
                <w:szCs w:val="16"/>
              </w:rPr>
            </w:pPr>
            <w:r w:rsidRPr="001657C6">
              <w:rPr>
                <w:rFonts w:ascii="Arial" w:hAnsi="Arial" w:cs="Arial"/>
                <w:i/>
                <w:sz w:val="16"/>
                <w:szCs w:val="16"/>
              </w:rPr>
              <w:t>wydajność oczyszczalni ścieków w aglomeracjach, która musi odpowiadać ładunkowi generowanemu na ich obszarze.</w:t>
            </w:r>
          </w:p>
          <w:p w:rsidR="00173CBF" w:rsidRPr="001657C6" w:rsidRDefault="00173CBF" w:rsidP="0012156E">
            <w:pPr>
              <w:numPr>
                <w:ilvl w:val="0"/>
                <w:numId w:val="27"/>
              </w:numPr>
              <w:spacing w:after="0" w:line="240" w:lineRule="auto"/>
              <w:jc w:val="both"/>
              <w:rPr>
                <w:rFonts w:ascii="Arial" w:hAnsi="Arial" w:cs="Arial"/>
                <w:i/>
                <w:sz w:val="16"/>
                <w:szCs w:val="16"/>
              </w:rPr>
            </w:pPr>
            <w:r w:rsidRPr="001657C6">
              <w:rPr>
                <w:rFonts w:ascii="Arial" w:hAnsi="Arial" w:cs="Arial"/>
                <w:i/>
                <w:sz w:val="16"/>
                <w:szCs w:val="16"/>
              </w:rPr>
              <w:t>standardy oczyszczania ścieków w oczyszczalniach, które uzależnione są od wielkości aglomeracji; jakość oczyszczonych ścieków odprowadzanych z każdej oczyszczalni musi b</w:t>
            </w:r>
            <w:r w:rsidR="004567EB">
              <w:rPr>
                <w:rFonts w:ascii="Arial" w:hAnsi="Arial" w:cs="Arial"/>
                <w:i/>
                <w:sz w:val="16"/>
                <w:szCs w:val="16"/>
              </w:rPr>
              <w:t xml:space="preserve">yć zgodna z wymaganiami ustawy </w:t>
            </w:r>
            <w:r w:rsidR="00913C69">
              <w:rPr>
                <w:rFonts w:ascii="Arial" w:hAnsi="Arial" w:cs="Arial"/>
                <w:i/>
                <w:sz w:val="16"/>
                <w:szCs w:val="16"/>
              </w:rPr>
              <w:t>P</w:t>
            </w:r>
            <w:r w:rsidRPr="001657C6">
              <w:rPr>
                <w:rFonts w:ascii="Arial" w:hAnsi="Arial" w:cs="Arial"/>
                <w:i/>
                <w:sz w:val="16"/>
                <w:szCs w:val="16"/>
              </w:rPr>
              <w:t>rawo wodne</w:t>
            </w:r>
            <w:r w:rsidRPr="001657C6">
              <w:rPr>
                <w:rFonts w:ascii="Arial" w:hAnsi="Arial" w:cs="Arial"/>
                <w:i/>
                <w:sz w:val="16"/>
                <w:szCs w:val="16"/>
                <w:vertAlign w:val="superscript"/>
              </w:rPr>
              <w:t xml:space="preserve"> </w:t>
            </w:r>
            <w:r w:rsidRPr="001657C6">
              <w:rPr>
                <w:rFonts w:ascii="Arial" w:hAnsi="Arial" w:cs="Arial"/>
                <w:i/>
                <w:sz w:val="16"/>
                <w:szCs w:val="16"/>
              </w:rPr>
              <w:t>i rozporządzeniem Ministra Środowiska w sprawie warunków, jakie należy spełnić przy wprowadzaniu ścieków do wód lub do ziemi, oraz w sprawie substancji szczególnie szkodliwych dla środowiska wodnego.</w:t>
            </w:r>
          </w:p>
          <w:p w:rsidR="00173CBF" w:rsidRPr="001657C6" w:rsidRDefault="00173CBF" w:rsidP="0012156E">
            <w:pPr>
              <w:numPr>
                <w:ilvl w:val="0"/>
                <w:numId w:val="27"/>
              </w:numPr>
              <w:spacing w:after="0" w:line="240" w:lineRule="auto"/>
              <w:jc w:val="both"/>
              <w:rPr>
                <w:rFonts w:ascii="Arial" w:hAnsi="Arial" w:cs="Arial"/>
                <w:i/>
                <w:sz w:val="16"/>
                <w:szCs w:val="16"/>
              </w:rPr>
            </w:pPr>
            <w:r w:rsidRPr="001657C6">
              <w:rPr>
                <w:rFonts w:ascii="Arial" w:hAnsi="Arial" w:cs="Arial"/>
                <w:i/>
                <w:sz w:val="16"/>
                <w:szCs w:val="16"/>
              </w:rPr>
              <w:t>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w:t>
            </w:r>
            <w:r w:rsidR="006F307E">
              <w:rPr>
                <w:rFonts w:ascii="Arial" w:hAnsi="Arial" w:cs="Arial"/>
                <w:i/>
                <w:sz w:val="16"/>
                <w:szCs w:val="16"/>
              </w:rPr>
              <w:t>ch</w:t>
            </w:r>
            <w:r w:rsidRPr="001657C6">
              <w:rPr>
                <w:rFonts w:ascii="Arial" w:hAnsi="Arial" w:cs="Arial"/>
                <w:i/>
                <w:sz w:val="16"/>
                <w:szCs w:val="16"/>
              </w:rPr>
              <w:t xml:space="preserve"> ten sam poziom ochrony środowiska. </w:t>
            </w:r>
          </w:p>
          <w:p w:rsidR="00173CBF" w:rsidRPr="001657C6" w:rsidRDefault="00173CBF" w:rsidP="0012156E">
            <w:pPr>
              <w:numPr>
                <w:ilvl w:val="0"/>
                <w:numId w:val="28"/>
              </w:numPr>
              <w:spacing w:after="0" w:line="240" w:lineRule="auto"/>
              <w:jc w:val="both"/>
              <w:rPr>
                <w:rFonts w:ascii="Arial" w:hAnsi="Arial" w:cs="Arial"/>
                <w:sz w:val="16"/>
                <w:szCs w:val="16"/>
              </w:rPr>
            </w:pPr>
            <w:r w:rsidRPr="001657C6">
              <w:rPr>
                <w:rFonts w:ascii="Arial" w:hAnsi="Arial" w:cs="Arial"/>
                <w:i/>
                <w:sz w:val="16"/>
                <w:szCs w:val="16"/>
              </w:rPr>
              <w:t>Przedstawienie zastosowanych/planowanych rozwiązań dotyczących gospodarki osadami ściekowymi na oczyszczalniach z uwzględnieniem hierarchii sposobów postępowania z odpadami wskazanymi w aktualnej wersji Krajo</w:t>
            </w:r>
            <w:r w:rsidR="008E5BDE">
              <w:rPr>
                <w:rFonts w:ascii="Arial" w:hAnsi="Arial" w:cs="Arial"/>
                <w:i/>
                <w:sz w:val="16"/>
                <w:szCs w:val="16"/>
              </w:rPr>
              <w:t xml:space="preserve">wego planu gospodarki odpadami </w:t>
            </w:r>
            <w:r w:rsidRPr="001657C6">
              <w:rPr>
                <w:rFonts w:ascii="Arial" w:hAnsi="Arial" w:cs="Arial"/>
                <w:i/>
                <w:sz w:val="16"/>
                <w:szCs w:val="16"/>
              </w:rPr>
              <w:t>lub Krajowego Programu Zapobiegania Powstawaniu Odpadów.</w:t>
            </w:r>
          </w:p>
          <w:p w:rsidR="00173CBF" w:rsidRPr="001657C6" w:rsidRDefault="00173CBF" w:rsidP="00173CBF">
            <w:pPr>
              <w:spacing w:after="0" w:line="240" w:lineRule="auto"/>
              <w:jc w:val="both"/>
              <w:rPr>
                <w:rFonts w:ascii="Arial" w:hAnsi="Arial" w:cs="Arial"/>
                <w:sz w:val="16"/>
                <w:szCs w:val="16"/>
              </w:rPr>
            </w:pP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i/>
                <w:sz w:val="16"/>
                <w:szCs w:val="16"/>
              </w:rPr>
            </w:pPr>
            <w:r w:rsidRPr="00173CBF">
              <w:rPr>
                <w:rFonts w:ascii="Arial" w:hAnsi="Arial" w:cs="Arial"/>
                <w:b/>
                <w:sz w:val="16"/>
                <w:szCs w:val="16"/>
              </w:rPr>
              <w:t>H.7.2.</w:t>
            </w:r>
            <w:r w:rsidR="008E5BDE">
              <w:rPr>
                <w:rFonts w:ascii="Arial" w:hAnsi="Arial" w:cs="Arial"/>
                <w:b/>
                <w:sz w:val="16"/>
                <w:szCs w:val="16"/>
              </w:rPr>
              <w:t xml:space="preserve"> </w:t>
            </w:r>
            <w:r w:rsidRPr="00173CBF">
              <w:rPr>
                <w:rFonts w:ascii="Arial" w:hAnsi="Arial" w:cs="Arial"/>
                <w:b/>
                <w:sz w:val="16"/>
                <w:szCs w:val="16"/>
              </w:rPr>
              <w:t xml:space="preserve">Należy wyjaśnić, w jaki sposób projekt spełnia cele określone w art. 1 dyrektywy ramowej w sprawie odpadów. </w:t>
            </w:r>
            <w:r w:rsidR="00525BDC">
              <w:rPr>
                <w:rFonts w:ascii="Arial" w:hAnsi="Arial" w:cs="Arial"/>
                <w:b/>
                <w:sz w:val="16"/>
                <w:szCs w:val="16"/>
              </w:rPr>
              <w:br/>
            </w:r>
            <w:r w:rsidRPr="00173CBF">
              <w:rPr>
                <w:rFonts w:ascii="Arial" w:hAnsi="Arial" w:cs="Arial"/>
                <w:b/>
                <w:sz w:val="16"/>
                <w:szCs w:val="16"/>
              </w:rPr>
              <w:t>W szczególności, w jakim stopniu projekt jest spójny z odpowiednim planem gospodarki odpadami (art. 28), hierarchią postępowania z odpadami (art. 4) i w jaki sposób projekt przyczynia się do osiągnięcia celów w zakresie recyklingu na 2020 r. (art. 11 ust. 2)</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8E5BDE" w:rsidRDefault="00525BDC" w:rsidP="00173CBF">
            <w:pPr>
              <w:spacing w:after="0" w:line="240" w:lineRule="auto"/>
              <w:jc w:val="both"/>
              <w:rPr>
                <w:rFonts w:ascii="Arial" w:hAnsi="Arial" w:cs="Arial"/>
                <w:i/>
                <w:sz w:val="16"/>
                <w:szCs w:val="16"/>
              </w:rPr>
            </w:pPr>
            <w:r>
              <w:rPr>
                <w:rFonts w:ascii="Arial" w:hAnsi="Arial" w:cs="Arial"/>
                <w:bCs/>
                <w:i/>
                <w:sz w:val="16"/>
                <w:szCs w:val="16"/>
              </w:rPr>
              <w:t>(</w:t>
            </w:r>
            <w:r w:rsidR="008E5BDE" w:rsidRPr="008E5BDE">
              <w:rPr>
                <w:rFonts w:ascii="Arial" w:hAnsi="Arial" w:cs="Arial"/>
                <w:bCs/>
                <w:i/>
                <w:sz w:val="16"/>
                <w:szCs w:val="16"/>
              </w:rPr>
              <w:t>maksymalnie 2000 znaków</w:t>
            </w:r>
            <w:r>
              <w:rPr>
                <w:rFonts w:ascii="Arial" w:hAnsi="Arial" w:cs="Arial"/>
                <w:bCs/>
                <w:i/>
                <w:sz w:val="16"/>
                <w:szCs w:val="16"/>
              </w:rPr>
              <w:t>)</w:t>
            </w:r>
          </w:p>
          <w:p w:rsidR="00172B0D" w:rsidRPr="00172B0D" w:rsidRDefault="00172B0D" w:rsidP="00173CBF">
            <w:pPr>
              <w:spacing w:after="0" w:line="240" w:lineRule="auto"/>
              <w:jc w:val="both"/>
              <w:rPr>
                <w:rFonts w:ascii="Arial" w:hAnsi="Arial" w:cs="Arial"/>
                <w:bCs/>
                <w:i/>
                <w:sz w:val="16"/>
                <w:szCs w:val="16"/>
              </w:rPr>
            </w:pPr>
            <w:r w:rsidRPr="00172B0D">
              <w:rPr>
                <w:rFonts w:ascii="Arial" w:hAnsi="Arial" w:cs="Arial"/>
                <w:bCs/>
                <w:i/>
                <w:sz w:val="16"/>
                <w:szCs w:val="16"/>
              </w:rPr>
              <w:t>Sekcja dotyczy jedynie projektów w sektorze gospodarowania odpadami.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Należy wyjaśnić, w jaki sposób projekt wpisuje się w realizację celów dyrektywy ramowej o odpadach na obszarze oddziaływania przedsięwzięcia. Należy wskazać zgodność wsparcia z wojewódzkimi planami go</w:t>
            </w:r>
            <w:r w:rsidR="006B5AD0">
              <w:rPr>
                <w:rFonts w:ascii="Arial" w:hAnsi="Arial" w:cs="Arial"/>
                <w:i/>
                <w:sz w:val="16"/>
                <w:szCs w:val="16"/>
              </w:rPr>
              <w:t xml:space="preserve">spodarki odpadami (WPGO), w tym </w:t>
            </w:r>
            <w:r w:rsidRPr="001657C6">
              <w:rPr>
                <w:rFonts w:ascii="Arial" w:hAnsi="Arial" w:cs="Arial"/>
                <w:i/>
                <w:sz w:val="16"/>
                <w:szCs w:val="16"/>
              </w:rPr>
              <w:t>stanowiącymi załączniki do WPGO planami inwestycyjnymi w zakresie gospodarki odpadami oraz Krajowym planem gospodarki odpadami.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W szczególności należy opisać, w jaki sposób została uwzględniona hierarchia sposobów postępowania z odpadami od </w:t>
            </w:r>
            <w:r w:rsidRPr="001657C6">
              <w:rPr>
                <w:rFonts w:ascii="Arial" w:hAnsi="Arial" w:cs="Arial"/>
                <w:i/>
                <w:sz w:val="16"/>
                <w:szCs w:val="16"/>
              </w:rPr>
              <w:lastRenderedPageBreak/>
              <w:t>zapobiegania powstawaniu</w:t>
            </w:r>
            <w:r w:rsidR="008E5BDE">
              <w:rPr>
                <w:rFonts w:ascii="Arial" w:hAnsi="Arial" w:cs="Arial"/>
                <w:i/>
                <w:sz w:val="16"/>
                <w:szCs w:val="16"/>
              </w:rPr>
              <w:t xml:space="preserve"> odpadów poprzez przygotowanie </w:t>
            </w:r>
            <w:r w:rsidRPr="001657C6">
              <w:rPr>
                <w:rFonts w:ascii="Arial" w:hAnsi="Arial" w:cs="Arial"/>
                <w:i/>
                <w:sz w:val="16"/>
                <w:szCs w:val="16"/>
              </w:rPr>
              <w:t>do ponownego użytku, recykling, inne procesy odzysku po unieszkodliwianie.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Należy podać, w jaki sposób projekt przyczynia się do osiągnięcia celów w zakresie przygotowania </w:t>
            </w:r>
            <w:r w:rsidRPr="001657C6">
              <w:rPr>
                <w:rFonts w:ascii="Arial" w:hAnsi="Arial" w:cs="Arial"/>
                <w:i/>
                <w:sz w:val="16"/>
                <w:szCs w:val="16"/>
              </w:rPr>
              <w:br/>
              <w:t>do ponownego użycia i recyklingu określonych frakcji odpad</w:t>
            </w:r>
            <w:r w:rsidR="00525BDC">
              <w:rPr>
                <w:rFonts w:ascii="Arial" w:hAnsi="Arial" w:cs="Arial"/>
                <w:i/>
                <w:sz w:val="16"/>
                <w:szCs w:val="16"/>
              </w:rPr>
              <w:t>ów komunalnych na 2020 r. Nawet,</w:t>
            </w:r>
            <w:r w:rsidRPr="001657C6">
              <w:rPr>
                <w:rFonts w:ascii="Arial" w:hAnsi="Arial" w:cs="Arial"/>
                <w:i/>
                <w:sz w:val="16"/>
                <w:szCs w:val="16"/>
              </w:rPr>
              <w:t xml:space="preserve">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w:t>
            </w:r>
            <w:r w:rsidR="00525BDC">
              <w:rPr>
                <w:rFonts w:ascii="Arial" w:hAnsi="Arial" w:cs="Arial"/>
                <w:i/>
                <w:sz w:val="16"/>
                <w:szCs w:val="16"/>
              </w:rPr>
              <w:t xml:space="preserve">c prognozy wytwarzania odpadów </w:t>
            </w:r>
            <w:r w:rsidRPr="001657C6">
              <w:rPr>
                <w:rFonts w:ascii="Arial" w:hAnsi="Arial" w:cs="Arial"/>
                <w:i/>
                <w:sz w:val="16"/>
                <w:szCs w:val="16"/>
              </w:rPr>
              <w:t xml:space="preserve">i ich zagospodarowania, w jaki sposób poziomy te zostaną osiągnięte do 2020 r. na terenie oddziaływania przedsięwzięcia. Jeżeli dane takie zamieszczone są w innej części wniosku wystarczy umieścić odniesienie do odpowiedniej sekcji. </w:t>
            </w:r>
          </w:p>
          <w:p w:rsidR="00173CBF" w:rsidRPr="001657C6" w:rsidRDefault="00173CBF" w:rsidP="008E5BDE">
            <w:pPr>
              <w:spacing w:after="0" w:line="240" w:lineRule="auto"/>
              <w:jc w:val="both"/>
              <w:rPr>
                <w:rFonts w:ascii="Arial" w:hAnsi="Arial" w:cs="Arial"/>
                <w:sz w:val="16"/>
                <w:szCs w:val="16"/>
              </w:rPr>
            </w:pPr>
            <w:r w:rsidRPr="001657C6">
              <w:rPr>
                <w:rFonts w:ascii="Arial" w:hAnsi="Arial" w:cs="Arial"/>
                <w:i/>
                <w:sz w:val="16"/>
                <w:szCs w:val="16"/>
              </w:rPr>
              <w:t>W przypadku, gdy projekt obejmuje instalację do unieszkodliwiania odpadów</w:t>
            </w:r>
            <w:r w:rsidR="00525BDC">
              <w:rPr>
                <w:rFonts w:ascii="Arial" w:hAnsi="Arial" w:cs="Arial"/>
                <w:i/>
                <w:sz w:val="16"/>
                <w:szCs w:val="16"/>
              </w:rPr>
              <w:t xml:space="preserve">, należy potwierdzić, </w:t>
            </w:r>
            <w:r w:rsidRPr="001657C6">
              <w:rPr>
                <w:rFonts w:ascii="Arial" w:hAnsi="Arial" w:cs="Arial"/>
                <w:i/>
                <w:sz w:val="16"/>
                <w:szCs w:val="16"/>
              </w:rPr>
              <w:t>że planowana instalacja jest adekwatna do potrzeb i nie wpłynie negatywnie na rozwój selektywnego zbierania oraz osiągnięcie wymaganych poziomów przygotowania do</w:t>
            </w:r>
            <w:r w:rsidR="008E5BDE">
              <w:rPr>
                <w:rFonts w:ascii="Arial" w:hAnsi="Arial" w:cs="Arial"/>
                <w:i/>
                <w:sz w:val="16"/>
                <w:szCs w:val="16"/>
              </w:rPr>
              <w:t xml:space="preserve"> ponownego użycia i recyklingu.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i/>
                <w:sz w:val="16"/>
                <w:szCs w:val="16"/>
              </w:rPr>
            </w:pPr>
            <w:r w:rsidRPr="00173CBF">
              <w:rPr>
                <w:rFonts w:ascii="Arial" w:hAnsi="Arial" w:cs="Arial"/>
                <w:b/>
                <w:sz w:val="16"/>
                <w:szCs w:val="16"/>
              </w:rPr>
              <w:t xml:space="preserve">H.7.3. Należy wyjaśnić, w jaki sposób projekt spełnia wymogi dyrektywy w sprawie emisji przemysłowych, </w:t>
            </w:r>
            <w:r w:rsidR="00525BDC">
              <w:rPr>
                <w:rFonts w:ascii="Arial" w:hAnsi="Arial" w:cs="Arial"/>
                <w:b/>
                <w:sz w:val="16"/>
                <w:szCs w:val="16"/>
              </w:rPr>
              <w:br/>
            </w:r>
            <w:r w:rsidRPr="00173CBF">
              <w:rPr>
                <w:rFonts w:ascii="Arial" w:hAnsi="Arial" w:cs="Arial"/>
                <w:b/>
                <w:sz w:val="16"/>
                <w:szCs w:val="16"/>
              </w:rPr>
              <w:t>w szczególności czyni zadość obowiązkowi</w:t>
            </w:r>
            <w:r w:rsidR="008E5BDE">
              <w:rPr>
                <w:rFonts w:ascii="Arial" w:hAnsi="Arial" w:cs="Arial"/>
                <w:b/>
                <w:sz w:val="16"/>
                <w:szCs w:val="16"/>
              </w:rPr>
              <w:t xml:space="preserve"> eksploatowania zgodnie </w:t>
            </w:r>
            <w:r w:rsidRPr="00173CBF">
              <w:rPr>
                <w:rFonts w:ascii="Arial" w:hAnsi="Arial" w:cs="Arial"/>
                <w:b/>
                <w:sz w:val="16"/>
                <w:szCs w:val="16"/>
              </w:rPr>
              <w:t>z zintegrowanym pozwoleniem opartym na najlepszej dostępnej technice (BAT) i w stosownych przypadkach przestrzega dopuszczalnych wielkości emisji określonych w przedmiotowej dyrektywie</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8E5BDE" w:rsidRDefault="00525BDC" w:rsidP="00173CBF">
            <w:pPr>
              <w:spacing w:after="0" w:line="240" w:lineRule="auto"/>
              <w:jc w:val="both"/>
              <w:rPr>
                <w:rFonts w:ascii="Arial" w:hAnsi="Arial" w:cs="Arial"/>
                <w:i/>
                <w:sz w:val="16"/>
                <w:szCs w:val="16"/>
              </w:rPr>
            </w:pPr>
            <w:r>
              <w:rPr>
                <w:rFonts w:ascii="Arial" w:hAnsi="Arial" w:cs="Arial"/>
                <w:i/>
                <w:sz w:val="16"/>
                <w:szCs w:val="16"/>
              </w:rPr>
              <w:t>(</w:t>
            </w:r>
            <w:r w:rsidR="008E5BDE">
              <w:rPr>
                <w:rFonts w:ascii="Arial" w:hAnsi="Arial" w:cs="Arial"/>
                <w:i/>
                <w:sz w:val="16"/>
                <w:szCs w:val="16"/>
              </w:rPr>
              <w:t>maksymalnie 2000 znaków</w:t>
            </w:r>
            <w:r>
              <w:rPr>
                <w:rFonts w:ascii="Arial" w:hAnsi="Arial" w:cs="Arial"/>
                <w:i/>
                <w:sz w:val="16"/>
                <w:szCs w:val="16"/>
              </w:rPr>
              <w:t>)</w:t>
            </w:r>
          </w:p>
          <w:p w:rsidR="00172B0D" w:rsidRDefault="00172B0D" w:rsidP="00172B0D">
            <w:pPr>
              <w:spacing w:after="0" w:line="240" w:lineRule="auto"/>
              <w:jc w:val="both"/>
              <w:rPr>
                <w:rFonts w:ascii="Arial" w:hAnsi="Arial" w:cs="Arial"/>
                <w:i/>
                <w:sz w:val="16"/>
                <w:szCs w:val="16"/>
              </w:rPr>
            </w:pPr>
            <w:r w:rsidRPr="00172B0D">
              <w:rPr>
                <w:rFonts w:ascii="Arial" w:hAnsi="Arial" w:cs="Arial"/>
                <w:i/>
                <w:sz w:val="16"/>
                <w:szCs w:val="16"/>
              </w:rPr>
              <w:t>Sekcja dotyczy jedynie przedsięwzięć dla których konieczne jest uzyskanie, w myśl art. 201 ustawy Prawo ochrony środowiska (tekst jednolity Dz. U. z 2013 r., poz. 1232 z późn. zm.), pozwolenia zintegrowanego.</w:t>
            </w:r>
            <w:r>
              <w:rPr>
                <w:rFonts w:ascii="Arial" w:hAnsi="Arial" w:cs="Arial"/>
                <w:i/>
                <w:sz w:val="16"/>
                <w:szCs w:val="16"/>
              </w:rPr>
              <w:t xml:space="preserve"> </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Należy wykazać, że instalacja jest eksploatowana zgodnie z warunkami ustalonymi w obowiązującym pozwoleniu zintegrowanym uwzględniającym, tam gdzie ma to zastosowanie, graniczne wielkości emisyjne określone we właściwych Konkluzjach BAT. </w:t>
            </w:r>
          </w:p>
          <w:p w:rsidR="00173CBF" w:rsidRPr="001657C6" w:rsidRDefault="00173CBF" w:rsidP="008E5BDE">
            <w:pPr>
              <w:spacing w:after="0" w:line="240" w:lineRule="auto"/>
              <w:jc w:val="both"/>
              <w:rPr>
                <w:rFonts w:ascii="Arial" w:hAnsi="Arial" w:cs="Arial"/>
                <w:sz w:val="16"/>
                <w:szCs w:val="16"/>
              </w:rPr>
            </w:pPr>
            <w:r w:rsidRPr="001657C6">
              <w:rPr>
                <w:rFonts w:ascii="Arial" w:hAnsi="Arial" w:cs="Arial"/>
                <w:i/>
                <w:sz w:val="16"/>
                <w:szCs w:val="16"/>
              </w:rPr>
              <w:t xml:space="preserve">Konkluzje BAT są dokumentami stworzonymi na podstawie BREF-BAT, przyjmowanymi w drodze decyzji Komisji Europejskiej, zgodnie z przepisami dotyczącymi emisji przemysłowych. Formułują one wnioski dotyczące najbardziej efektywnego i zaawansowanego poziomu rozwoju technologii i metod prowadzenia danej działalności energetycznej lub przemysłowej – w tym opis i informacje </w:t>
            </w:r>
            <w:r w:rsidR="008E5BDE">
              <w:rPr>
                <w:rFonts w:ascii="Arial" w:hAnsi="Arial" w:cs="Arial"/>
                <w:i/>
                <w:sz w:val="16"/>
                <w:szCs w:val="16"/>
              </w:rPr>
              <w:t>służące ocenie ich przydatności.</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57586" w:rsidRPr="00173CBF" w:rsidTr="001F2FA1">
        <w:trPr>
          <w:trHeight w:val="37"/>
        </w:trPr>
        <w:tc>
          <w:tcPr>
            <w:tcW w:w="5000" w:type="pct"/>
            <w:shd w:val="pct10" w:color="auto" w:fill="auto"/>
          </w:tcPr>
          <w:p w:rsidR="00D57586" w:rsidRPr="00173CBF" w:rsidRDefault="00D57586" w:rsidP="001F2FA1">
            <w:pPr>
              <w:spacing w:after="0" w:line="240" w:lineRule="auto"/>
              <w:jc w:val="both"/>
              <w:rPr>
                <w:rFonts w:ascii="Arial" w:hAnsi="Arial" w:cs="Arial"/>
                <w:b/>
                <w:i/>
                <w:sz w:val="16"/>
                <w:szCs w:val="16"/>
              </w:rPr>
            </w:pPr>
            <w:r w:rsidRPr="00D57586">
              <w:rPr>
                <w:rFonts w:ascii="Arial" w:hAnsi="Arial" w:cs="Arial"/>
                <w:b/>
                <w:sz w:val="16"/>
                <w:szCs w:val="16"/>
              </w:rPr>
              <w:t>H.7.4. Należy wskazać wszelkie inne dyrektywy (niewymienione powyżej),</w:t>
            </w:r>
            <w:r>
              <w:rPr>
                <w:rFonts w:ascii="Arial" w:hAnsi="Arial" w:cs="Arial"/>
                <w:b/>
                <w:sz w:val="16"/>
                <w:szCs w:val="16"/>
              </w:rPr>
              <w:t xml:space="preserve"> których wymogi spełnia projekt</w:t>
            </w:r>
          </w:p>
        </w:tc>
      </w:tr>
    </w:tbl>
    <w:p w:rsidR="00D57586" w:rsidRDefault="00D57586"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297CEA" w:rsidRPr="001657C6" w:rsidTr="001F2FA1">
        <w:tc>
          <w:tcPr>
            <w:tcW w:w="5000" w:type="pct"/>
          </w:tcPr>
          <w:p w:rsidR="00297CEA" w:rsidRDefault="00525BDC" w:rsidP="001F2FA1">
            <w:pPr>
              <w:spacing w:after="0" w:line="240" w:lineRule="auto"/>
              <w:jc w:val="both"/>
              <w:rPr>
                <w:rFonts w:ascii="Arial" w:hAnsi="Arial" w:cs="Arial"/>
                <w:i/>
                <w:sz w:val="16"/>
                <w:szCs w:val="16"/>
              </w:rPr>
            </w:pPr>
            <w:r>
              <w:rPr>
                <w:rFonts w:ascii="Arial" w:hAnsi="Arial" w:cs="Arial"/>
                <w:i/>
                <w:sz w:val="16"/>
                <w:szCs w:val="16"/>
              </w:rPr>
              <w:t>(</w:t>
            </w:r>
            <w:r w:rsidR="00297CEA">
              <w:rPr>
                <w:rFonts w:ascii="Arial" w:hAnsi="Arial" w:cs="Arial"/>
                <w:i/>
                <w:sz w:val="16"/>
                <w:szCs w:val="16"/>
              </w:rPr>
              <w:t>maksymalnie 2000 znaków</w:t>
            </w:r>
            <w:r>
              <w:rPr>
                <w:rFonts w:ascii="Arial" w:hAnsi="Arial" w:cs="Arial"/>
                <w:i/>
                <w:sz w:val="16"/>
                <w:szCs w:val="16"/>
              </w:rPr>
              <w:t>)</w:t>
            </w:r>
          </w:p>
          <w:tbl>
            <w:tblPr>
              <w:tblW w:w="0" w:type="auto"/>
              <w:tblBorders>
                <w:top w:val="nil"/>
                <w:left w:val="nil"/>
                <w:bottom w:val="nil"/>
                <w:right w:val="nil"/>
              </w:tblBorders>
              <w:tblLook w:val="0000"/>
            </w:tblPr>
            <w:tblGrid>
              <w:gridCol w:w="7053"/>
            </w:tblGrid>
            <w:tr w:rsidR="00297CEA" w:rsidRPr="00297CEA">
              <w:trPr>
                <w:trHeight w:val="75"/>
              </w:trPr>
              <w:tc>
                <w:tcPr>
                  <w:tcW w:w="0" w:type="auto"/>
                </w:tcPr>
                <w:p w:rsidR="00297CEA" w:rsidRPr="00297CEA" w:rsidRDefault="00297CEA" w:rsidP="00297CEA">
                  <w:pPr>
                    <w:spacing w:after="0" w:line="240" w:lineRule="auto"/>
                    <w:ind w:left="-108"/>
                    <w:jc w:val="both"/>
                    <w:rPr>
                      <w:rFonts w:ascii="Arial" w:hAnsi="Arial" w:cs="Arial"/>
                      <w:sz w:val="16"/>
                      <w:szCs w:val="16"/>
                    </w:rPr>
                  </w:pPr>
                  <w:r w:rsidRPr="00297CEA">
                    <w:rPr>
                      <w:rFonts w:ascii="Arial" w:hAnsi="Arial" w:cs="Arial"/>
                      <w:i/>
                      <w:iCs/>
                      <w:sz w:val="16"/>
                      <w:szCs w:val="16"/>
                    </w:rPr>
                    <w:t xml:space="preserve">Należy wykazać spójność projektu z innymi dyrektywami niewymienionymi powyżej (jeśli dotyczy). </w:t>
                  </w:r>
                </w:p>
              </w:tc>
            </w:tr>
          </w:tbl>
          <w:p w:rsidR="00297CEA" w:rsidRPr="001657C6" w:rsidRDefault="00297CEA" w:rsidP="001F2FA1">
            <w:pPr>
              <w:spacing w:after="0" w:line="240" w:lineRule="auto"/>
              <w:jc w:val="both"/>
              <w:rPr>
                <w:rFonts w:ascii="Arial" w:hAnsi="Arial" w:cs="Arial"/>
                <w:sz w:val="16"/>
                <w:szCs w:val="16"/>
              </w:rPr>
            </w:pPr>
          </w:p>
        </w:tc>
      </w:tr>
    </w:tbl>
    <w:p w:rsidR="00D57586" w:rsidRPr="00173CBF" w:rsidRDefault="00D5758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 Przystosowanie do zmiany klimatu i odporność na klęski żywiołowe</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173CBF" w:rsidRPr="00173CBF" w:rsidTr="008E5BDE">
        <w:trPr>
          <w:trHeight w:val="37"/>
        </w:trPr>
        <w:tc>
          <w:tcPr>
            <w:tcW w:w="5000" w:type="pct"/>
            <w:shd w:val="clear"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H.8.1 Czy projekt przyczynia się do realizacji celów w zakresie zmiany klimatu zgodnie ze strategią „Europa 2020”, w tym zawiera informacje na temat wydatków związanych ze zmianą klimatu zgodnie z załącznikiem I do rozporządzenia wykonawczego Komisji (UE) nr 215/2014?</w:t>
            </w:r>
          </w:p>
        </w:tc>
      </w:tr>
      <w:tr w:rsidR="008E5BDE" w:rsidRPr="00173CBF" w:rsidTr="008E5BDE">
        <w:trPr>
          <w:trHeight w:val="37"/>
        </w:trPr>
        <w:tc>
          <w:tcPr>
            <w:tcW w:w="5000" w:type="pct"/>
            <w:shd w:val="clear" w:color="auto" w:fill="auto"/>
          </w:tcPr>
          <w:p w:rsidR="008E5BDE" w:rsidRPr="008E5BDE" w:rsidRDefault="008E5BDE" w:rsidP="0012156E">
            <w:pPr>
              <w:numPr>
                <w:ilvl w:val="0"/>
                <w:numId w:val="37"/>
              </w:numPr>
              <w:spacing w:after="0" w:line="240" w:lineRule="auto"/>
              <w:jc w:val="both"/>
              <w:rPr>
                <w:rFonts w:ascii="Arial" w:hAnsi="Arial" w:cs="Arial"/>
                <w:sz w:val="16"/>
                <w:szCs w:val="16"/>
              </w:rPr>
            </w:pPr>
            <w:r w:rsidRPr="008E5BDE">
              <w:rPr>
                <w:rFonts w:ascii="Arial" w:hAnsi="Arial" w:cs="Arial"/>
                <w:sz w:val="16"/>
                <w:szCs w:val="16"/>
              </w:rPr>
              <w:t>Tak – należy opisać w jaki sposób:</w:t>
            </w:r>
          </w:p>
          <w:p w:rsidR="008E5BDE" w:rsidRPr="008E5BDE" w:rsidRDefault="008E5BDE" w:rsidP="0012156E">
            <w:pPr>
              <w:numPr>
                <w:ilvl w:val="0"/>
                <w:numId w:val="37"/>
              </w:numPr>
              <w:spacing w:after="0" w:line="240" w:lineRule="auto"/>
              <w:jc w:val="both"/>
              <w:rPr>
                <w:rFonts w:ascii="Arial" w:hAnsi="Arial" w:cs="Arial"/>
                <w:sz w:val="16"/>
                <w:szCs w:val="16"/>
              </w:rPr>
            </w:pPr>
            <w:r w:rsidRPr="008E5BDE">
              <w:rPr>
                <w:rFonts w:ascii="Arial" w:hAnsi="Arial" w:cs="Arial"/>
                <w:sz w:val="16"/>
                <w:szCs w:val="16"/>
              </w:rPr>
              <w:t>Nie – należy opisać dlaczego:</w:t>
            </w:r>
          </w:p>
          <w:p w:rsidR="008E5BDE" w:rsidRPr="008E5BDE" w:rsidRDefault="008E5BDE" w:rsidP="008E5BDE">
            <w:pPr>
              <w:spacing w:after="0" w:line="240" w:lineRule="auto"/>
              <w:ind w:left="709"/>
              <w:jc w:val="both"/>
              <w:rPr>
                <w:rFonts w:ascii="Arial" w:hAnsi="Arial" w:cs="Arial"/>
                <w:sz w:val="16"/>
                <w:szCs w:val="16"/>
              </w:rPr>
            </w:pPr>
            <w:r w:rsidRPr="008E5BDE">
              <w:rPr>
                <w:rFonts w:ascii="Arial" w:hAnsi="Arial" w:cs="Arial"/>
                <w:sz w:val="16"/>
                <w:szCs w:val="16"/>
              </w:rPr>
              <w:t xml:space="preserve">____________________________________________________________ </w:t>
            </w:r>
          </w:p>
          <w:p w:rsidR="008E5BDE" w:rsidRPr="00173CBF" w:rsidRDefault="00525BDC" w:rsidP="008E5BDE">
            <w:pPr>
              <w:spacing w:after="0" w:line="240" w:lineRule="auto"/>
              <w:ind w:left="1985"/>
              <w:jc w:val="both"/>
              <w:rPr>
                <w:rFonts w:ascii="Arial" w:hAnsi="Arial" w:cs="Arial"/>
                <w:b/>
                <w:sz w:val="16"/>
                <w:szCs w:val="16"/>
              </w:rPr>
            </w:pPr>
            <w:r>
              <w:rPr>
                <w:rFonts w:ascii="Arial" w:hAnsi="Arial" w:cs="Arial"/>
                <w:i/>
                <w:sz w:val="16"/>
                <w:szCs w:val="16"/>
              </w:rPr>
              <w:t>(</w:t>
            </w:r>
            <w:r w:rsidR="008E5BDE" w:rsidRPr="008E5BDE">
              <w:rPr>
                <w:rFonts w:ascii="Arial" w:hAnsi="Arial" w:cs="Arial"/>
                <w:i/>
                <w:sz w:val="16"/>
                <w:szCs w:val="16"/>
              </w:rPr>
              <w:t>maksymalnie 2000 znaków</w:t>
            </w:r>
            <w:r>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72B0D" w:rsidRDefault="00172B0D" w:rsidP="00FD1EE5">
            <w:pPr>
              <w:pStyle w:val="Akapitzlist"/>
              <w:numPr>
                <w:ilvl w:val="0"/>
                <w:numId w:val="58"/>
              </w:numPr>
              <w:spacing w:after="0" w:line="240" w:lineRule="auto"/>
              <w:ind w:left="142" w:hanging="142"/>
              <w:jc w:val="both"/>
              <w:rPr>
                <w:rFonts w:ascii="Arial" w:hAnsi="Arial" w:cs="Arial"/>
                <w:i/>
                <w:sz w:val="16"/>
                <w:szCs w:val="16"/>
              </w:rPr>
            </w:pPr>
            <w:r w:rsidRPr="00172B0D">
              <w:rPr>
                <w:rFonts w:ascii="Arial" w:hAnsi="Arial" w:cs="Arial"/>
                <w:i/>
                <w:sz w:val="16"/>
                <w:szCs w:val="16"/>
              </w:rPr>
              <w:t xml:space="preserve">Należy opisać, w jaki sposób realizacja projektu wpisuje się w cele klimatyczne określone w Strategii Europa 2020, </w:t>
            </w:r>
            <w:r w:rsidRPr="00172B0D">
              <w:rPr>
                <w:rFonts w:ascii="Arial" w:hAnsi="Arial" w:cs="Arial"/>
                <w:i/>
                <w:sz w:val="16"/>
                <w:szCs w:val="16"/>
              </w:rPr>
              <w:br/>
              <w:t xml:space="preserve">przy czym różne projekty w różnym stopniu i zakresie mogą przyczyniać się do wskazanych poniżej celów. </w:t>
            </w:r>
          </w:p>
          <w:p w:rsidR="00172B0D" w:rsidRPr="00172B0D" w:rsidRDefault="00172B0D" w:rsidP="00172B0D">
            <w:pPr>
              <w:pStyle w:val="Akapitzlist"/>
              <w:spacing w:after="0" w:line="240" w:lineRule="auto"/>
              <w:ind w:left="142"/>
              <w:jc w:val="both"/>
              <w:rPr>
                <w:rFonts w:ascii="Arial" w:hAnsi="Arial" w:cs="Arial"/>
                <w:i/>
                <w:sz w:val="16"/>
                <w:szCs w:val="16"/>
              </w:rPr>
            </w:pPr>
            <w:r w:rsidRPr="00172B0D">
              <w:rPr>
                <w:rFonts w:ascii="Arial" w:hAnsi="Arial" w:cs="Arial"/>
                <w:i/>
                <w:sz w:val="16"/>
                <w:szCs w:val="16"/>
              </w:rPr>
              <w:t xml:space="preserve">Cele unijnej Strategii Europa 2020 w odniesieniu do zmian klimatu i związanego z zagadnieniami klimatycznymi zrównoważonego wykorzystania energii zostały sformułowane w odniesieniu do stanu na rok 2020 w sposób następujący: </w:t>
            </w:r>
          </w:p>
          <w:p w:rsidR="00172B0D" w:rsidRPr="00172B0D" w:rsidRDefault="00172B0D" w:rsidP="00FD1EE5">
            <w:pPr>
              <w:pStyle w:val="Akapitzlist"/>
              <w:numPr>
                <w:ilvl w:val="0"/>
                <w:numId w:val="59"/>
              </w:numPr>
              <w:spacing w:after="0" w:line="240" w:lineRule="auto"/>
              <w:ind w:left="426" w:hanging="284"/>
              <w:jc w:val="both"/>
              <w:rPr>
                <w:rFonts w:ascii="Arial" w:hAnsi="Arial" w:cs="Arial"/>
                <w:i/>
                <w:sz w:val="16"/>
                <w:szCs w:val="16"/>
              </w:rPr>
            </w:pPr>
            <w:r w:rsidRPr="00172B0D">
              <w:rPr>
                <w:rFonts w:ascii="Arial" w:hAnsi="Arial" w:cs="Arial"/>
                <w:i/>
                <w:sz w:val="16"/>
                <w:szCs w:val="16"/>
              </w:rPr>
              <w:t>ograniczenie emisji gazów cieplarnianych o 20% w stosunku do poziomu z 1990 r. (lub nawet o 30%, jeśli warunki będą sprzyjające),</w:t>
            </w:r>
          </w:p>
          <w:p w:rsidR="00172B0D" w:rsidRPr="00172B0D" w:rsidRDefault="00172B0D" w:rsidP="00FD1EE5">
            <w:pPr>
              <w:pStyle w:val="Akapitzlist"/>
              <w:numPr>
                <w:ilvl w:val="0"/>
                <w:numId w:val="59"/>
              </w:numPr>
              <w:spacing w:after="0" w:line="240" w:lineRule="auto"/>
              <w:ind w:left="426" w:hanging="284"/>
              <w:jc w:val="both"/>
              <w:rPr>
                <w:rFonts w:ascii="Arial" w:hAnsi="Arial" w:cs="Arial"/>
                <w:i/>
                <w:sz w:val="16"/>
                <w:szCs w:val="16"/>
              </w:rPr>
            </w:pPr>
            <w:r w:rsidRPr="00172B0D">
              <w:rPr>
                <w:rFonts w:ascii="Arial" w:hAnsi="Arial" w:cs="Arial"/>
                <w:i/>
                <w:sz w:val="16"/>
                <w:szCs w:val="16"/>
              </w:rPr>
              <w:t>osiągnięcie 20% poziomu energii pochodzącej ze źródeł odnawialnych.</w:t>
            </w:r>
          </w:p>
          <w:p w:rsidR="00172B0D" w:rsidRPr="00172B0D" w:rsidRDefault="00172B0D" w:rsidP="00FD1EE5">
            <w:pPr>
              <w:pStyle w:val="Akapitzlist"/>
              <w:numPr>
                <w:ilvl w:val="0"/>
                <w:numId w:val="59"/>
              </w:numPr>
              <w:spacing w:after="0" w:line="240" w:lineRule="auto"/>
              <w:ind w:left="426" w:hanging="284"/>
              <w:jc w:val="both"/>
              <w:rPr>
                <w:rFonts w:ascii="Arial" w:hAnsi="Arial" w:cs="Arial"/>
                <w:i/>
                <w:sz w:val="16"/>
                <w:szCs w:val="16"/>
              </w:rPr>
            </w:pPr>
            <w:r w:rsidRPr="00172B0D">
              <w:rPr>
                <w:rFonts w:ascii="Arial" w:hAnsi="Arial" w:cs="Arial"/>
                <w:i/>
                <w:sz w:val="16"/>
                <w:szCs w:val="16"/>
              </w:rPr>
              <w:t>wzrost efektywności energetycznej o 20%,</w:t>
            </w:r>
          </w:p>
          <w:p w:rsidR="00172B0D" w:rsidRPr="00172B0D" w:rsidRDefault="00172B0D" w:rsidP="00FD1EE5">
            <w:pPr>
              <w:pStyle w:val="Akapitzlist"/>
              <w:numPr>
                <w:ilvl w:val="0"/>
                <w:numId w:val="58"/>
              </w:numPr>
              <w:spacing w:after="0" w:line="240" w:lineRule="auto"/>
              <w:ind w:left="142" w:hanging="142"/>
              <w:jc w:val="both"/>
              <w:rPr>
                <w:rFonts w:ascii="Arial" w:hAnsi="Arial" w:cs="Arial"/>
                <w:i/>
                <w:sz w:val="16"/>
                <w:szCs w:val="16"/>
              </w:rPr>
            </w:pPr>
            <w:r w:rsidRPr="00172B0D">
              <w:rPr>
                <w:rFonts w:ascii="Arial" w:hAnsi="Arial" w:cs="Arial"/>
                <w:i/>
                <w:sz w:val="16"/>
                <w:szCs w:val="16"/>
              </w:rPr>
              <w:t xml:space="preserve">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t>
            </w:r>
            <w:r w:rsidRPr="00172B0D">
              <w:rPr>
                <w:rFonts w:ascii="Arial" w:hAnsi="Arial" w:cs="Arial"/>
                <w:i/>
                <w:sz w:val="16"/>
                <w:szCs w:val="16"/>
              </w:rPr>
              <w:br/>
              <w:t>w rozporządzeniu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w:t>
            </w:r>
            <w:r w:rsidRPr="00172B0D" w:rsidDel="00AA7A5A">
              <w:rPr>
                <w:rFonts w:ascii="Arial" w:hAnsi="Arial" w:cs="Arial"/>
                <w:i/>
                <w:sz w:val="16"/>
                <w:szCs w:val="16"/>
              </w:rPr>
              <w:t xml:space="preserve"> </w:t>
            </w:r>
            <w:r w:rsidRPr="00172B0D">
              <w:rPr>
                <w:rFonts w:ascii="Arial" w:hAnsi="Arial" w:cs="Arial"/>
                <w:i/>
                <w:sz w:val="16"/>
                <w:szCs w:val="16"/>
              </w:rPr>
              <w:t xml:space="preserve">przez instytucje zarządzające programami, należy: </w:t>
            </w:r>
          </w:p>
          <w:p w:rsidR="00172B0D" w:rsidRPr="00172B0D" w:rsidRDefault="00172B0D" w:rsidP="0012156E">
            <w:pPr>
              <w:numPr>
                <w:ilvl w:val="0"/>
                <w:numId w:val="29"/>
              </w:numPr>
              <w:tabs>
                <w:tab w:val="left" w:pos="284"/>
              </w:tabs>
              <w:spacing w:after="0" w:line="240" w:lineRule="auto"/>
              <w:ind w:left="284" w:hanging="142"/>
              <w:jc w:val="both"/>
              <w:rPr>
                <w:rFonts w:ascii="Arial" w:hAnsi="Arial" w:cs="Arial"/>
                <w:i/>
                <w:sz w:val="16"/>
                <w:szCs w:val="16"/>
              </w:rPr>
            </w:pPr>
            <w:r w:rsidRPr="00172B0D">
              <w:rPr>
                <w:rFonts w:ascii="Arial" w:hAnsi="Arial" w:cs="Arial"/>
                <w:i/>
                <w:sz w:val="16"/>
                <w:szCs w:val="16"/>
              </w:rPr>
              <w:t>przypisać współczynniki określone w tabeli 1 „Wymiary i kody kategorii interwencji funduszy polityki spójności w ramach celu „Inwestycje na rzecz wzrostu gospodarczego i zatrudnienia” oraz Inicjatywy na rzecz zatrudnienia ludzi młodych” załącznika 1 „Kody dotyczące wymiaru zakresu interwencji” do ww. rozporządzenia nr 215/2014 (współczynniki mogą wynieść 0%, 40% lub 100%) do odpowiednich kodów obszarów interwencji określonych dla projektu w punkcie 3.1 i 3.2  wniosku, a następnie</w:t>
            </w:r>
          </w:p>
          <w:p w:rsidR="00173CBF" w:rsidRPr="001657C6" w:rsidRDefault="00172B0D" w:rsidP="0012156E">
            <w:pPr>
              <w:numPr>
                <w:ilvl w:val="0"/>
                <w:numId w:val="29"/>
              </w:numPr>
              <w:tabs>
                <w:tab w:val="left" w:pos="284"/>
              </w:tabs>
              <w:spacing w:after="0" w:line="240" w:lineRule="auto"/>
              <w:ind w:left="284" w:hanging="142"/>
              <w:jc w:val="both"/>
              <w:rPr>
                <w:rFonts w:ascii="Arial" w:hAnsi="Arial" w:cs="Arial"/>
                <w:sz w:val="16"/>
                <w:szCs w:val="16"/>
              </w:rPr>
            </w:pPr>
            <w:r w:rsidRPr="00172B0D">
              <w:rPr>
                <w:rFonts w:ascii="Arial" w:hAnsi="Arial" w:cs="Arial"/>
                <w:i/>
                <w:sz w:val="16"/>
                <w:szCs w:val="16"/>
              </w:rPr>
              <w:t xml:space="preserve">wyliczyć wysokość wydatków na cele związane ze zmianami klimatu w projekcie poprzez przemnożenie danych współczynników przez koszty całkowite projektu (w przypadku gdy wybrana została tylko jedna kategoria interwencji). </w:t>
            </w:r>
            <w:r w:rsidR="00B6044D">
              <w:rPr>
                <w:rFonts w:ascii="Arial" w:hAnsi="Arial" w:cs="Arial"/>
                <w:i/>
                <w:sz w:val="16"/>
                <w:szCs w:val="16"/>
              </w:rPr>
              <w:br/>
            </w:r>
            <w:r w:rsidRPr="00172B0D">
              <w:rPr>
                <w:rFonts w:ascii="Arial" w:hAnsi="Arial" w:cs="Arial"/>
                <w:i/>
                <w:sz w:val="16"/>
                <w:szCs w:val="16"/>
              </w:rPr>
              <w:t>W przypadku wyboru dwóch kategorii interwencji należy określić udział procentowy kosztów wpisujących się w daną kategorię i dokonać wyliczeń opisanych powyżej.</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8E5BDE">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H.8.2 Czy w ramach projektu uwzględniono zagrożenia związane ze zmianą klimatu, kwestie dotyczące przystosowania się do zmian klimatu i ich łagodzenia oraz odporność na klęski żywiołowe?</w:t>
            </w:r>
          </w:p>
        </w:tc>
      </w:tr>
      <w:tr w:rsidR="008E5BDE" w:rsidRPr="00173CBF" w:rsidTr="008E5BDE">
        <w:trPr>
          <w:trHeight w:val="37"/>
        </w:trPr>
        <w:tc>
          <w:tcPr>
            <w:tcW w:w="5000" w:type="pct"/>
            <w:shd w:val="clear" w:color="auto" w:fill="auto"/>
          </w:tcPr>
          <w:p w:rsidR="008E5BDE" w:rsidRPr="008E5BDE" w:rsidRDefault="008E5BDE" w:rsidP="0012156E">
            <w:pPr>
              <w:numPr>
                <w:ilvl w:val="0"/>
                <w:numId w:val="37"/>
              </w:numPr>
              <w:spacing w:after="0" w:line="240" w:lineRule="auto"/>
              <w:jc w:val="both"/>
              <w:rPr>
                <w:rFonts w:ascii="Arial" w:hAnsi="Arial" w:cs="Arial"/>
                <w:sz w:val="16"/>
                <w:szCs w:val="16"/>
              </w:rPr>
            </w:pPr>
            <w:r w:rsidRPr="008E5BDE">
              <w:rPr>
                <w:rFonts w:ascii="Arial" w:hAnsi="Arial" w:cs="Arial"/>
                <w:sz w:val="16"/>
                <w:szCs w:val="16"/>
              </w:rPr>
              <w:t>Tak – należy opisać w jaki sposób:</w:t>
            </w:r>
          </w:p>
          <w:p w:rsidR="008E5BDE" w:rsidRPr="008E5BDE" w:rsidRDefault="008E5BDE" w:rsidP="0012156E">
            <w:pPr>
              <w:numPr>
                <w:ilvl w:val="0"/>
                <w:numId w:val="37"/>
              </w:numPr>
              <w:spacing w:after="0" w:line="240" w:lineRule="auto"/>
              <w:jc w:val="both"/>
              <w:rPr>
                <w:rFonts w:ascii="Arial" w:hAnsi="Arial" w:cs="Arial"/>
                <w:sz w:val="16"/>
                <w:szCs w:val="16"/>
              </w:rPr>
            </w:pPr>
            <w:r w:rsidRPr="008E5BDE">
              <w:rPr>
                <w:rFonts w:ascii="Arial" w:hAnsi="Arial" w:cs="Arial"/>
                <w:sz w:val="16"/>
                <w:szCs w:val="16"/>
              </w:rPr>
              <w:t>Nie – należy opisać dlaczego:</w:t>
            </w:r>
          </w:p>
          <w:p w:rsidR="008E5BDE" w:rsidRPr="008E5BDE" w:rsidRDefault="008E5BDE" w:rsidP="008E5BDE">
            <w:pPr>
              <w:spacing w:after="0" w:line="240" w:lineRule="auto"/>
              <w:ind w:left="709"/>
              <w:jc w:val="both"/>
              <w:rPr>
                <w:rFonts w:ascii="Arial" w:hAnsi="Arial" w:cs="Arial"/>
                <w:sz w:val="16"/>
                <w:szCs w:val="16"/>
              </w:rPr>
            </w:pPr>
            <w:r w:rsidRPr="008E5BDE">
              <w:rPr>
                <w:rFonts w:ascii="Arial" w:hAnsi="Arial" w:cs="Arial"/>
                <w:sz w:val="16"/>
                <w:szCs w:val="16"/>
              </w:rPr>
              <w:t>____________________________________________________________</w:t>
            </w:r>
          </w:p>
          <w:p w:rsidR="008E5BDE" w:rsidRPr="00173CBF" w:rsidRDefault="00525BDC" w:rsidP="008E5BDE">
            <w:pPr>
              <w:spacing w:after="0" w:line="240" w:lineRule="auto"/>
              <w:ind w:left="1985"/>
              <w:jc w:val="both"/>
              <w:rPr>
                <w:rFonts w:ascii="Arial" w:hAnsi="Arial" w:cs="Arial"/>
                <w:b/>
                <w:sz w:val="16"/>
                <w:szCs w:val="16"/>
              </w:rPr>
            </w:pPr>
            <w:r>
              <w:rPr>
                <w:rFonts w:ascii="Arial" w:hAnsi="Arial" w:cs="Arial"/>
                <w:i/>
                <w:sz w:val="16"/>
                <w:szCs w:val="16"/>
              </w:rPr>
              <w:lastRenderedPageBreak/>
              <w:t>(</w:t>
            </w:r>
            <w:r w:rsidR="008E5BDE" w:rsidRPr="008E5BDE">
              <w:rPr>
                <w:rFonts w:ascii="Arial" w:hAnsi="Arial" w:cs="Arial"/>
                <w:i/>
                <w:sz w:val="16"/>
                <w:szCs w:val="16"/>
              </w:rPr>
              <w:t>maksymalnie 2000 znaków</w:t>
            </w:r>
            <w:r>
              <w:rPr>
                <w:rFonts w:ascii="Arial" w:hAnsi="Arial" w:cs="Arial"/>
                <w:i/>
                <w:sz w:val="16"/>
                <w:szCs w:val="16"/>
              </w:rPr>
              <w:t>)</w:t>
            </w:r>
          </w:p>
        </w:tc>
      </w:tr>
    </w:tbl>
    <w:tbl>
      <w:tblPr>
        <w:tblStyle w:val="Tabela-Siatka"/>
        <w:tblW w:w="5000" w:type="pct"/>
        <w:tblLook w:val="04A0"/>
      </w:tblPr>
      <w:tblGrid>
        <w:gridCol w:w="9429"/>
      </w:tblGrid>
      <w:tr w:rsidR="00173CBF" w:rsidRPr="009741C2" w:rsidTr="009741C2">
        <w:trPr>
          <w:trHeight w:val="275"/>
        </w:trPr>
        <w:tc>
          <w:tcPr>
            <w:tcW w:w="5000" w:type="pct"/>
          </w:tcPr>
          <w:p w:rsidR="00172B0D" w:rsidRPr="009741C2" w:rsidRDefault="00172B0D" w:rsidP="00172B0D">
            <w:pPr>
              <w:spacing w:after="0" w:line="240" w:lineRule="auto"/>
              <w:jc w:val="both"/>
              <w:rPr>
                <w:rFonts w:ascii="Arial" w:hAnsi="Arial" w:cs="Arial"/>
                <w:i/>
                <w:sz w:val="16"/>
                <w:szCs w:val="16"/>
              </w:rPr>
            </w:pPr>
            <w:r w:rsidRPr="009741C2">
              <w:rPr>
                <w:rFonts w:ascii="Arial" w:hAnsi="Arial" w:cs="Arial"/>
                <w:i/>
                <w:sz w:val="16"/>
                <w:szCs w:val="16"/>
              </w:rPr>
              <w:lastRenderedPageBreak/>
              <w:t xml:space="preserve">W celu ułatwienia przygotowania inwestycji Ministerstwo Środowiska opracowało Poradnik przygotowania inwestycji </w:t>
            </w:r>
            <w:r w:rsidRPr="009741C2">
              <w:rPr>
                <w:rFonts w:ascii="Arial" w:hAnsi="Arial" w:cs="Arial"/>
                <w:i/>
                <w:sz w:val="16"/>
                <w:szCs w:val="16"/>
              </w:rPr>
              <w:br/>
              <w:t xml:space="preserve">z uwzględnieniem zmian klimatu, ich łagodzenia i przystosowania do tych zmian oraz odporności na klęski żywiołowe, dostępny pod adresem: </w:t>
            </w:r>
            <w:hyperlink r:id="rId15" w:history="1">
              <w:r w:rsidRPr="009741C2">
                <w:rPr>
                  <w:rStyle w:val="Hipercze"/>
                  <w:rFonts w:ascii="Arial" w:hAnsi="Arial" w:cs="Arial"/>
                  <w:i/>
                  <w:sz w:val="16"/>
                  <w:szCs w:val="16"/>
                </w:rPr>
                <w:t>http://klimada.mos.gov.pl/blog/2015/10/30/poradnik_przygotowania_inwestycj/</w:t>
              </w:r>
            </w:hyperlink>
            <w:r w:rsidRPr="009741C2">
              <w:rPr>
                <w:rFonts w:ascii="Arial" w:hAnsi="Arial" w:cs="Arial"/>
                <w:i/>
                <w:sz w:val="16"/>
                <w:szCs w:val="16"/>
              </w:rPr>
              <w:t>.</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Przy udzielaniu odpowiedzi należy uwzględnić  m.in. informacje:</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i w jaki sposób oceniono rozmiar efektów zewnętrznych gazów cieplarnianych i kosztów zewnętrznych węgla (emisji gazów cieplarnianych)?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Jakie są koszty alternatywne gazów cieplarnianych i w jaki sposób włączono je do analizy ekonomicznej?</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rozważono alternatywne rozwiązania dotyczące mniejszego zużycia węgla (emisji związków węgla, to jest mniejszej emisji gazów cieplarnianych) lub oparte na źródłach odnawialnych?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w trakcie przygotowywania projektu przeprowadzono ocenę zagrożeń wynikających ze zmian klimatycznych lub kontrolę podatności (ocenę ryzyka związanego prognozowanymi zmianami klimatu lub analizę podatności)?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w ramach strategicznej oceny oddziaływania na środowisko i oceny oddziaływania na środowisko uwzględniono kwestie związane ze zmianami klimatu oraz czy dane kwestie zostały sprawdzone przez odpowiednie organy krajowe?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W jaki sposób kwestie klimatyczne zostały uwzględnione w analizie i rankingu odpowiednich wariantów?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W jaki sposób projekt odnosi się do strategii krajowej lub regionalnej w zakresie przystosowania się do zmian klimatu?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projekt w połączeniu ze zmianami klimatu będzie miał jakikolwiek pozytywny lub negatywny wpływ na otoczenie?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Czy zmiany klimatu wpłynęły na lokalizację projektu?</w:t>
            </w:r>
          </w:p>
          <w:p w:rsidR="00172B0D" w:rsidRPr="009741C2" w:rsidRDefault="00172B0D" w:rsidP="00172B0D">
            <w:pPr>
              <w:spacing w:after="0" w:line="240" w:lineRule="auto"/>
              <w:ind w:left="284" w:hanging="284"/>
              <w:jc w:val="both"/>
              <w:rPr>
                <w:rFonts w:ascii="Arial" w:hAnsi="Arial" w:cs="Arial"/>
                <w:i/>
                <w:sz w:val="16"/>
                <w:szCs w:val="16"/>
              </w:rPr>
            </w:pPr>
            <w:r w:rsidRPr="009741C2">
              <w:rPr>
                <w:rFonts w:ascii="Arial" w:hAnsi="Arial" w:cs="Arial"/>
                <w:i/>
                <w:sz w:val="16"/>
                <w:szCs w:val="16"/>
              </w:rPr>
              <w:t>Odznaczając opcję „Tak”, należy w polu tekstowym opisać w jaki sposób.</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Konieczne jest: </w:t>
            </w:r>
          </w:p>
          <w:p w:rsidR="00172B0D" w:rsidRPr="009741C2" w:rsidRDefault="00172B0D" w:rsidP="0012156E">
            <w:pPr>
              <w:numPr>
                <w:ilvl w:val="0"/>
                <w:numId w:val="30"/>
              </w:numPr>
              <w:spacing w:after="0" w:line="240" w:lineRule="auto"/>
              <w:ind w:left="567" w:hanging="283"/>
              <w:jc w:val="both"/>
              <w:rPr>
                <w:rFonts w:ascii="Arial" w:hAnsi="Arial" w:cs="Arial"/>
                <w:i/>
                <w:sz w:val="16"/>
                <w:szCs w:val="16"/>
              </w:rPr>
            </w:pPr>
            <w:r w:rsidRPr="009741C2">
              <w:rPr>
                <w:rFonts w:ascii="Arial" w:hAnsi="Arial" w:cs="Arial"/>
                <w:i/>
                <w:sz w:val="16"/>
                <w:szCs w:val="16"/>
              </w:rPr>
              <w:t>wskazanie na zastosowaną metodę oszacowania emisji i kosztów GHG (gazów cieplarnianych) oraz sposób włączenia ich do analizy ekonomicznej,</w:t>
            </w:r>
          </w:p>
          <w:p w:rsidR="00172B0D" w:rsidRPr="009741C2" w:rsidRDefault="00172B0D" w:rsidP="0012156E">
            <w:pPr>
              <w:numPr>
                <w:ilvl w:val="0"/>
                <w:numId w:val="30"/>
              </w:numPr>
              <w:spacing w:after="0" w:line="240" w:lineRule="auto"/>
              <w:ind w:left="567" w:hanging="283"/>
              <w:jc w:val="both"/>
              <w:rPr>
                <w:rFonts w:ascii="Arial" w:hAnsi="Arial" w:cs="Arial"/>
                <w:i/>
                <w:sz w:val="16"/>
                <w:szCs w:val="16"/>
              </w:rPr>
            </w:pPr>
            <w:r w:rsidRPr="009741C2">
              <w:rPr>
                <w:rFonts w:ascii="Arial" w:hAnsi="Arial" w:cs="Arial"/>
                <w:i/>
                <w:sz w:val="16"/>
                <w:szCs w:val="16"/>
              </w:rPr>
              <w:t>opisanie, w jaki sposób kwestie związane ze zmianami klimatu były uwzględniane na poszczególnych etapach przygotowania projektu,</w:t>
            </w:r>
          </w:p>
          <w:p w:rsidR="00172B0D" w:rsidRPr="009741C2" w:rsidRDefault="00172B0D" w:rsidP="0012156E">
            <w:pPr>
              <w:numPr>
                <w:ilvl w:val="0"/>
                <w:numId w:val="30"/>
              </w:numPr>
              <w:spacing w:after="0" w:line="240" w:lineRule="auto"/>
              <w:ind w:left="567" w:hanging="283"/>
              <w:jc w:val="both"/>
              <w:rPr>
                <w:rFonts w:ascii="Arial" w:hAnsi="Arial" w:cs="Arial"/>
                <w:i/>
                <w:sz w:val="16"/>
                <w:szCs w:val="16"/>
              </w:rPr>
            </w:pPr>
            <w:r w:rsidRPr="009741C2">
              <w:rPr>
                <w:rFonts w:ascii="Arial" w:hAnsi="Arial" w:cs="Arial"/>
                <w:i/>
                <w:sz w:val="16"/>
                <w:szCs w:val="16"/>
              </w:rPr>
              <w:t>opisanie analizy oraz oceny podatności, a także analizy i oceny ryzyka oraz procesu wyboru i sposobu włączenia do projektu opcji (wariantów) adaptacyjnych do zmian klimatu (z przywołaniem zastosowanej metody i uzyskanych wyników).</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Należy również podsumować procedurę SOOŚ oraz OOŚ w kontekście zmian klimatycznych. </w:t>
            </w:r>
          </w:p>
          <w:p w:rsidR="00172B0D" w:rsidRPr="009741C2" w:rsidRDefault="009741C2" w:rsidP="00172B0D">
            <w:p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      </w:t>
            </w:r>
            <w:r w:rsidR="00172B0D" w:rsidRPr="009741C2">
              <w:rPr>
                <w:rFonts w:ascii="Arial" w:hAnsi="Arial" w:cs="Arial"/>
                <w:i/>
                <w:sz w:val="16"/>
                <w:szCs w:val="16"/>
              </w:rPr>
              <w:t xml:space="preserve">Odpowiadając na pytanie dotyczące uwzględnienia kwestii związanych ze zmianami klimatu w ocenie strategicznej i ocenie oddziaływania na środowisko, należy wyjaśnić i wskazać sposób uwzględnienia tych kwestii w dostępnej dokumentacji </w:t>
            </w:r>
            <w:r w:rsidR="00B6044D">
              <w:rPr>
                <w:rFonts w:ascii="Arial" w:hAnsi="Arial" w:cs="Arial"/>
                <w:i/>
                <w:sz w:val="16"/>
                <w:szCs w:val="16"/>
              </w:rPr>
              <w:br/>
            </w:r>
            <w:r w:rsidR="00172B0D" w:rsidRPr="009741C2">
              <w:rPr>
                <w:rFonts w:ascii="Arial" w:hAnsi="Arial" w:cs="Arial"/>
                <w:i/>
                <w:sz w:val="16"/>
                <w:szCs w:val="16"/>
              </w:rPr>
              <w:t>i procedurze obu ocen oraz potwierdzić i wskazać organy zatwierdzające tę dokumentację, a w przypadku braku odpowiednich danych w dokumentacji z ocen, należy uzasadnić.</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W przypadku, gdy wnioskodawca wskaże opcję „Nie” w treści wniosku należy podać tego przyczyny (a w tym związane </w:t>
            </w:r>
            <w:r w:rsidRPr="009741C2">
              <w:rPr>
                <w:rFonts w:ascii="Arial" w:hAnsi="Arial" w:cs="Arial"/>
                <w:i/>
                <w:sz w:val="16"/>
                <w:szCs w:val="16"/>
              </w:rPr>
              <w:br/>
              <w:t xml:space="preserve">z terminem przeprowadzenia postępowania w sprawie OOŚ) oraz zawrzeć odpowiednie uzasadnienie, wskazujące, </w:t>
            </w:r>
            <w:r w:rsidRPr="009741C2">
              <w:rPr>
                <w:rFonts w:ascii="Arial" w:hAnsi="Arial" w:cs="Arial"/>
                <w:i/>
                <w:sz w:val="16"/>
                <w:szCs w:val="16"/>
              </w:rPr>
              <w:br/>
              <w:t xml:space="preserve">że w kontekście OOŚ, ryzyka klimatyczne wiążące się z realizacją wybranego wariantu zostały zredukowane do akceptowalnego poziomu. </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t>
            </w:r>
            <w:r w:rsidR="009741C2">
              <w:rPr>
                <w:rFonts w:ascii="Arial" w:hAnsi="Arial" w:cs="Arial"/>
                <w:i/>
                <w:sz w:val="16"/>
                <w:szCs w:val="16"/>
              </w:rPr>
              <w:br/>
            </w:r>
            <w:r w:rsidRPr="009741C2">
              <w:rPr>
                <w:rFonts w:ascii="Arial" w:hAnsi="Arial" w:cs="Arial"/>
                <w:i/>
                <w:sz w:val="16"/>
                <w:szCs w:val="16"/>
              </w:rPr>
              <w:t xml:space="preserve">w obszarze zainteresowania których znajdują się przedsięwzięcia wchodzące w skład projektu, konieczne jest opisane zgodności i związków projektu z celami klimatycznymi tych strategii. </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Na pytanie dotyczące analizy wpływu projektu w kontekście zmian klimatu na otoczenie należy odpowiedzieć na podstawie przeprowadzonej analizy podatności, analizy ryzyka oraz oceny opcji adaptacyjnych, a także analiz dotyczących emisji gazów cieplarnianych, a w tym analiz ekonomicznych oraz ocen dotyczących efektów zewnętrznych emisji gazów cieplarnianych. Odpowiedź powinna mieć syntetyczny podsumowujący charakter. </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Konieczna jest też odpowiedź na pytanie, czy wszelkie elementy infrastruktury zlokalizowane na obszarach zagrożonych powodzią (oceniane zgodnie z dyrektywą 2007/60/WE), są zaprojektowane w sposób, który uwzględnia to ryzyko.</w:t>
            </w:r>
          </w:p>
          <w:p w:rsid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Należy także wskazać konkretne dane/źródła wykorzystane w analizie podatności i ryzyka, dotyczące scenariuszy zmian klimatu oraz opisać, na jakich etapach projektu przeprowadzono tę analizę i jakie zidentyfikowano ryzyka.</w:t>
            </w:r>
          </w:p>
          <w:p w:rsidR="00173CBF"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Należy też określić, czy przy analizie wariantów lokalizacyjnych przedsięwzięcia zostały uwzględnione ryzyka klimatyczne, </w:t>
            </w:r>
            <w:r w:rsidR="009741C2" w:rsidRPr="009741C2">
              <w:rPr>
                <w:rFonts w:ascii="Arial" w:hAnsi="Arial" w:cs="Arial"/>
                <w:i/>
                <w:sz w:val="16"/>
                <w:szCs w:val="16"/>
              </w:rPr>
              <w:br/>
            </w:r>
            <w:r w:rsidRPr="009741C2">
              <w:rPr>
                <w:rFonts w:ascii="Arial" w:hAnsi="Arial" w:cs="Arial"/>
                <w:i/>
                <w:sz w:val="16"/>
                <w:szCs w:val="16"/>
              </w:rPr>
              <w:t>w szczególności wynikające z analizy i oceny podatności przedsięwzięcia na prognozowane zmiany klimatu, o ile warianty lokalizacyjne były rozważane.</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173CBF" w:rsidRPr="00173CBF" w:rsidTr="00626177">
        <w:trPr>
          <w:trHeight w:val="428"/>
        </w:trPr>
        <w:tc>
          <w:tcPr>
            <w:tcW w:w="5000" w:type="pct"/>
            <w:shd w:val="clear" w:color="auto" w:fill="D9D9D9" w:themeFill="background1" w:themeFillShade="D9"/>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H.8.3</w:t>
            </w:r>
            <w:r w:rsidR="001657C6">
              <w:rPr>
                <w:rFonts w:ascii="Arial" w:hAnsi="Arial" w:cs="Arial"/>
                <w:b/>
                <w:sz w:val="16"/>
                <w:szCs w:val="16"/>
              </w:rPr>
              <w:t>.</w:t>
            </w:r>
            <w:r w:rsidRPr="00173CBF">
              <w:rPr>
                <w:rFonts w:ascii="Arial" w:hAnsi="Arial" w:cs="Arial"/>
                <w:b/>
                <w:sz w:val="16"/>
                <w:szCs w:val="16"/>
              </w:rPr>
              <w:t xml:space="preserve"> Czy w ramach projektu zastosowano rozwiązania w celu zapewnienia odporności na bieżącą zmienność klimatu </w:t>
            </w:r>
            <w:r w:rsidR="006B5AD0">
              <w:rPr>
                <w:rFonts w:ascii="Arial" w:hAnsi="Arial" w:cs="Arial"/>
                <w:b/>
                <w:sz w:val="16"/>
                <w:szCs w:val="16"/>
              </w:rPr>
              <w:br/>
            </w:r>
            <w:r w:rsidRPr="00173CBF">
              <w:rPr>
                <w:rFonts w:ascii="Arial" w:hAnsi="Arial" w:cs="Arial"/>
                <w:b/>
                <w:sz w:val="16"/>
                <w:szCs w:val="16"/>
              </w:rPr>
              <w:t>i przyszłą zmianę klimatu?</w:t>
            </w:r>
          </w:p>
        </w:tc>
      </w:tr>
      <w:tr w:rsidR="001F0FE2" w:rsidRPr="00173CBF" w:rsidTr="001F0FE2">
        <w:trPr>
          <w:trHeight w:val="428"/>
        </w:trPr>
        <w:tc>
          <w:tcPr>
            <w:tcW w:w="5000" w:type="pct"/>
            <w:shd w:val="clear" w:color="auto" w:fill="auto"/>
          </w:tcPr>
          <w:p w:rsidR="001F0FE2" w:rsidRPr="001F0FE2" w:rsidRDefault="001F0FE2" w:rsidP="0012156E">
            <w:pPr>
              <w:numPr>
                <w:ilvl w:val="0"/>
                <w:numId w:val="37"/>
              </w:numPr>
              <w:spacing w:after="0" w:line="240" w:lineRule="auto"/>
              <w:jc w:val="both"/>
              <w:rPr>
                <w:rFonts w:ascii="Arial" w:hAnsi="Arial" w:cs="Arial"/>
                <w:sz w:val="16"/>
                <w:szCs w:val="16"/>
              </w:rPr>
            </w:pPr>
            <w:r w:rsidRPr="001F0FE2">
              <w:rPr>
                <w:rFonts w:ascii="Arial" w:hAnsi="Arial" w:cs="Arial"/>
                <w:sz w:val="16"/>
                <w:szCs w:val="16"/>
              </w:rPr>
              <w:t>Tak – należy opisać w jaki sposób:</w:t>
            </w:r>
          </w:p>
          <w:p w:rsidR="001F0FE2" w:rsidRPr="001F0FE2" w:rsidRDefault="001F0FE2" w:rsidP="0012156E">
            <w:pPr>
              <w:numPr>
                <w:ilvl w:val="0"/>
                <w:numId w:val="37"/>
              </w:numPr>
              <w:spacing w:after="0" w:line="240" w:lineRule="auto"/>
              <w:jc w:val="both"/>
              <w:rPr>
                <w:rFonts w:ascii="Arial" w:hAnsi="Arial" w:cs="Arial"/>
                <w:sz w:val="16"/>
                <w:szCs w:val="16"/>
              </w:rPr>
            </w:pPr>
            <w:r w:rsidRPr="001F0FE2">
              <w:rPr>
                <w:rFonts w:ascii="Arial" w:hAnsi="Arial" w:cs="Arial"/>
                <w:sz w:val="16"/>
                <w:szCs w:val="16"/>
              </w:rPr>
              <w:t>Nie – należy opisać dlaczego:</w:t>
            </w:r>
          </w:p>
          <w:p w:rsidR="001F0FE2" w:rsidRPr="001F0FE2" w:rsidRDefault="001F0FE2" w:rsidP="001F0FE2">
            <w:pPr>
              <w:spacing w:after="0" w:line="240" w:lineRule="auto"/>
              <w:ind w:left="709"/>
              <w:jc w:val="both"/>
              <w:rPr>
                <w:rFonts w:ascii="Arial" w:hAnsi="Arial" w:cs="Arial"/>
                <w:sz w:val="16"/>
                <w:szCs w:val="16"/>
              </w:rPr>
            </w:pPr>
            <w:r w:rsidRPr="001F0FE2">
              <w:rPr>
                <w:rFonts w:ascii="Arial" w:hAnsi="Arial" w:cs="Arial"/>
                <w:sz w:val="16"/>
                <w:szCs w:val="16"/>
              </w:rPr>
              <w:t>____________________________________________________________</w:t>
            </w:r>
          </w:p>
          <w:p w:rsidR="001F0FE2" w:rsidRPr="00173CBF" w:rsidRDefault="007F3F12" w:rsidP="001F0FE2">
            <w:pPr>
              <w:spacing w:after="0" w:line="240" w:lineRule="auto"/>
              <w:ind w:left="1843"/>
              <w:jc w:val="both"/>
              <w:rPr>
                <w:rFonts w:ascii="Arial" w:hAnsi="Arial" w:cs="Arial"/>
                <w:b/>
                <w:sz w:val="16"/>
                <w:szCs w:val="16"/>
              </w:rPr>
            </w:pPr>
            <w:r>
              <w:rPr>
                <w:rFonts w:ascii="Arial" w:hAnsi="Arial" w:cs="Arial"/>
                <w:i/>
                <w:sz w:val="16"/>
                <w:szCs w:val="16"/>
              </w:rPr>
              <w:t>(</w:t>
            </w:r>
            <w:r w:rsidR="001F0FE2" w:rsidRPr="001F0FE2">
              <w:rPr>
                <w:rFonts w:ascii="Arial" w:hAnsi="Arial" w:cs="Arial"/>
                <w:i/>
                <w:sz w:val="16"/>
                <w:szCs w:val="16"/>
              </w:rPr>
              <w:t>maksymalnie 2000 znaków</w:t>
            </w:r>
            <w:r>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9741C2" w:rsidRPr="009741C2" w:rsidRDefault="009741C2" w:rsidP="00FD1EE5">
            <w:pPr>
              <w:pStyle w:val="Akapitzlist"/>
              <w:numPr>
                <w:ilvl w:val="0"/>
                <w:numId w:val="62"/>
              </w:numPr>
              <w:spacing w:after="0" w:line="240" w:lineRule="auto"/>
              <w:ind w:left="284" w:hanging="284"/>
              <w:jc w:val="both"/>
              <w:rPr>
                <w:rFonts w:ascii="Arial" w:hAnsi="Arial" w:cs="Arial"/>
                <w:i/>
                <w:sz w:val="16"/>
                <w:szCs w:val="16"/>
              </w:rPr>
            </w:pPr>
            <w:r w:rsidRPr="009741C2">
              <w:rPr>
                <w:rFonts w:ascii="Arial" w:hAnsi="Arial" w:cs="Arial"/>
                <w:i/>
                <w:sz w:val="16"/>
                <w:szCs w:val="16"/>
              </w:rPr>
              <w:t>Przy udzielaniu odpowiedzi należy uwzględnić m.in. informacje czy i w jaki sposób uwzględniono zmiany klimatu podczas opracowywania projektu i jego części składowych np. w odniesieniu do sił zewnętrznych (np. obciążenie wiatrem, obciążenie śniegiem, różnice temperatury) i oddziaływań (np. fale upałów, drenaż, zagrożenie powodziowe, jak również przedłużające się okresy suszy wpływające np. na właściwości gleby).</w:t>
            </w:r>
          </w:p>
          <w:p w:rsidR="009741C2" w:rsidRPr="009741C2" w:rsidRDefault="009741C2" w:rsidP="00FD1EE5">
            <w:pPr>
              <w:pStyle w:val="Akapitzlist"/>
              <w:numPr>
                <w:ilvl w:val="0"/>
                <w:numId w:val="62"/>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9741C2" w:rsidRPr="009741C2" w:rsidRDefault="009741C2" w:rsidP="00FD1EE5">
            <w:pPr>
              <w:pStyle w:val="Akapitzlist"/>
              <w:numPr>
                <w:ilvl w:val="0"/>
                <w:numId w:val="62"/>
              </w:numPr>
              <w:spacing w:after="0" w:line="240" w:lineRule="auto"/>
              <w:ind w:left="284" w:hanging="284"/>
              <w:jc w:val="both"/>
              <w:rPr>
                <w:rFonts w:ascii="Arial" w:hAnsi="Arial" w:cs="Arial"/>
                <w:i/>
                <w:sz w:val="16"/>
                <w:szCs w:val="16"/>
              </w:rPr>
            </w:pPr>
            <w:r w:rsidRPr="009741C2">
              <w:rPr>
                <w:rFonts w:ascii="Arial" w:hAnsi="Arial" w:cs="Arial"/>
                <w:i/>
                <w:sz w:val="16"/>
                <w:szCs w:val="16"/>
              </w:rPr>
              <w:t>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w:t>
            </w:r>
          </w:p>
          <w:p w:rsidR="009741C2" w:rsidRPr="009741C2" w:rsidRDefault="009741C2" w:rsidP="00FD1EE5">
            <w:pPr>
              <w:pStyle w:val="Akapitzlist"/>
              <w:numPr>
                <w:ilvl w:val="0"/>
                <w:numId w:val="62"/>
              </w:numPr>
              <w:spacing w:after="0" w:line="240" w:lineRule="auto"/>
              <w:ind w:left="284" w:hanging="284"/>
              <w:jc w:val="both"/>
              <w:rPr>
                <w:rFonts w:ascii="Arial" w:hAnsi="Arial" w:cs="Arial"/>
                <w:i/>
                <w:sz w:val="16"/>
                <w:szCs w:val="16"/>
              </w:rPr>
            </w:pPr>
            <w:r w:rsidRPr="009741C2">
              <w:rPr>
                <w:rFonts w:ascii="Arial" w:hAnsi="Arial" w:cs="Arial"/>
                <w:i/>
                <w:sz w:val="16"/>
                <w:szCs w:val="16"/>
              </w:rPr>
              <w:t>Konieczne jest jasne wykazanie powiązania konkretnych działań ze zidentyfikowanym wcześniej ryzykiem oraz przedstawienie odporności projektu po ich zastosowaniu.</w:t>
            </w:r>
          </w:p>
          <w:p w:rsidR="009741C2" w:rsidRPr="009741C2" w:rsidRDefault="009741C2" w:rsidP="00FD1EE5">
            <w:pPr>
              <w:pStyle w:val="Akapitzlist"/>
              <w:numPr>
                <w:ilvl w:val="0"/>
                <w:numId w:val="62"/>
              </w:numPr>
              <w:spacing w:after="0" w:line="240" w:lineRule="auto"/>
              <w:ind w:left="284" w:hanging="284"/>
              <w:jc w:val="both"/>
              <w:rPr>
                <w:rFonts w:ascii="Arial" w:hAnsi="Arial" w:cs="Arial"/>
                <w:sz w:val="16"/>
                <w:szCs w:val="16"/>
              </w:rPr>
            </w:pPr>
            <w:r w:rsidRPr="009741C2">
              <w:rPr>
                <w:rFonts w:ascii="Arial" w:hAnsi="Arial" w:cs="Arial"/>
                <w:i/>
                <w:sz w:val="16"/>
                <w:szCs w:val="16"/>
              </w:rPr>
              <w:lastRenderedPageBreak/>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t>
            </w:r>
          </w:p>
          <w:p w:rsidR="009741C2" w:rsidRPr="009741C2" w:rsidRDefault="009741C2" w:rsidP="00FD1EE5">
            <w:pPr>
              <w:pStyle w:val="Akapitzlist"/>
              <w:numPr>
                <w:ilvl w:val="0"/>
                <w:numId w:val="62"/>
              </w:numPr>
              <w:spacing w:after="0" w:line="240" w:lineRule="auto"/>
              <w:ind w:left="284" w:hanging="284"/>
              <w:jc w:val="both"/>
              <w:rPr>
                <w:rFonts w:ascii="Arial" w:hAnsi="Arial" w:cs="Arial"/>
                <w:sz w:val="16"/>
                <w:szCs w:val="16"/>
              </w:rPr>
            </w:pPr>
            <w:r w:rsidRPr="009741C2">
              <w:rPr>
                <w:rFonts w:ascii="Arial" w:hAnsi="Arial" w:cs="Arial"/>
                <w:i/>
                <w:sz w:val="16"/>
                <w:szCs w:val="16"/>
              </w:rPr>
              <w:t>W przypadku, gdy analizowane kwestie nie zostały uwzględnione na etapie oceny oddziaływania na środowisko, a w tym również na etapie kwalifikowania przedsięwzięcia do przeprowadzenia oceny oddziaływania na środowisko, należy podać tego przyczyny (a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w:t>
            </w:r>
          </w:p>
          <w:p w:rsidR="009741C2" w:rsidRPr="009741C2" w:rsidRDefault="009741C2" w:rsidP="00FD1EE5">
            <w:pPr>
              <w:pStyle w:val="Akapitzlist"/>
              <w:numPr>
                <w:ilvl w:val="0"/>
                <w:numId w:val="62"/>
              </w:numPr>
              <w:spacing w:after="0" w:line="240" w:lineRule="auto"/>
              <w:ind w:left="284" w:hanging="284"/>
              <w:jc w:val="both"/>
              <w:rPr>
                <w:rFonts w:ascii="Arial" w:hAnsi="Arial" w:cs="Arial"/>
                <w:sz w:val="16"/>
                <w:szCs w:val="16"/>
              </w:rPr>
            </w:pPr>
            <w:r w:rsidRPr="009741C2">
              <w:rPr>
                <w:rFonts w:ascii="Arial" w:hAnsi="Arial" w:cs="Arial"/>
                <w:i/>
                <w:sz w:val="16"/>
                <w:szCs w:val="16"/>
              </w:rPr>
              <w:t xml:space="preserve">Należy przy tym zwrócić uwagę, aby nie powielać informacji już zawartych w punkcie H.8.2. wniosku. </w:t>
            </w:r>
          </w:p>
          <w:p w:rsidR="00173CBF" w:rsidRPr="009741C2" w:rsidRDefault="009741C2" w:rsidP="00FD1EE5">
            <w:pPr>
              <w:pStyle w:val="Akapitzlist"/>
              <w:numPr>
                <w:ilvl w:val="0"/>
                <w:numId w:val="62"/>
              </w:numPr>
              <w:spacing w:after="0" w:line="240" w:lineRule="auto"/>
              <w:ind w:left="284" w:hanging="284"/>
              <w:jc w:val="both"/>
              <w:rPr>
                <w:rFonts w:ascii="Arial" w:hAnsi="Arial" w:cs="Arial"/>
                <w:sz w:val="16"/>
                <w:szCs w:val="16"/>
              </w:rPr>
            </w:pPr>
            <w:r w:rsidRPr="009741C2">
              <w:rPr>
                <w:rFonts w:ascii="Arial" w:hAnsi="Arial" w:cs="Arial"/>
                <w:i/>
                <w:sz w:val="16"/>
                <w:szCs w:val="16"/>
              </w:rPr>
              <w:t>W przypadku, gdy odpowiednie wyjaśnienia zostały już (częściowo) przedstawione w punkcie H.8.2 należy zawrzeć odpowiednie odniesienie do tego punktu.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 Ocena oddziaływania na jednolitą część wód – stosowanie dyrektywy 2000/60/WE Parlamentu Europejskiego i Rady z dnia 23 pa</w:t>
            </w:r>
            <w:r w:rsidR="006F307E">
              <w:rPr>
                <w:rFonts w:ascii="Arial" w:hAnsi="Arial" w:cs="Arial"/>
                <w:b/>
                <w:sz w:val="16"/>
                <w:szCs w:val="16"/>
              </w:rPr>
              <w:t>ździernika 2000 r. ustanawiającej</w:t>
            </w:r>
            <w:r w:rsidRPr="00173CBF">
              <w:rPr>
                <w:rFonts w:ascii="Arial" w:hAnsi="Arial" w:cs="Arial"/>
                <w:b/>
                <w:sz w:val="16"/>
                <w:szCs w:val="16"/>
              </w:rPr>
              <w:t xml:space="preserve"> ramy wspólnotowego działania w dziedzinie polityki wodnej (ramowa dyrektywa wodna):</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657C6">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H.9.1</w:t>
            </w:r>
            <w:r w:rsidR="001657C6">
              <w:rPr>
                <w:rFonts w:ascii="Arial" w:hAnsi="Arial" w:cs="Arial"/>
                <w:b/>
                <w:sz w:val="16"/>
                <w:szCs w:val="16"/>
              </w:rPr>
              <w:t xml:space="preserve">. </w:t>
            </w:r>
            <w:r w:rsidRPr="00173CBF">
              <w:rPr>
                <w:rFonts w:ascii="Arial" w:hAnsi="Arial" w:cs="Arial"/>
                <w:b/>
                <w:sz w:val="16"/>
                <w:szCs w:val="16"/>
              </w:rPr>
              <w:t xml:space="preserve">Czy projekt obejmuje nowe zmiany charakterystyki fizycznej części wód powierzchniowych lub zmiany poziomu części wód podziemnych, które pogarszają stan jednolitej części wód lub uniemożliwiają osiągnięcie dobrego stanu wód/potencjału? </w:t>
            </w:r>
          </w:p>
          <w:p w:rsidR="00173CBF" w:rsidRPr="00173CBF" w:rsidRDefault="00173CBF" w:rsidP="00173CBF">
            <w:pPr>
              <w:spacing w:after="0" w:line="240" w:lineRule="auto"/>
              <w:jc w:val="both"/>
              <w:rPr>
                <w:rFonts w:ascii="Arial" w:hAnsi="Arial" w:cs="Arial"/>
                <w:b/>
                <w:sz w:val="16"/>
                <w:szCs w:val="16"/>
              </w:rPr>
            </w:pPr>
          </w:p>
        </w:tc>
      </w:tr>
      <w:tr w:rsidR="001657C6" w:rsidRPr="00173CBF" w:rsidTr="001657C6">
        <w:trPr>
          <w:trHeight w:val="37"/>
        </w:trPr>
        <w:tc>
          <w:tcPr>
            <w:tcW w:w="5000" w:type="pct"/>
            <w:shd w:val="clear" w:color="auto" w:fill="auto"/>
          </w:tcPr>
          <w:p w:rsidR="001657C6" w:rsidRPr="001657C6" w:rsidRDefault="001657C6" w:rsidP="0012156E">
            <w:pPr>
              <w:pStyle w:val="Akapitzlist"/>
              <w:numPr>
                <w:ilvl w:val="0"/>
                <w:numId w:val="35"/>
              </w:numPr>
              <w:spacing w:after="0" w:line="240" w:lineRule="auto"/>
              <w:jc w:val="both"/>
              <w:rPr>
                <w:rFonts w:ascii="Arial" w:hAnsi="Arial" w:cs="Arial"/>
                <w:sz w:val="16"/>
                <w:szCs w:val="16"/>
              </w:rPr>
            </w:pPr>
            <w:r w:rsidRPr="001657C6">
              <w:rPr>
                <w:rFonts w:ascii="Arial" w:hAnsi="Arial" w:cs="Arial"/>
                <w:sz w:val="16"/>
                <w:szCs w:val="16"/>
              </w:rPr>
              <w:t xml:space="preserve">Tak – należy przedstawić ocenę oddziaływania na jednolitą część wód i szczegółowe wyjaśnienie sposobu, </w:t>
            </w:r>
            <w:r w:rsidR="007F3F12">
              <w:rPr>
                <w:rFonts w:ascii="Arial" w:hAnsi="Arial" w:cs="Arial"/>
                <w:sz w:val="16"/>
                <w:szCs w:val="16"/>
              </w:rPr>
              <w:br/>
            </w:r>
            <w:r w:rsidRPr="001657C6">
              <w:rPr>
                <w:rFonts w:ascii="Arial" w:hAnsi="Arial" w:cs="Arial"/>
                <w:sz w:val="16"/>
                <w:szCs w:val="16"/>
              </w:rPr>
              <w:t>w jaki spełniono lub w jaki zostaną spełnione wszystkie warunki zgodnie z art. 4 ust. 7 ramowej dyrektywy wodnej</w:t>
            </w:r>
          </w:p>
          <w:p w:rsidR="001657C6" w:rsidRPr="001657C6" w:rsidRDefault="001657C6" w:rsidP="001657C6">
            <w:pPr>
              <w:spacing w:after="0" w:line="240" w:lineRule="auto"/>
              <w:ind w:left="709"/>
              <w:jc w:val="both"/>
              <w:rPr>
                <w:rFonts w:ascii="Arial" w:hAnsi="Arial" w:cs="Arial"/>
                <w:sz w:val="16"/>
                <w:szCs w:val="16"/>
              </w:rPr>
            </w:pPr>
            <w:r w:rsidRPr="001657C6">
              <w:rPr>
                <w:rFonts w:ascii="Arial" w:hAnsi="Arial" w:cs="Arial"/>
                <w:sz w:val="16"/>
                <w:szCs w:val="16"/>
              </w:rPr>
              <w:t>____________________________________________________________</w:t>
            </w:r>
          </w:p>
          <w:p w:rsidR="001657C6" w:rsidRPr="001657C6" w:rsidRDefault="007F3F12" w:rsidP="001657C6">
            <w:pPr>
              <w:spacing w:after="0" w:line="240" w:lineRule="auto"/>
              <w:ind w:left="2127"/>
              <w:jc w:val="both"/>
              <w:rPr>
                <w:rFonts w:ascii="Arial" w:hAnsi="Arial" w:cs="Arial"/>
                <w:i/>
                <w:sz w:val="16"/>
                <w:szCs w:val="16"/>
              </w:rPr>
            </w:pPr>
            <w:r>
              <w:rPr>
                <w:rFonts w:ascii="Arial" w:hAnsi="Arial" w:cs="Arial"/>
                <w:i/>
                <w:sz w:val="16"/>
                <w:szCs w:val="16"/>
              </w:rPr>
              <w:t>(</w:t>
            </w:r>
            <w:r w:rsidR="001657C6" w:rsidRPr="001657C6">
              <w:rPr>
                <w:rFonts w:ascii="Arial" w:hAnsi="Arial" w:cs="Arial"/>
                <w:i/>
                <w:sz w:val="16"/>
                <w:szCs w:val="16"/>
              </w:rPr>
              <w:t>maksymalnie 2000 znaków</w:t>
            </w:r>
            <w:r>
              <w:rPr>
                <w:rFonts w:ascii="Arial" w:hAnsi="Arial" w:cs="Arial"/>
                <w:i/>
                <w:sz w:val="16"/>
                <w:szCs w:val="16"/>
              </w:rPr>
              <w:t>)</w:t>
            </w:r>
          </w:p>
          <w:p w:rsidR="001657C6" w:rsidRPr="001657C6" w:rsidRDefault="001657C6" w:rsidP="0012156E">
            <w:pPr>
              <w:pStyle w:val="Akapitzlist"/>
              <w:numPr>
                <w:ilvl w:val="0"/>
                <w:numId w:val="35"/>
              </w:numPr>
              <w:spacing w:after="0" w:line="240" w:lineRule="auto"/>
              <w:jc w:val="both"/>
              <w:rPr>
                <w:rFonts w:ascii="Arial" w:hAnsi="Arial" w:cs="Arial"/>
                <w:b/>
                <w:sz w:val="16"/>
                <w:szCs w:val="16"/>
              </w:rPr>
            </w:pPr>
            <w:r w:rsidRPr="001657C6">
              <w:rPr>
                <w:rFonts w:ascii="Arial" w:hAnsi="Arial" w:cs="Arial"/>
                <w:sz w:val="16"/>
                <w:szCs w:val="16"/>
              </w:rPr>
              <w:t>Nie</w:t>
            </w:r>
            <w:r w:rsidRPr="001657C6">
              <w:rPr>
                <w:rFonts w:ascii="Arial" w:hAnsi="Arial" w:cs="Arial"/>
                <w:bCs/>
                <w:sz w:val="16"/>
                <w:szCs w:val="16"/>
              </w:rPr>
              <w:t xml:space="preserve"> – należy dołączyć wypełnioną przez właściwy organ deklarację</w:t>
            </w:r>
            <w:r w:rsidRPr="001657C6">
              <w:rPr>
                <w:rFonts w:ascii="Arial" w:hAnsi="Arial" w:cs="Arial"/>
                <w:b/>
                <w:sz w:val="16"/>
                <w:szCs w:val="16"/>
              </w:rPr>
              <w:tab/>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W obecnym stanie prawnym w procedurze oceny oddziaływania na środowisko poprzedzającej wydanie decyzji </w:t>
            </w:r>
            <w:r w:rsidR="007F3F12">
              <w:rPr>
                <w:rFonts w:ascii="Arial" w:hAnsi="Arial" w:cs="Arial"/>
                <w:i/>
                <w:sz w:val="16"/>
                <w:szCs w:val="16"/>
              </w:rPr>
              <w:br/>
            </w:r>
            <w:r w:rsidRPr="001657C6">
              <w:rPr>
                <w:rFonts w:ascii="Arial" w:hAnsi="Arial" w:cs="Arial"/>
                <w:i/>
                <w:sz w:val="16"/>
                <w:szCs w:val="16"/>
              </w:rPr>
              <w:t>o środowiskowych uwarunkowaniach uwzględniona jest oce</w:t>
            </w:r>
            <w:r w:rsidR="007F3F12">
              <w:rPr>
                <w:rFonts w:ascii="Arial" w:hAnsi="Arial" w:cs="Arial"/>
                <w:i/>
                <w:sz w:val="16"/>
                <w:szCs w:val="16"/>
              </w:rPr>
              <w:t xml:space="preserve">na związana z ww. odstępstwem. </w:t>
            </w:r>
            <w:r w:rsidRPr="001657C6">
              <w:rPr>
                <w:rFonts w:ascii="Arial" w:hAnsi="Arial" w:cs="Arial"/>
                <w:i/>
                <w:sz w:val="16"/>
                <w:szCs w:val="16"/>
              </w:rPr>
              <w:t>W artykule 81 ustawy OOŚ wskazano, że jeżeli z oceny oddziaływania przedsięwzięcia na środowisko wynika, że przedsięwzięcie może spowodować nieosiągnięcie celów środowiskowych zawartych w planie gospodarowania wodami na obszarze dorzecza</w:t>
            </w:r>
            <w:r w:rsidR="007F3F12">
              <w:rPr>
                <w:rFonts w:ascii="Arial" w:hAnsi="Arial" w:cs="Arial"/>
                <w:i/>
                <w:sz w:val="16"/>
                <w:szCs w:val="16"/>
              </w:rPr>
              <w:t>,</w:t>
            </w:r>
            <w:r w:rsidRPr="001657C6">
              <w:rPr>
                <w:rFonts w:ascii="Arial" w:hAnsi="Arial" w:cs="Arial"/>
                <w:i/>
                <w:sz w:val="16"/>
                <w:szCs w:val="16"/>
              </w:rPr>
              <w:t xml:space="preserve"> organ właściwy do wydania decyzji o środowiskowych uwarunkowaniach odmawia zgody na realizację przedsięwzięcia, o ile nie zachodzą prze</w:t>
            </w:r>
            <w:r w:rsidR="006B5AD0">
              <w:rPr>
                <w:rFonts w:ascii="Arial" w:hAnsi="Arial" w:cs="Arial"/>
                <w:i/>
                <w:sz w:val="16"/>
                <w:szCs w:val="16"/>
              </w:rPr>
              <w:t xml:space="preserve">słanki o których mowa w art. </w:t>
            </w:r>
            <w:r w:rsidR="006B5AD0" w:rsidRPr="00975F85">
              <w:rPr>
                <w:rFonts w:ascii="Arial" w:hAnsi="Arial" w:cs="Arial"/>
                <w:i/>
                <w:sz w:val="16"/>
                <w:szCs w:val="16"/>
              </w:rPr>
              <w:t xml:space="preserve">38 </w:t>
            </w:r>
            <w:r w:rsidRPr="00975F85">
              <w:rPr>
                <w:rFonts w:ascii="Arial" w:hAnsi="Arial" w:cs="Arial"/>
                <w:i/>
                <w:sz w:val="16"/>
                <w:szCs w:val="16"/>
              </w:rPr>
              <w:t xml:space="preserve">j </w:t>
            </w:r>
            <w:r w:rsidR="006B5AD0" w:rsidRPr="00975F85">
              <w:rPr>
                <w:rFonts w:ascii="Arial" w:hAnsi="Arial" w:cs="Arial"/>
                <w:i/>
                <w:sz w:val="16"/>
                <w:szCs w:val="16"/>
              </w:rPr>
              <w:t>ustawy z dnia 18 lipca 2001 r. P</w:t>
            </w:r>
            <w:r w:rsidRPr="00975F85">
              <w:rPr>
                <w:rFonts w:ascii="Arial" w:hAnsi="Arial" w:cs="Arial"/>
                <w:i/>
                <w:sz w:val="16"/>
                <w:szCs w:val="16"/>
              </w:rPr>
              <w:t>rawo wodne.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Artykuł 38 j ust. 3</w:t>
            </w:r>
            <w:r w:rsidR="006B5AD0">
              <w:rPr>
                <w:rFonts w:ascii="Arial" w:hAnsi="Arial" w:cs="Arial"/>
                <w:i/>
                <w:sz w:val="16"/>
                <w:szCs w:val="16"/>
              </w:rPr>
              <w:t xml:space="preserve"> ustawy P</w:t>
            </w:r>
            <w:r w:rsidRPr="001657C6">
              <w:rPr>
                <w:rFonts w:ascii="Arial" w:hAnsi="Arial" w:cs="Arial"/>
                <w:i/>
                <w:sz w:val="16"/>
                <w:szCs w:val="16"/>
              </w:rPr>
              <w:t>rawo wodne stanowi, iż aby móc skorzystać z odstępstwa określon</w:t>
            </w:r>
            <w:r w:rsidR="007F3F12">
              <w:rPr>
                <w:rFonts w:ascii="Arial" w:hAnsi="Arial" w:cs="Arial"/>
                <w:i/>
                <w:sz w:val="16"/>
                <w:szCs w:val="16"/>
              </w:rPr>
              <w:t xml:space="preserve">ego w ust. 1 i 2 konieczne jest </w:t>
            </w:r>
            <w:r w:rsidRPr="001657C6">
              <w:rPr>
                <w:rFonts w:ascii="Arial" w:hAnsi="Arial" w:cs="Arial"/>
                <w:i/>
                <w:sz w:val="16"/>
                <w:szCs w:val="16"/>
              </w:rPr>
              <w:t>łączne spełnienie wymienionych warunków:</w:t>
            </w:r>
          </w:p>
          <w:p w:rsidR="00173CBF" w:rsidRPr="001657C6" w:rsidRDefault="00173CBF" w:rsidP="0012156E">
            <w:pPr>
              <w:numPr>
                <w:ilvl w:val="0"/>
                <w:numId w:val="31"/>
              </w:numPr>
              <w:spacing w:after="0" w:line="240" w:lineRule="auto"/>
              <w:jc w:val="both"/>
              <w:rPr>
                <w:rFonts w:ascii="Arial" w:hAnsi="Arial" w:cs="Arial"/>
                <w:i/>
                <w:sz w:val="16"/>
                <w:szCs w:val="16"/>
              </w:rPr>
            </w:pPr>
            <w:r w:rsidRPr="001657C6">
              <w:rPr>
                <w:rFonts w:ascii="Arial" w:hAnsi="Arial" w:cs="Arial"/>
                <w:i/>
                <w:sz w:val="16"/>
                <w:szCs w:val="16"/>
              </w:rPr>
              <w:t>zaplanowano łagodzenie skutków negatywnych oddziaływań na stan wód;</w:t>
            </w:r>
          </w:p>
          <w:p w:rsidR="00173CBF" w:rsidRPr="001657C6" w:rsidRDefault="00173CBF" w:rsidP="0012156E">
            <w:pPr>
              <w:numPr>
                <w:ilvl w:val="0"/>
                <w:numId w:val="31"/>
              </w:numPr>
              <w:spacing w:after="0" w:line="240" w:lineRule="auto"/>
              <w:jc w:val="both"/>
              <w:rPr>
                <w:rFonts w:ascii="Arial" w:hAnsi="Arial" w:cs="Arial"/>
                <w:i/>
                <w:sz w:val="16"/>
                <w:szCs w:val="16"/>
              </w:rPr>
            </w:pPr>
            <w:r w:rsidRPr="001657C6">
              <w:rPr>
                <w:rFonts w:ascii="Arial" w:hAnsi="Arial" w:cs="Arial"/>
                <w:i/>
                <w:sz w:val="16"/>
                <w:szCs w:val="16"/>
              </w:rPr>
              <w:t xml:space="preserve">przyczyny nowych zmian przedstawione w aktualizacji Planu Gospodarowania Wodami (PGW); </w:t>
            </w:r>
          </w:p>
          <w:p w:rsidR="00173CBF" w:rsidRPr="001657C6" w:rsidRDefault="00173CBF" w:rsidP="0012156E">
            <w:pPr>
              <w:numPr>
                <w:ilvl w:val="0"/>
                <w:numId w:val="31"/>
              </w:numPr>
              <w:spacing w:after="0" w:line="240" w:lineRule="auto"/>
              <w:jc w:val="both"/>
              <w:rPr>
                <w:rFonts w:ascii="Arial" w:hAnsi="Arial" w:cs="Arial"/>
                <w:i/>
                <w:sz w:val="16"/>
                <w:szCs w:val="16"/>
              </w:rPr>
            </w:pPr>
            <w:r w:rsidRPr="001657C6">
              <w:rPr>
                <w:rFonts w:ascii="Arial" w:hAnsi="Arial" w:cs="Arial"/>
                <w:i/>
                <w:sz w:val="16"/>
                <w:szCs w:val="16"/>
              </w:rPr>
              <w:t>przyczyną realizacji przedsięwzięcia jest nadrzędny cel publiczny lub utracone korzyści przeważane są przez pozytywne efekty dla środowiska i społeczeństwa (uwzględniając zasadę zrównoważonego rozwoju);</w:t>
            </w:r>
          </w:p>
          <w:p w:rsidR="00173CBF" w:rsidRPr="001657C6" w:rsidRDefault="00173CBF" w:rsidP="0012156E">
            <w:pPr>
              <w:numPr>
                <w:ilvl w:val="0"/>
                <w:numId w:val="31"/>
              </w:numPr>
              <w:spacing w:after="0" w:line="240" w:lineRule="auto"/>
              <w:jc w:val="both"/>
              <w:rPr>
                <w:rFonts w:ascii="Arial" w:hAnsi="Arial" w:cs="Arial"/>
                <w:i/>
                <w:sz w:val="16"/>
                <w:szCs w:val="16"/>
              </w:rPr>
            </w:pPr>
            <w:r w:rsidRPr="001657C6">
              <w:rPr>
                <w:rFonts w:ascii="Arial" w:hAnsi="Arial" w:cs="Arial"/>
                <w:i/>
                <w:sz w:val="16"/>
                <w:szCs w:val="16"/>
              </w:rPr>
              <w:t xml:space="preserve">rozpatrzono alternatywy i wybrano wariant najlepszy, tzn. zakładanych korzyści nie można osiągnąć w inny sposób, lepszy dla środowiska ze względu na </w:t>
            </w:r>
            <w:r w:rsidR="001657C6">
              <w:rPr>
                <w:rFonts w:ascii="Arial" w:hAnsi="Arial" w:cs="Arial"/>
                <w:i/>
                <w:sz w:val="16"/>
                <w:szCs w:val="16"/>
              </w:rPr>
              <w:t xml:space="preserve">wykonalność techniczną </w:t>
            </w:r>
            <w:r w:rsidRPr="001657C6">
              <w:rPr>
                <w:rFonts w:ascii="Arial" w:hAnsi="Arial" w:cs="Arial"/>
                <w:i/>
                <w:sz w:val="16"/>
                <w:szCs w:val="16"/>
              </w:rPr>
              <w:t>lub nieproporcjonalnie wysokie koszty w stosunku do zakładanych korzyści.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Tym samym w procedurze oceny oddziaływania na środowisko bad</w:t>
            </w:r>
            <w:r w:rsidR="007F3F12">
              <w:rPr>
                <w:rFonts w:ascii="Arial" w:hAnsi="Arial" w:cs="Arial"/>
                <w:i/>
                <w:sz w:val="16"/>
                <w:szCs w:val="16"/>
              </w:rPr>
              <w:t xml:space="preserve">ane jest spełnienie przesłanek, </w:t>
            </w:r>
            <w:r w:rsidRPr="001657C6">
              <w:rPr>
                <w:rFonts w:ascii="Arial" w:hAnsi="Arial" w:cs="Arial"/>
                <w:i/>
                <w:sz w:val="16"/>
                <w:szCs w:val="16"/>
              </w:rPr>
              <w:t>o których mowa w artykule 38</w:t>
            </w:r>
            <w:r w:rsidR="006F307E">
              <w:rPr>
                <w:rFonts w:ascii="Arial" w:hAnsi="Arial" w:cs="Arial"/>
                <w:i/>
                <w:sz w:val="16"/>
                <w:szCs w:val="16"/>
              </w:rPr>
              <w:t xml:space="preserve"> </w:t>
            </w:r>
            <w:r w:rsidRPr="001657C6">
              <w:rPr>
                <w:rFonts w:ascii="Arial" w:hAnsi="Arial" w:cs="Arial"/>
                <w:i/>
                <w:sz w:val="16"/>
                <w:szCs w:val="16"/>
              </w:rPr>
              <w:t>j ust. 3 ustawy Prawo wodne.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kontekście oceny i spełnienia odstępstwa</w:t>
            </w:r>
            <w:r w:rsidR="006F307E">
              <w:rPr>
                <w:rFonts w:ascii="Arial" w:hAnsi="Arial" w:cs="Arial"/>
                <w:i/>
                <w:sz w:val="16"/>
                <w:szCs w:val="16"/>
              </w:rPr>
              <w:t>,</w:t>
            </w:r>
            <w:r w:rsidRPr="001657C6">
              <w:rPr>
                <w:rFonts w:ascii="Arial" w:hAnsi="Arial" w:cs="Arial"/>
                <w:i/>
                <w:sz w:val="16"/>
                <w:szCs w:val="16"/>
              </w:rPr>
              <w:t xml:space="preserve"> o którym mowa w artykule 4 ust. 7 Ramowej Dyrektywy Wodnej należy wskazać na </w:t>
            </w:r>
            <w:proofErr w:type="spellStart"/>
            <w:r w:rsidRPr="001657C6">
              <w:rPr>
                <w:rFonts w:ascii="Arial" w:hAnsi="Arial" w:cs="Arial"/>
                <w:i/>
                <w:sz w:val="16"/>
                <w:szCs w:val="16"/>
              </w:rPr>
              <w:t>Masterplany</w:t>
            </w:r>
            <w:proofErr w:type="spellEnd"/>
            <w:r w:rsidRPr="001657C6">
              <w:rPr>
                <w:rFonts w:ascii="Arial" w:hAnsi="Arial" w:cs="Arial"/>
                <w:i/>
                <w:sz w:val="16"/>
                <w:szCs w:val="16"/>
              </w:rPr>
              <w:t xml:space="preserve"> dla dorzecza Odry i Wisły, </w:t>
            </w:r>
            <w:r w:rsidR="001657C6">
              <w:rPr>
                <w:rFonts w:ascii="Arial" w:hAnsi="Arial" w:cs="Arial"/>
                <w:i/>
                <w:sz w:val="16"/>
                <w:szCs w:val="16"/>
              </w:rPr>
              <w:t xml:space="preserve">a po przyjęciu i opublikowaniu </w:t>
            </w:r>
            <w:r w:rsidRPr="001657C6">
              <w:rPr>
                <w:rFonts w:ascii="Arial" w:hAnsi="Arial" w:cs="Arial"/>
                <w:i/>
                <w:sz w:val="16"/>
                <w:szCs w:val="16"/>
              </w:rPr>
              <w:t xml:space="preserve">na aktualizację PGW.  W zatwierdzonych w dniu </w:t>
            </w:r>
            <w:r w:rsidR="007F3F12">
              <w:rPr>
                <w:rFonts w:ascii="Arial" w:hAnsi="Arial" w:cs="Arial"/>
                <w:i/>
                <w:sz w:val="16"/>
                <w:szCs w:val="16"/>
              </w:rPr>
              <w:br/>
            </w:r>
            <w:r w:rsidRPr="001657C6">
              <w:rPr>
                <w:rFonts w:ascii="Arial" w:hAnsi="Arial" w:cs="Arial"/>
                <w:i/>
                <w:sz w:val="16"/>
                <w:szCs w:val="16"/>
              </w:rPr>
              <w:t xml:space="preserve">23 sierpnia 2014 roku </w:t>
            </w:r>
            <w:proofErr w:type="spellStart"/>
            <w:r w:rsidRPr="001657C6">
              <w:rPr>
                <w:rFonts w:ascii="Arial" w:hAnsi="Arial" w:cs="Arial"/>
                <w:i/>
                <w:sz w:val="16"/>
                <w:szCs w:val="16"/>
              </w:rPr>
              <w:t>Masterplanach</w:t>
            </w:r>
            <w:proofErr w:type="spellEnd"/>
            <w:r w:rsidRPr="001657C6">
              <w:rPr>
                <w:rFonts w:ascii="Arial" w:hAnsi="Arial" w:cs="Arial"/>
                <w:i/>
                <w:sz w:val="16"/>
                <w:szCs w:val="16"/>
              </w:rPr>
              <w:t xml:space="preserve"> dla dorzecza Odry i Wisły wykonana została ww. ocena w stosunku do projekt</w:t>
            </w:r>
            <w:r w:rsidR="001657C6">
              <w:rPr>
                <w:rFonts w:ascii="Arial" w:hAnsi="Arial" w:cs="Arial"/>
                <w:i/>
                <w:sz w:val="16"/>
                <w:szCs w:val="16"/>
              </w:rPr>
              <w:t xml:space="preserve">ów realizowanych i planowanych </w:t>
            </w:r>
            <w:r w:rsidRPr="001657C6">
              <w:rPr>
                <w:rFonts w:ascii="Arial" w:hAnsi="Arial" w:cs="Arial"/>
                <w:i/>
                <w:sz w:val="16"/>
                <w:szCs w:val="16"/>
              </w:rPr>
              <w:t xml:space="preserve">w sektorach ochrony przeciwpowodziowej, gospodarki wodnej, żeglugi śródlądowej i morskiej </w:t>
            </w:r>
            <w:r w:rsidRPr="001657C6">
              <w:rPr>
                <w:rFonts w:ascii="Arial" w:hAnsi="Arial" w:cs="Arial"/>
                <w:i/>
                <w:sz w:val="16"/>
                <w:szCs w:val="16"/>
              </w:rPr>
              <w:br/>
              <w:t>oraz hydroenergetyki</w:t>
            </w:r>
            <w:r w:rsidR="007F3F12">
              <w:rPr>
                <w:rFonts w:ascii="Arial" w:hAnsi="Arial" w:cs="Arial"/>
                <w:i/>
                <w:sz w:val="16"/>
                <w:szCs w:val="16"/>
              </w:rPr>
              <w:t>.</w:t>
            </w:r>
            <w:r w:rsidR="001F0FE2">
              <w:rPr>
                <w:rFonts w:ascii="Arial" w:hAnsi="Arial" w:cs="Arial"/>
                <w:i/>
                <w:sz w:val="16"/>
                <w:szCs w:val="16"/>
                <w:vertAlign w:val="superscript"/>
              </w:rPr>
              <w:t>.</w:t>
            </w:r>
            <w:r w:rsidRPr="001657C6">
              <w:rPr>
                <w:rFonts w:ascii="Arial" w:hAnsi="Arial" w:cs="Arial"/>
                <w:i/>
                <w:sz w:val="16"/>
                <w:szCs w:val="16"/>
              </w:rPr>
              <w:t xml:space="preserve"> Ocenione zadania zostały zagregowane </w:t>
            </w:r>
            <w:r w:rsidR="007F3F12">
              <w:rPr>
                <w:rFonts w:ascii="Arial" w:hAnsi="Arial" w:cs="Arial"/>
                <w:i/>
                <w:sz w:val="16"/>
                <w:szCs w:val="16"/>
              </w:rPr>
              <w:t xml:space="preserve">w oddzielne listy w zależności </w:t>
            </w:r>
            <w:r w:rsidRPr="001657C6">
              <w:rPr>
                <w:rFonts w:ascii="Arial" w:hAnsi="Arial" w:cs="Arial"/>
                <w:i/>
                <w:sz w:val="16"/>
                <w:szCs w:val="16"/>
              </w:rPr>
              <w:t>od wyników oceny. W przypadku projektów ujętych na Liście nr 2, których dotyczy wspomniane wyżej odstępstwo wymagana jest ich analiza w aktualizacji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Obecnie trwa proces przygotowania aktualizacji Planów Gospodarowania Wodami oraz Programu wodno-środowiskowego kraju (PWŚK). Odpowiedzialny za przygotowanie dokumentów jest Krajowy Zarząd Gospodarki Wodnej. Szczegółowe i aktualne informacje znajdują się na stronie </w:t>
            </w:r>
            <w:hyperlink r:id="rId16" w:history="1">
              <w:r w:rsidRPr="001657C6">
                <w:rPr>
                  <w:rStyle w:val="Hipercze"/>
                  <w:rFonts w:ascii="Arial" w:hAnsi="Arial" w:cs="Arial"/>
                  <w:i/>
                  <w:sz w:val="16"/>
                  <w:szCs w:val="16"/>
                </w:rPr>
                <w:t>http://www.apgw.kzgw.gov.pl/</w:t>
              </w:r>
            </w:hyperlink>
            <w:r w:rsidR="001657C6">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 H.9.2</w:t>
            </w:r>
            <w:r w:rsidR="007F3F12">
              <w:rPr>
                <w:rFonts w:ascii="Arial" w:hAnsi="Arial" w:cs="Arial"/>
                <w:b/>
                <w:sz w:val="16"/>
                <w:szCs w:val="16"/>
              </w:rPr>
              <w:t>.</w:t>
            </w:r>
            <w:r w:rsidRPr="00173CBF">
              <w:rPr>
                <w:rFonts w:ascii="Arial" w:hAnsi="Arial" w:cs="Arial"/>
                <w:b/>
                <w:sz w:val="16"/>
                <w:szCs w:val="16"/>
              </w:rPr>
              <w:t xml:space="preserve"> W jaki sposób proj</w:t>
            </w:r>
            <w:r w:rsidR="006F307E">
              <w:rPr>
                <w:rFonts w:ascii="Arial" w:hAnsi="Arial" w:cs="Arial"/>
                <w:b/>
                <w:sz w:val="16"/>
                <w:szCs w:val="16"/>
              </w:rPr>
              <w:t xml:space="preserve">ekt pokrywa się z celami planu </w:t>
            </w:r>
            <w:r w:rsidRPr="00173CBF">
              <w:rPr>
                <w:rFonts w:ascii="Arial" w:hAnsi="Arial" w:cs="Arial"/>
                <w:b/>
                <w:sz w:val="16"/>
                <w:szCs w:val="16"/>
              </w:rPr>
              <w:t>gospodarowania wodami w dorzeczu, które ustanowiono dla odpo</w:t>
            </w:r>
            <w:r w:rsidR="007F3F12">
              <w:rPr>
                <w:rFonts w:ascii="Arial" w:hAnsi="Arial" w:cs="Arial"/>
                <w:b/>
                <w:sz w:val="16"/>
                <w:szCs w:val="16"/>
              </w:rPr>
              <w:t>wiednich jednolitych części wód</w:t>
            </w:r>
            <w:r w:rsidRPr="00173CBF">
              <w:rPr>
                <w:rFonts w:ascii="Arial" w:hAnsi="Arial" w:cs="Arial"/>
                <w:b/>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657C6" w:rsidRDefault="007F3F12" w:rsidP="00173CBF">
            <w:pPr>
              <w:spacing w:after="0" w:line="240" w:lineRule="auto"/>
              <w:jc w:val="both"/>
              <w:rPr>
                <w:rFonts w:ascii="Arial" w:hAnsi="Arial" w:cs="Arial"/>
                <w:i/>
                <w:sz w:val="16"/>
                <w:szCs w:val="16"/>
              </w:rPr>
            </w:pPr>
            <w:r>
              <w:rPr>
                <w:rFonts w:ascii="Arial" w:hAnsi="Arial" w:cs="Arial"/>
                <w:i/>
                <w:sz w:val="16"/>
                <w:szCs w:val="16"/>
              </w:rPr>
              <w:t>(</w:t>
            </w:r>
            <w:r w:rsidR="001657C6" w:rsidRPr="001657C6">
              <w:rPr>
                <w:rFonts w:ascii="Arial" w:hAnsi="Arial" w:cs="Arial"/>
                <w:i/>
                <w:sz w:val="16"/>
                <w:szCs w:val="16"/>
              </w:rPr>
              <w:t>maksymalnie 2000 znaków</w:t>
            </w:r>
            <w:r>
              <w:rPr>
                <w:rFonts w:ascii="Arial" w:hAnsi="Arial" w:cs="Arial"/>
                <w:i/>
                <w:sz w:val="16"/>
                <w:szCs w:val="16"/>
              </w:rPr>
              <w:t>)</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przedmiotowym punkcie należy dokonać identyfikacji jednolitych części wód, których dotyczy planowany projekt oraz przypisanych im celów środowiskowych (zgodnie z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H.10. Oświadczenie wnioskodawcy o zakresie raportu oddziaływania przedsięwzięcia na środowisko – dotyczy przedsięwzięć mogących zawsze znacząco oddziaływać na środowisko</w:t>
            </w:r>
          </w:p>
        </w:tc>
      </w:tr>
      <w:tr w:rsidR="00173CBF" w:rsidRPr="00173CBF" w:rsidTr="00173CBF">
        <w:trPr>
          <w:trHeight w:val="37"/>
        </w:trPr>
        <w:tc>
          <w:tcPr>
            <w:tcW w:w="5000" w:type="pct"/>
            <w:shd w:val="clear" w:color="auto" w:fill="auto"/>
          </w:tcPr>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W związku z zakwalifikowaniem przedsięwzięcia realizowanego w ramach  projektu pn.: ___________________________________ </w:t>
            </w:r>
            <w:r w:rsidRPr="00173CBF">
              <w:rPr>
                <w:rFonts w:ascii="Arial" w:hAnsi="Arial" w:cs="Arial"/>
                <w:i/>
                <w:sz w:val="16"/>
                <w:szCs w:val="16"/>
              </w:rPr>
              <w:t xml:space="preserve">(pole wypełniane automatycznie) </w:t>
            </w:r>
            <w:r w:rsidRPr="00173CBF">
              <w:rPr>
                <w:rFonts w:ascii="Arial" w:hAnsi="Arial" w:cs="Arial"/>
                <w:sz w:val="16"/>
                <w:szCs w:val="16"/>
              </w:rPr>
              <w:t xml:space="preserve">do przedsięwzięć mogących zawsze znacząco oddziaływać na środowisko zgodnie z rozporządzeniem OOŚ oświadczam, że nie będę występował do właściwego organu </w:t>
            </w:r>
            <w:r w:rsidR="007F3F12">
              <w:rPr>
                <w:rFonts w:ascii="Arial" w:hAnsi="Arial" w:cs="Arial"/>
                <w:sz w:val="16"/>
                <w:szCs w:val="16"/>
              </w:rPr>
              <w:br/>
            </w:r>
            <w:r w:rsidRPr="00173CBF">
              <w:rPr>
                <w:rFonts w:ascii="Arial" w:hAnsi="Arial" w:cs="Arial"/>
                <w:sz w:val="16"/>
                <w:szCs w:val="16"/>
              </w:rPr>
              <w:t xml:space="preserve">o ustalenie zakresu raportu zgodnie z art. 69 ust. 1 ustawy OOŚ oraz że ustalenie zakresu raportu nie jest obowiązkowe na podstawie art. 69 ust. 2 ustawy OOŚ. </w:t>
            </w:r>
          </w:p>
          <w:p w:rsidR="00173CBF" w:rsidRPr="00173CBF" w:rsidRDefault="00173CBF" w:rsidP="00173CBF">
            <w:pPr>
              <w:spacing w:after="0" w:line="240" w:lineRule="auto"/>
              <w:jc w:val="both"/>
              <w:rPr>
                <w:rFonts w:ascii="Arial" w:hAnsi="Arial" w:cs="Arial"/>
                <w:sz w:val="16"/>
                <w:szCs w:val="16"/>
              </w:rPr>
            </w:pP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Zobowiązuję się przygotować i przedłożyć raport o oddziaływaniu przedsięwzięcia na środowisko wraz z wnioskiem o wydanie decyzji o środowiskowych uwarunkowaniach do ________________________</w:t>
            </w:r>
            <w:r w:rsidR="006B54E5">
              <w:rPr>
                <w:rFonts w:ascii="Arial" w:hAnsi="Arial" w:cs="Arial"/>
                <w:sz w:val="16"/>
                <w:szCs w:val="16"/>
              </w:rPr>
              <w:t xml:space="preserve"> </w:t>
            </w:r>
            <w:r w:rsidR="006B54E5" w:rsidRPr="006B54E5">
              <w:rPr>
                <w:rFonts w:ascii="Arial" w:hAnsi="Arial" w:cs="Arial"/>
                <w:i/>
                <w:sz w:val="16"/>
                <w:szCs w:val="16"/>
              </w:rPr>
              <w:t>(należy wskazać organ</w:t>
            </w:r>
            <w:r w:rsidR="00804001">
              <w:rPr>
                <w:rFonts w:ascii="Arial" w:hAnsi="Arial" w:cs="Arial"/>
                <w:i/>
                <w:sz w:val="16"/>
                <w:szCs w:val="16"/>
              </w:rPr>
              <w:t>,</w:t>
            </w:r>
            <w:r w:rsidR="006B54E5" w:rsidRPr="006B54E5">
              <w:rPr>
                <w:rFonts w:ascii="Arial" w:hAnsi="Arial" w:cs="Arial"/>
                <w:i/>
                <w:sz w:val="16"/>
                <w:szCs w:val="16"/>
              </w:rPr>
              <w:t xml:space="preserve"> do którego </w:t>
            </w:r>
            <w:r w:rsidR="00B10E49">
              <w:rPr>
                <w:rFonts w:ascii="Arial" w:hAnsi="Arial" w:cs="Arial"/>
                <w:i/>
                <w:sz w:val="16"/>
                <w:szCs w:val="16"/>
              </w:rPr>
              <w:t>w</w:t>
            </w:r>
            <w:r w:rsidR="006B54E5" w:rsidRPr="006B54E5">
              <w:rPr>
                <w:rFonts w:ascii="Arial" w:hAnsi="Arial" w:cs="Arial"/>
                <w:i/>
                <w:sz w:val="16"/>
                <w:szCs w:val="16"/>
              </w:rPr>
              <w:t>nioskodawca</w:t>
            </w:r>
            <w:r w:rsidR="006B54E5">
              <w:rPr>
                <w:rFonts w:ascii="Arial" w:hAnsi="Arial" w:cs="Arial"/>
                <w:sz w:val="16"/>
                <w:szCs w:val="16"/>
              </w:rPr>
              <w:t xml:space="preserve"> </w:t>
            </w:r>
            <w:r w:rsidR="006B54E5" w:rsidRPr="006B54E5">
              <w:rPr>
                <w:rFonts w:ascii="Arial" w:hAnsi="Arial" w:cs="Arial"/>
                <w:i/>
                <w:sz w:val="16"/>
                <w:szCs w:val="16"/>
              </w:rPr>
              <w:t>przedłoży raport OOŚ i wystąpi z wnioskiem o wydanie decyzji o środowiskowych uwarunkowaniach)</w:t>
            </w:r>
            <w:r w:rsidRPr="006B54E5">
              <w:rPr>
                <w:rFonts w:ascii="Arial" w:hAnsi="Arial" w:cs="Arial"/>
                <w:i/>
                <w:sz w:val="16"/>
                <w:szCs w:val="16"/>
              </w:rPr>
              <w:t xml:space="preserve">, </w:t>
            </w:r>
            <w:r w:rsidRPr="00173CBF">
              <w:rPr>
                <w:rFonts w:ascii="Arial" w:hAnsi="Arial" w:cs="Arial"/>
                <w:sz w:val="16"/>
                <w:szCs w:val="16"/>
              </w:rPr>
              <w:t>w terminie do _____________________________</w:t>
            </w:r>
            <w:r w:rsidR="006B54E5">
              <w:rPr>
                <w:rFonts w:ascii="Arial" w:hAnsi="Arial" w:cs="Arial"/>
                <w:sz w:val="16"/>
                <w:szCs w:val="16"/>
              </w:rPr>
              <w:t xml:space="preserve"> </w:t>
            </w:r>
            <w:r w:rsidR="006B54E5" w:rsidRPr="006B54E5">
              <w:rPr>
                <w:rFonts w:ascii="Arial" w:hAnsi="Arial" w:cs="Arial"/>
                <w:i/>
                <w:sz w:val="16"/>
                <w:szCs w:val="16"/>
              </w:rPr>
              <w:t xml:space="preserve">(z „Kalendarza” należy wybrać datę, kiedy </w:t>
            </w:r>
            <w:r w:rsidR="00804001">
              <w:rPr>
                <w:rFonts w:ascii="Arial" w:hAnsi="Arial" w:cs="Arial"/>
                <w:i/>
                <w:sz w:val="16"/>
                <w:szCs w:val="16"/>
              </w:rPr>
              <w:t>w</w:t>
            </w:r>
            <w:r w:rsidR="006B54E5" w:rsidRPr="006B54E5">
              <w:rPr>
                <w:rFonts w:ascii="Arial" w:hAnsi="Arial" w:cs="Arial"/>
                <w:i/>
                <w:sz w:val="16"/>
                <w:szCs w:val="16"/>
              </w:rPr>
              <w:t>nioskodawca do danego organu przedłoży raport OOŚ i wystąpi z wnioskiem o wydanie decyzji o środowiskowych uwarunkowaniach)</w:t>
            </w:r>
            <w:r w:rsidRPr="00173CBF">
              <w:rPr>
                <w:rFonts w:ascii="Arial" w:hAnsi="Arial" w:cs="Arial"/>
                <w:sz w:val="16"/>
                <w:szCs w:val="16"/>
              </w:rPr>
              <w:t>.</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                     </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Opracowany przeze mnie raport OOŚ będzie zawierał elementy zgodne z art. 66 ustawy OOŚ, tj.:</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1)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2)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3)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4)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5) _________________</w:t>
            </w:r>
          </w:p>
          <w:p w:rsid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6) _________________</w:t>
            </w:r>
          </w:p>
          <w:p w:rsidR="00173CBF" w:rsidRPr="00B6044D" w:rsidRDefault="006B54E5" w:rsidP="00B6044D">
            <w:pPr>
              <w:spacing w:after="0" w:line="240" w:lineRule="auto"/>
              <w:ind w:firstLine="142"/>
              <w:jc w:val="both"/>
              <w:rPr>
                <w:rFonts w:ascii="Arial" w:hAnsi="Arial" w:cs="Arial"/>
                <w:i/>
                <w:sz w:val="16"/>
                <w:szCs w:val="16"/>
              </w:rPr>
            </w:pPr>
            <w:r w:rsidRPr="006B54E5">
              <w:rPr>
                <w:rFonts w:ascii="Arial" w:hAnsi="Arial" w:cs="Arial"/>
                <w:i/>
                <w:sz w:val="16"/>
                <w:szCs w:val="16"/>
              </w:rPr>
              <w:t>(należy w punktach wymienić elementy, które będzie zawierał raport OOŚ)</w:t>
            </w:r>
          </w:p>
        </w:tc>
      </w:tr>
    </w:tbl>
    <w:p w:rsidR="00173CBF" w:rsidRPr="00173CBF" w:rsidRDefault="00173CBF" w:rsidP="00173CBF">
      <w:pPr>
        <w:spacing w:after="0" w:line="240" w:lineRule="auto"/>
        <w:jc w:val="both"/>
        <w:rPr>
          <w:rFonts w:ascii="Arial" w:hAnsi="Arial" w:cs="Arial"/>
          <w:b/>
          <w:sz w:val="16"/>
          <w:szCs w:val="16"/>
        </w:rPr>
      </w:pPr>
    </w:p>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297CEA">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H.11. Zobowiązanie </w:t>
            </w:r>
            <w:r w:rsidR="00B10E49">
              <w:rPr>
                <w:rFonts w:ascii="Arial" w:hAnsi="Arial" w:cs="Arial"/>
                <w:b/>
                <w:sz w:val="16"/>
                <w:szCs w:val="16"/>
              </w:rPr>
              <w:t>w</w:t>
            </w:r>
            <w:r w:rsidRPr="00173CBF">
              <w:rPr>
                <w:rFonts w:ascii="Arial" w:hAnsi="Arial" w:cs="Arial"/>
                <w:b/>
                <w:sz w:val="16"/>
                <w:szCs w:val="16"/>
              </w:rPr>
              <w:t>nioskodawcy do złożenia załączników obowiązkowych możliwych do uzupełnienia w terminie późniejszym</w:t>
            </w:r>
          </w:p>
        </w:tc>
      </w:tr>
      <w:tr w:rsidR="00297CEA" w:rsidRPr="00173CBF" w:rsidTr="00297CEA">
        <w:trPr>
          <w:trHeight w:val="37"/>
        </w:trPr>
        <w:tc>
          <w:tcPr>
            <w:tcW w:w="5000" w:type="pct"/>
            <w:tcBorders>
              <w:bottom w:val="single" w:sz="4" w:space="0" w:color="auto"/>
            </w:tcBorders>
            <w:shd w:val="clear" w:color="auto" w:fill="auto"/>
          </w:tcPr>
          <w:p w:rsidR="00297CEA" w:rsidRPr="00297CEA" w:rsidRDefault="00297CEA" w:rsidP="0012156E">
            <w:pPr>
              <w:pStyle w:val="Akapitzlist"/>
              <w:numPr>
                <w:ilvl w:val="0"/>
                <w:numId w:val="35"/>
              </w:numPr>
              <w:spacing w:after="0" w:line="240" w:lineRule="auto"/>
              <w:jc w:val="both"/>
              <w:rPr>
                <w:rFonts w:ascii="Arial" w:hAnsi="Arial" w:cs="Arial"/>
                <w:sz w:val="16"/>
                <w:szCs w:val="16"/>
              </w:rPr>
            </w:pPr>
            <w:r>
              <w:rPr>
                <w:rFonts w:ascii="Arial" w:hAnsi="Arial" w:cs="Arial"/>
                <w:sz w:val="16"/>
                <w:szCs w:val="16"/>
              </w:rPr>
              <w:t>N</w:t>
            </w:r>
            <w:r w:rsidRPr="00297CEA">
              <w:rPr>
                <w:rFonts w:ascii="Arial" w:hAnsi="Arial" w:cs="Arial"/>
                <w:sz w:val="16"/>
                <w:szCs w:val="16"/>
              </w:rPr>
              <w:t>ie dotyczy</w:t>
            </w:r>
          </w:p>
          <w:p w:rsidR="00297CEA" w:rsidRPr="00297CEA" w:rsidRDefault="00297CEA" w:rsidP="0012156E">
            <w:pPr>
              <w:pStyle w:val="Akapitzlist"/>
              <w:numPr>
                <w:ilvl w:val="0"/>
                <w:numId w:val="35"/>
              </w:numPr>
              <w:spacing w:after="0" w:line="240" w:lineRule="auto"/>
              <w:jc w:val="both"/>
              <w:rPr>
                <w:rFonts w:ascii="Arial" w:hAnsi="Arial" w:cs="Arial"/>
                <w:b/>
                <w:sz w:val="16"/>
                <w:szCs w:val="16"/>
              </w:rPr>
            </w:pPr>
            <w:r>
              <w:rPr>
                <w:rFonts w:ascii="Arial" w:hAnsi="Arial" w:cs="Arial"/>
                <w:sz w:val="16"/>
                <w:szCs w:val="16"/>
              </w:rPr>
              <w:t>D</w:t>
            </w:r>
            <w:r w:rsidRPr="00297CEA">
              <w:rPr>
                <w:rFonts w:ascii="Arial" w:hAnsi="Arial" w:cs="Arial"/>
                <w:sz w:val="16"/>
                <w:szCs w:val="16"/>
              </w:rPr>
              <w:t>otyczy</w:t>
            </w:r>
          </w:p>
        </w:tc>
      </w:tr>
      <w:tr w:rsidR="006B54E5" w:rsidRPr="006B54E5" w:rsidTr="006B54E5">
        <w:trPr>
          <w:trHeight w:val="37"/>
        </w:trPr>
        <w:tc>
          <w:tcPr>
            <w:tcW w:w="5000" w:type="pct"/>
            <w:shd w:val="clear" w:color="auto" w:fill="auto"/>
          </w:tcPr>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Oświadczam, iż w związku z ubieganiem się o dofina</w:t>
            </w:r>
            <w:r w:rsidR="00801F5A">
              <w:rPr>
                <w:rFonts w:ascii="Arial" w:hAnsi="Arial" w:cs="Arial"/>
                <w:sz w:val="16"/>
                <w:szCs w:val="16"/>
              </w:rPr>
              <w:t>nsowanie w ramach RPO WZ 2014–</w:t>
            </w:r>
            <w:r w:rsidRPr="006B54E5">
              <w:rPr>
                <w:rFonts w:ascii="Arial" w:hAnsi="Arial" w:cs="Arial"/>
                <w:sz w:val="16"/>
                <w:szCs w:val="16"/>
              </w:rPr>
              <w:t xml:space="preserve">2020 projektu pn.: __________________________________ </w:t>
            </w:r>
            <w:r w:rsidRPr="00173CBF">
              <w:rPr>
                <w:rFonts w:ascii="Arial" w:hAnsi="Arial" w:cs="Arial"/>
                <w:i/>
                <w:sz w:val="16"/>
                <w:szCs w:val="16"/>
              </w:rPr>
              <w:t>(pole wypełniane automatycznie</w:t>
            </w:r>
            <w:r w:rsidRPr="006B54E5">
              <w:rPr>
                <w:rFonts w:ascii="Arial" w:hAnsi="Arial" w:cs="Arial"/>
                <w:sz w:val="16"/>
                <w:szCs w:val="16"/>
              </w:rPr>
              <w:t xml:space="preserve"> oraz zakwalifikowaniem projektu do Grupy_____</w:t>
            </w:r>
            <w:r>
              <w:rPr>
                <w:rFonts w:ascii="Arial" w:hAnsi="Arial" w:cs="Arial"/>
                <w:sz w:val="16"/>
                <w:szCs w:val="16"/>
              </w:rPr>
              <w:t xml:space="preserve"> </w:t>
            </w:r>
            <w:r w:rsidRPr="006B54E5">
              <w:rPr>
                <w:rFonts w:ascii="Arial" w:hAnsi="Arial" w:cs="Arial"/>
                <w:i/>
                <w:sz w:val="16"/>
                <w:szCs w:val="16"/>
              </w:rPr>
              <w:t>(wybór z listy rozwijanej)</w:t>
            </w:r>
            <w:r w:rsidRPr="006B54E5">
              <w:rPr>
                <w:rFonts w:ascii="Arial" w:hAnsi="Arial" w:cs="Arial"/>
                <w:sz w:val="16"/>
                <w:szCs w:val="16"/>
              </w:rPr>
              <w:t>, Zestaw _____</w:t>
            </w:r>
            <w:r>
              <w:rPr>
                <w:rFonts w:ascii="Arial" w:hAnsi="Arial" w:cs="Arial"/>
                <w:sz w:val="16"/>
                <w:szCs w:val="16"/>
              </w:rPr>
              <w:t xml:space="preserve"> </w:t>
            </w:r>
            <w:r w:rsidRPr="006B54E5">
              <w:rPr>
                <w:rFonts w:ascii="Arial" w:hAnsi="Arial" w:cs="Arial"/>
                <w:i/>
                <w:sz w:val="16"/>
                <w:szCs w:val="16"/>
              </w:rPr>
              <w:t>(wybór z listy rozwijanej)</w:t>
            </w:r>
            <w:r>
              <w:rPr>
                <w:rFonts w:ascii="Arial" w:hAnsi="Arial" w:cs="Arial"/>
                <w:sz w:val="16"/>
                <w:szCs w:val="16"/>
              </w:rPr>
              <w:t xml:space="preserve"> </w:t>
            </w:r>
            <w:r w:rsidRPr="006B54E5">
              <w:rPr>
                <w:rFonts w:ascii="Arial" w:hAnsi="Arial" w:cs="Arial"/>
                <w:sz w:val="16"/>
                <w:szCs w:val="16"/>
              </w:rPr>
              <w:t>zobowiązuję się do złożenia niżej wymienionych załączników:</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1)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2)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3)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4)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5)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w terminie późniejszym, jednak nie później niż:</w:t>
            </w:r>
          </w:p>
          <w:p w:rsidR="006B54E5" w:rsidRPr="006B54E5" w:rsidRDefault="006B54E5" w:rsidP="0012156E">
            <w:pPr>
              <w:pStyle w:val="Akapitzlist"/>
              <w:numPr>
                <w:ilvl w:val="0"/>
                <w:numId w:val="32"/>
              </w:numPr>
              <w:spacing w:after="0" w:line="240" w:lineRule="auto"/>
              <w:jc w:val="both"/>
              <w:rPr>
                <w:rFonts w:ascii="Arial" w:hAnsi="Arial" w:cs="Arial"/>
                <w:sz w:val="16"/>
                <w:szCs w:val="16"/>
              </w:rPr>
            </w:pPr>
            <w:r w:rsidRPr="006B54E5">
              <w:rPr>
                <w:rFonts w:ascii="Arial" w:hAnsi="Arial" w:cs="Arial"/>
                <w:sz w:val="16"/>
                <w:szCs w:val="16"/>
              </w:rPr>
              <w:t>przed podpisaniem umowy o dofinansowanie</w:t>
            </w:r>
            <w:r w:rsidR="00801F5A">
              <w:rPr>
                <w:rFonts w:ascii="Arial" w:hAnsi="Arial" w:cs="Arial"/>
                <w:sz w:val="16"/>
                <w:szCs w:val="16"/>
              </w:rPr>
              <w:t>,</w:t>
            </w:r>
            <w:r w:rsidRPr="006B54E5">
              <w:rPr>
                <w:rFonts w:ascii="Arial" w:hAnsi="Arial" w:cs="Arial"/>
                <w:sz w:val="16"/>
                <w:szCs w:val="16"/>
              </w:rPr>
              <w:t xml:space="preserve"> tj. na etap weryfikacji formalno-prawnej,</w:t>
            </w:r>
          </w:p>
          <w:p w:rsidR="006B54E5" w:rsidRPr="006B54E5" w:rsidRDefault="006B54E5" w:rsidP="0012156E">
            <w:pPr>
              <w:pStyle w:val="Akapitzlist"/>
              <w:numPr>
                <w:ilvl w:val="0"/>
                <w:numId w:val="32"/>
              </w:numPr>
              <w:spacing w:after="0" w:line="240" w:lineRule="auto"/>
              <w:jc w:val="both"/>
              <w:rPr>
                <w:rFonts w:ascii="Arial" w:hAnsi="Arial" w:cs="Arial"/>
                <w:sz w:val="16"/>
                <w:szCs w:val="16"/>
              </w:rPr>
            </w:pPr>
            <w:r w:rsidRPr="006B54E5">
              <w:rPr>
                <w:rFonts w:ascii="Arial" w:hAnsi="Arial" w:cs="Arial"/>
                <w:sz w:val="16"/>
                <w:szCs w:val="16"/>
              </w:rPr>
              <w:t>w okresie 12 miesięcy od dnia podpisania umowy o dofinansowanie (dotyczy formuły „zaprojektuj i wybuduj” oraz projektu</w:t>
            </w:r>
            <w:r w:rsidR="00804001">
              <w:rPr>
                <w:rFonts w:ascii="Arial" w:hAnsi="Arial" w:cs="Arial"/>
                <w:sz w:val="16"/>
                <w:szCs w:val="16"/>
              </w:rPr>
              <w:t>,</w:t>
            </w:r>
            <w:r w:rsidRPr="006B54E5">
              <w:rPr>
                <w:rFonts w:ascii="Arial" w:hAnsi="Arial" w:cs="Arial"/>
                <w:sz w:val="16"/>
                <w:szCs w:val="16"/>
              </w:rPr>
              <w:t xml:space="preserve"> w ramach którego przewidziano zakup nieruchomości). </w:t>
            </w:r>
          </w:p>
        </w:tc>
      </w:tr>
    </w:tbl>
    <w:p w:rsidR="00173CBF" w:rsidRPr="00173CBF" w:rsidRDefault="00173CBF" w:rsidP="00173CBF">
      <w:pPr>
        <w:spacing w:after="0" w:line="240" w:lineRule="auto"/>
        <w:jc w:val="both"/>
        <w:rPr>
          <w:rFonts w:ascii="Arial" w:hAnsi="Arial" w:cs="Arial"/>
          <w:b/>
          <w:i/>
          <w:sz w:val="16"/>
          <w:szCs w:val="16"/>
        </w:rPr>
      </w:pPr>
    </w:p>
    <w:tbl>
      <w:tblPr>
        <w:tblStyle w:val="Tabela-Siatka"/>
        <w:tblW w:w="5000" w:type="pct"/>
        <w:tblLook w:val="04A0"/>
      </w:tblPr>
      <w:tblGrid>
        <w:gridCol w:w="9429"/>
      </w:tblGrid>
      <w:tr w:rsidR="00173CBF" w:rsidRPr="004B75BD" w:rsidTr="004B75BD">
        <w:tc>
          <w:tcPr>
            <w:tcW w:w="5000" w:type="pct"/>
          </w:tcPr>
          <w:p w:rsidR="004B75BD" w:rsidRDefault="00173CBF" w:rsidP="00173CBF">
            <w:pPr>
              <w:spacing w:after="0" w:line="240" w:lineRule="auto"/>
              <w:jc w:val="both"/>
              <w:rPr>
                <w:rFonts w:ascii="Arial" w:hAnsi="Arial" w:cs="Arial"/>
                <w:i/>
                <w:sz w:val="16"/>
                <w:szCs w:val="16"/>
              </w:rPr>
            </w:pPr>
            <w:r w:rsidRPr="004B75BD">
              <w:rPr>
                <w:rFonts w:ascii="Arial" w:hAnsi="Arial" w:cs="Arial"/>
                <w:i/>
                <w:sz w:val="16"/>
                <w:szCs w:val="16"/>
              </w:rPr>
              <w:t>Należy zapoznać się z treścią oświadczenia wskazanego w sekcji H.11 oraz wskazać z listy rozwijanej do jakiej grupy</w:t>
            </w:r>
            <w:r w:rsidR="004B75BD" w:rsidRPr="004B75BD">
              <w:rPr>
                <w:rFonts w:ascii="Arial" w:hAnsi="Arial" w:cs="Arial"/>
                <w:i/>
                <w:sz w:val="16"/>
                <w:szCs w:val="16"/>
              </w:rPr>
              <w:t xml:space="preserve"> zgodnie</w:t>
            </w:r>
            <w:r w:rsidR="00801F5A">
              <w:rPr>
                <w:rFonts w:ascii="Arial" w:hAnsi="Arial" w:cs="Arial"/>
                <w:i/>
                <w:sz w:val="16"/>
                <w:szCs w:val="16"/>
              </w:rPr>
              <w:br/>
            </w:r>
            <w:r w:rsidR="004B75BD" w:rsidRPr="004B75BD">
              <w:rPr>
                <w:rFonts w:ascii="Arial" w:hAnsi="Arial" w:cs="Arial"/>
                <w:i/>
                <w:sz w:val="16"/>
                <w:szCs w:val="16"/>
              </w:rPr>
              <w:t xml:space="preserve"> z </w:t>
            </w:r>
            <w:r w:rsidR="004B75BD" w:rsidRPr="004B75BD">
              <w:rPr>
                <w:rFonts w:ascii="Arial" w:hAnsi="Arial" w:cs="Arial"/>
                <w:bCs/>
                <w:i/>
                <w:sz w:val="16"/>
                <w:szCs w:val="16"/>
              </w:rPr>
              <w:t xml:space="preserve">Zasadami dla wnioskodawców Regionalnego Programu Operacyjnego Województwa Zachodniopomorskiego 2014-2020 Ocena oddziaływania na środowisko, stanowiącymi załącznik do </w:t>
            </w:r>
            <w:r w:rsidR="006E6871">
              <w:rPr>
                <w:rFonts w:ascii="Arial" w:hAnsi="Arial" w:cs="Arial"/>
                <w:bCs/>
                <w:i/>
                <w:sz w:val="16"/>
                <w:szCs w:val="16"/>
              </w:rPr>
              <w:t>regulaminu naboru</w:t>
            </w:r>
            <w:r w:rsidR="0033436B">
              <w:rPr>
                <w:rFonts w:ascii="Arial" w:hAnsi="Arial" w:cs="Arial"/>
                <w:bCs/>
                <w:i/>
                <w:sz w:val="16"/>
                <w:szCs w:val="16"/>
              </w:rPr>
              <w:t xml:space="preserve"> </w:t>
            </w:r>
            <w:r w:rsidR="004B75BD" w:rsidRPr="004B75BD">
              <w:rPr>
                <w:rFonts w:ascii="Arial" w:hAnsi="Arial" w:cs="Arial"/>
                <w:i/>
                <w:sz w:val="16"/>
                <w:szCs w:val="16"/>
              </w:rPr>
              <w:t>zakwalifikowany został projekt oraz który zestaw dokumentów należy dołącz</w:t>
            </w:r>
            <w:r w:rsidR="0074178B">
              <w:rPr>
                <w:rFonts w:ascii="Arial" w:hAnsi="Arial" w:cs="Arial"/>
                <w:i/>
                <w:sz w:val="16"/>
                <w:szCs w:val="16"/>
              </w:rPr>
              <w:t xml:space="preserve">yć do wniosku o dofinansowanie. </w:t>
            </w:r>
            <w:r w:rsidRPr="004B75BD">
              <w:rPr>
                <w:rFonts w:ascii="Arial" w:hAnsi="Arial" w:cs="Arial"/>
                <w:i/>
                <w:sz w:val="16"/>
                <w:szCs w:val="16"/>
              </w:rPr>
              <w:t>Następnie, w polu tekstowym</w:t>
            </w:r>
            <w:r w:rsidR="004B75BD" w:rsidRPr="004B75BD">
              <w:rPr>
                <w:rFonts w:ascii="Arial" w:hAnsi="Arial" w:cs="Arial"/>
                <w:i/>
                <w:sz w:val="16"/>
                <w:szCs w:val="16"/>
              </w:rPr>
              <w:t xml:space="preserve"> należy</w:t>
            </w:r>
            <w:r w:rsidRPr="004B75BD">
              <w:rPr>
                <w:rFonts w:ascii="Arial" w:hAnsi="Arial" w:cs="Arial"/>
                <w:i/>
                <w:sz w:val="16"/>
                <w:szCs w:val="16"/>
              </w:rPr>
              <w:t xml:space="preserve"> wskazać załączniki, do których dostarczenia </w:t>
            </w:r>
            <w:r w:rsidR="004B75BD" w:rsidRPr="004B75BD">
              <w:rPr>
                <w:rFonts w:ascii="Arial" w:hAnsi="Arial" w:cs="Arial"/>
                <w:i/>
                <w:sz w:val="16"/>
                <w:szCs w:val="16"/>
              </w:rPr>
              <w:t>wnioskodawca</w:t>
            </w:r>
            <w:r w:rsidRPr="004B75BD">
              <w:rPr>
                <w:rFonts w:ascii="Arial" w:hAnsi="Arial" w:cs="Arial"/>
                <w:i/>
                <w:sz w:val="16"/>
                <w:szCs w:val="16"/>
              </w:rPr>
              <w:t xml:space="preserve"> </w:t>
            </w:r>
            <w:r w:rsidR="004B75BD" w:rsidRPr="004B75BD">
              <w:rPr>
                <w:rFonts w:ascii="Arial" w:hAnsi="Arial" w:cs="Arial"/>
                <w:i/>
                <w:sz w:val="16"/>
                <w:szCs w:val="16"/>
              </w:rPr>
              <w:t xml:space="preserve">się </w:t>
            </w:r>
            <w:r w:rsidRPr="004B75BD">
              <w:rPr>
                <w:rFonts w:ascii="Arial" w:hAnsi="Arial" w:cs="Arial"/>
                <w:i/>
                <w:sz w:val="16"/>
                <w:szCs w:val="16"/>
              </w:rPr>
              <w:t xml:space="preserve">zobowiązuje oraz poprzez wybranie </w:t>
            </w:r>
            <w:r w:rsidR="004B75BD" w:rsidRPr="004B75BD">
              <w:rPr>
                <w:rFonts w:ascii="Arial" w:hAnsi="Arial" w:cs="Arial"/>
                <w:i/>
                <w:sz w:val="16"/>
                <w:szCs w:val="16"/>
              </w:rPr>
              <w:t xml:space="preserve">odpowiedniej </w:t>
            </w:r>
            <w:r w:rsidRPr="004B75BD">
              <w:rPr>
                <w:rFonts w:ascii="Arial" w:hAnsi="Arial" w:cs="Arial"/>
                <w:i/>
                <w:sz w:val="16"/>
                <w:szCs w:val="16"/>
              </w:rPr>
              <w:t>opcji określić te</w:t>
            </w:r>
            <w:r w:rsidR="004B75BD">
              <w:rPr>
                <w:rFonts w:ascii="Arial" w:hAnsi="Arial" w:cs="Arial"/>
                <w:i/>
                <w:sz w:val="16"/>
                <w:szCs w:val="16"/>
              </w:rPr>
              <w:t>rmin dostarczenia dokumentacji.</w:t>
            </w:r>
          </w:p>
          <w:p w:rsidR="0074178B" w:rsidRPr="004B75BD" w:rsidRDefault="0074178B" w:rsidP="00173CBF">
            <w:pPr>
              <w:spacing w:after="0" w:line="240" w:lineRule="auto"/>
              <w:jc w:val="both"/>
              <w:rPr>
                <w:rFonts w:ascii="Arial" w:hAnsi="Arial" w:cs="Arial"/>
                <w:i/>
                <w:sz w:val="16"/>
                <w:szCs w:val="16"/>
              </w:rPr>
            </w:pPr>
          </w:p>
          <w:p w:rsidR="00173CBF" w:rsidRPr="004B75BD" w:rsidRDefault="004B75BD" w:rsidP="00173CBF">
            <w:pPr>
              <w:spacing w:after="0" w:line="240" w:lineRule="auto"/>
              <w:jc w:val="both"/>
              <w:rPr>
                <w:rFonts w:ascii="Arial" w:hAnsi="Arial" w:cs="Arial"/>
                <w:i/>
                <w:sz w:val="16"/>
                <w:szCs w:val="16"/>
              </w:rPr>
            </w:pPr>
            <w:r w:rsidRPr="004B75BD">
              <w:rPr>
                <w:rFonts w:ascii="Arial" w:hAnsi="Arial" w:cs="Arial"/>
                <w:i/>
                <w:sz w:val="16"/>
                <w:szCs w:val="16"/>
              </w:rPr>
              <w:t>UWAGA! Sekcja ta d</w:t>
            </w:r>
            <w:r>
              <w:rPr>
                <w:rFonts w:ascii="Arial" w:hAnsi="Arial" w:cs="Arial"/>
                <w:i/>
                <w:sz w:val="16"/>
                <w:szCs w:val="16"/>
              </w:rPr>
              <w:t>otyczy projektu, dla którego</w:t>
            </w:r>
            <w:r w:rsidR="00173CBF" w:rsidRPr="004B75BD">
              <w:rPr>
                <w:rFonts w:ascii="Arial" w:hAnsi="Arial" w:cs="Arial"/>
                <w:i/>
                <w:sz w:val="16"/>
                <w:szCs w:val="16"/>
              </w:rPr>
              <w:t xml:space="preserve"> na etapie aplikowania o środki nie otrzymano jeszcze ostatecznego zezwolenia na realizację inwestycji, realiz</w:t>
            </w:r>
            <w:r>
              <w:rPr>
                <w:rFonts w:ascii="Arial" w:hAnsi="Arial" w:cs="Arial"/>
                <w:i/>
                <w:sz w:val="16"/>
                <w:szCs w:val="16"/>
              </w:rPr>
              <w:t>owanego</w:t>
            </w:r>
            <w:r w:rsidR="00173CBF" w:rsidRPr="004B75BD">
              <w:rPr>
                <w:rFonts w:ascii="Arial" w:hAnsi="Arial" w:cs="Arial"/>
                <w:i/>
                <w:sz w:val="16"/>
                <w:szCs w:val="16"/>
              </w:rPr>
              <w:t xml:space="preserve"> w całości lub częściowo w formule „zaproj</w:t>
            </w:r>
            <w:r>
              <w:rPr>
                <w:rFonts w:ascii="Arial" w:hAnsi="Arial" w:cs="Arial"/>
                <w:i/>
                <w:sz w:val="16"/>
                <w:szCs w:val="16"/>
              </w:rPr>
              <w:t>ek</w:t>
            </w:r>
            <w:r w:rsidR="00801F5A">
              <w:rPr>
                <w:rFonts w:ascii="Arial" w:hAnsi="Arial" w:cs="Arial"/>
                <w:i/>
                <w:sz w:val="16"/>
                <w:szCs w:val="16"/>
              </w:rPr>
              <w:t xml:space="preserve">tuj </w:t>
            </w:r>
            <w:r w:rsidR="006F307E">
              <w:rPr>
                <w:rFonts w:ascii="Arial" w:hAnsi="Arial" w:cs="Arial"/>
                <w:i/>
                <w:sz w:val="16"/>
                <w:szCs w:val="16"/>
              </w:rPr>
              <w:t xml:space="preserve">i wybuduj” oraz projektu, </w:t>
            </w:r>
            <w:r>
              <w:rPr>
                <w:rFonts w:ascii="Arial" w:hAnsi="Arial" w:cs="Arial"/>
                <w:i/>
                <w:sz w:val="16"/>
                <w:szCs w:val="16"/>
              </w:rPr>
              <w:t>w ramach którego</w:t>
            </w:r>
            <w:r w:rsidR="00173CBF" w:rsidRPr="004B75BD">
              <w:rPr>
                <w:rFonts w:ascii="Arial" w:hAnsi="Arial" w:cs="Arial"/>
                <w:i/>
                <w:sz w:val="16"/>
                <w:szCs w:val="16"/>
              </w:rPr>
              <w:t xml:space="preserve"> przewidziano zakup nieruchomości. </w:t>
            </w:r>
          </w:p>
        </w:tc>
      </w:tr>
    </w:tbl>
    <w:p w:rsidR="00BD3E7D" w:rsidRPr="001C5DDB" w:rsidRDefault="00BD3E7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0E7192" w:rsidRPr="001C5DDB" w:rsidRDefault="000E7192" w:rsidP="00626177">
            <w:pPr>
              <w:pStyle w:val="Nagwek1"/>
              <w:jc w:val="left"/>
            </w:pPr>
            <w:bookmarkStart w:id="27" w:name="_Toc453673615"/>
            <w:r w:rsidRPr="00626177">
              <w:rPr>
                <w:sz w:val="16"/>
              </w:rPr>
              <w:t xml:space="preserve">I. Deklaracja </w:t>
            </w:r>
            <w:r w:rsidR="0058628B" w:rsidRPr="00626177">
              <w:rPr>
                <w:sz w:val="16"/>
              </w:rPr>
              <w:t>w</w:t>
            </w:r>
            <w:r w:rsidRPr="00626177">
              <w:rPr>
                <w:sz w:val="16"/>
              </w:rPr>
              <w:t>nioskodawcy</w:t>
            </w:r>
            <w:r w:rsidR="00733C13">
              <w:rPr>
                <w:sz w:val="16"/>
              </w:rPr>
              <w:t xml:space="preserve"> - oświadczenia</w:t>
            </w:r>
            <w:bookmarkEnd w:id="27"/>
          </w:p>
        </w:tc>
      </w:tr>
    </w:tbl>
    <w:p w:rsidR="00481803" w:rsidRPr="001C5DDB" w:rsidRDefault="00481803"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2F4D02">
        <w:tc>
          <w:tcPr>
            <w:tcW w:w="5000" w:type="pct"/>
          </w:tcPr>
          <w:p w:rsidR="004B75BD" w:rsidRPr="001C5DDB" w:rsidRDefault="003B2765" w:rsidP="00FA1E9F">
            <w:pPr>
              <w:pStyle w:val="Bezodstpw"/>
              <w:jc w:val="both"/>
              <w:rPr>
                <w:rFonts w:ascii="Arial" w:hAnsi="Arial" w:cs="Arial"/>
                <w:i/>
                <w:sz w:val="16"/>
                <w:szCs w:val="16"/>
              </w:rPr>
            </w:pPr>
            <w:r w:rsidRPr="001C5DDB">
              <w:rPr>
                <w:rFonts w:ascii="Arial" w:hAnsi="Arial" w:cs="Arial"/>
                <w:i/>
                <w:sz w:val="16"/>
                <w:szCs w:val="16"/>
              </w:rPr>
              <w:t>Należy zaznaczyć wszystkie oświa</w:t>
            </w:r>
            <w:r w:rsidR="002F4D02">
              <w:rPr>
                <w:rFonts w:ascii="Arial" w:hAnsi="Arial" w:cs="Arial"/>
                <w:i/>
                <w:sz w:val="16"/>
                <w:szCs w:val="16"/>
              </w:rPr>
              <w:t xml:space="preserve">dczenia dotyczące </w:t>
            </w:r>
            <w:r w:rsidR="0058628B">
              <w:rPr>
                <w:rFonts w:ascii="Arial" w:hAnsi="Arial" w:cs="Arial"/>
                <w:i/>
                <w:sz w:val="16"/>
                <w:szCs w:val="16"/>
              </w:rPr>
              <w:t>w</w:t>
            </w:r>
            <w:r w:rsidR="002F4D02">
              <w:rPr>
                <w:rFonts w:ascii="Arial" w:hAnsi="Arial" w:cs="Arial"/>
                <w:i/>
                <w:sz w:val="16"/>
                <w:szCs w:val="16"/>
              </w:rPr>
              <w:t>nioskodawcy oraz</w:t>
            </w:r>
            <w:r w:rsidRPr="001C5DDB">
              <w:rPr>
                <w:rFonts w:ascii="Arial" w:hAnsi="Arial" w:cs="Arial"/>
                <w:i/>
                <w:sz w:val="16"/>
                <w:szCs w:val="16"/>
              </w:rPr>
              <w:t xml:space="preserve"> projektu.</w:t>
            </w:r>
          </w:p>
        </w:tc>
      </w:tr>
    </w:tbl>
    <w:p w:rsidR="003B2765" w:rsidRDefault="003B276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1.</w:t>
            </w:r>
            <w:r w:rsidR="0034786A">
              <w:rPr>
                <w:rFonts w:ascii="Arial" w:hAnsi="Arial" w:cs="Arial"/>
                <w:sz w:val="16"/>
                <w:szCs w:val="16"/>
              </w:rPr>
              <w:t xml:space="preserve"> </w:t>
            </w:r>
            <w:r w:rsidRPr="002F4D02">
              <w:rPr>
                <w:rFonts w:ascii="Arial" w:hAnsi="Arial" w:cs="Arial"/>
                <w:sz w:val="16"/>
                <w:szCs w:val="16"/>
              </w:rPr>
              <w:t>Oświadczam, że jestem świadomy odpowiedzialności karnej (art. 297 § 1 kodeksu karnego) za przedkładanie podrobionych, przerobionych, poświadczających nieprawdę albo nierzetelnych dokumentów o</w:t>
            </w:r>
            <w:r w:rsidR="009074F8">
              <w:rPr>
                <w:rFonts w:ascii="Arial" w:hAnsi="Arial" w:cs="Arial"/>
                <w:sz w:val="16"/>
                <w:szCs w:val="16"/>
              </w:rPr>
              <w:t xml:space="preserve">raz za składanie nierzetelnych, </w:t>
            </w:r>
            <w:r w:rsidRPr="002F4D02">
              <w:rPr>
                <w:rFonts w:ascii="Arial" w:hAnsi="Arial" w:cs="Arial"/>
                <w:sz w:val="16"/>
                <w:szCs w:val="16"/>
              </w:rPr>
              <w:t>pisemnych oświadczeń co do okoliczności o istotnym znaczeniu dla uzyskania wsparcia.</w:t>
            </w:r>
          </w:p>
        </w:tc>
      </w:tr>
    </w:tbl>
    <w:p w:rsidR="002F4D02" w:rsidRPr="002F4D02" w:rsidRDefault="002F4D02" w:rsidP="00FA1E9F">
      <w:pPr>
        <w:spacing w:after="0" w:line="240" w:lineRule="auto"/>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3.</w:t>
            </w:r>
            <w:r w:rsidR="0034786A">
              <w:rPr>
                <w:rFonts w:ascii="Arial" w:hAnsi="Arial" w:cs="Arial"/>
                <w:sz w:val="16"/>
                <w:szCs w:val="16"/>
              </w:rPr>
              <w:t xml:space="preserve"> </w:t>
            </w:r>
            <w:r w:rsidRPr="002F4D02">
              <w:rPr>
                <w:rFonts w:ascii="Arial" w:hAnsi="Arial" w:cs="Arial"/>
                <w:sz w:val="16"/>
                <w:szCs w:val="16"/>
              </w:rPr>
              <w:t>Oświadczam, że zobowiązania wobec Urzędu Skarbowego i Zakładu Ubezpieczeń Społecznych reguluję w terminie oraz nie zalegam w opłacaniu składek na ubezpieczenie społeczne, ubezpieczenie zdrowotne, Fundusz Pracy i Fundusz Gwarantowanych Świadczeń Pracowniczych oraz podatków.</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756014">
        <w:trPr>
          <w:trHeight w:val="56"/>
        </w:trPr>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5.</w:t>
            </w:r>
            <w:r w:rsidR="0034786A">
              <w:rPr>
                <w:rFonts w:ascii="Arial" w:hAnsi="Arial" w:cs="Arial"/>
                <w:sz w:val="16"/>
                <w:szCs w:val="16"/>
              </w:rPr>
              <w:t xml:space="preserve"> </w:t>
            </w:r>
            <w:r w:rsidRPr="002F4D02">
              <w:rPr>
                <w:rFonts w:ascii="Arial" w:hAnsi="Arial" w:cs="Arial"/>
                <w:sz w:val="16"/>
                <w:szCs w:val="16"/>
              </w:rPr>
              <w:t>Oświadczam, że nie jestem podmiotem wykl</w:t>
            </w:r>
            <w:r w:rsidR="009074F8">
              <w:rPr>
                <w:rFonts w:ascii="Arial" w:hAnsi="Arial" w:cs="Arial"/>
                <w:sz w:val="16"/>
                <w:szCs w:val="16"/>
              </w:rPr>
              <w:t>uczonym z możliwości otrzymania</w:t>
            </w:r>
            <w:r w:rsidRPr="002F4D02">
              <w:rPr>
                <w:rFonts w:ascii="Arial" w:hAnsi="Arial" w:cs="Arial"/>
                <w:sz w:val="16"/>
                <w:szCs w:val="16"/>
              </w:rPr>
              <w:t xml:space="preserve"> dofinansowania na podstawie:</w:t>
            </w:r>
          </w:p>
          <w:p w:rsidR="002F4D02" w:rsidRPr="00975F85" w:rsidRDefault="002F4D02" w:rsidP="00201C2F">
            <w:pPr>
              <w:numPr>
                <w:ilvl w:val="0"/>
                <w:numId w:val="11"/>
              </w:numPr>
              <w:tabs>
                <w:tab w:val="left" w:pos="284"/>
              </w:tabs>
              <w:spacing w:after="0" w:line="240" w:lineRule="auto"/>
              <w:ind w:left="284" w:hanging="284"/>
              <w:jc w:val="both"/>
              <w:rPr>
                <w:rFonts w:ascii="Arial" w:hAnsi="Arial" w:cs="Arial"/>
                <w:sz w:val="16"/>
                <w:szCs w:val="16"/>
              </w:rPr>
            </w:pPr>
            <w:r w:rsidRPr="00975F85">
              <w:rPr>
                <w:rFonts w:ascii="Arial" w:hAnsi="Arial" w:cs="Arial"/>
                <w:sz w:val="16"/>
                <w:szCs w:val="16"/>
              </w:rPr>
              <w:t xml:space="preserve">art. 207 ust. 4 ustawy z dnia 27 sierpnia 2009 r. o </w:t>
            </w:r>
            <w:r w:rsidR="00801F5A" w:rsidRPr="00975F85">
              <w:rPr>
                <w:rFonts w:ascii="Arial" w:hAnsi="Arial" w:cs="Arial"/>
                <w:sz w:val="16"/>
                <w:szCs w:val="16"/>
              </w:rPr>
              <w:t>finansach publicznych (t.</w:t>
            </w:r>
            <w:r w:rsidR="006A1E7D" w:rsidRPr="00975F85">
              <w:rPr>
                <w:rFonts w:ascii="Arial" w:hAnsi="Arial" w:cs="Arial"/>
                <w:sz w:val="16"/>
                <w:szCs w:val="16"/>
              </w:rPr>
              <w:t xml:space="preserve"> </w:t>
            </w:r>
            <w:r w:rsidR="00801F5A" w:rsidRPr="00975F85">
              <w:rPr>
                <w:rFonts w:ascii="Arial" w:hAnsi="Arial" w:cs="Arial"/>
                <w:sz w:val="16"/>
                <w:szCs w:val="16"/>
              </w:rPr>
              <w:t>j. Dz.</w:t>
            </w:r>
            <w:r w:rsidRPr="00975F85">
              <w:rPr>
                <w:rFonts w:ascii="Arial" w:hAnsi="Arial" w:cs="Arial"/>
                <w:sz w:val="16"/>
                <w:szCs w:val="16"/>
              </w:rPr>
              <w:t>U.</w:t>
            </w:r>
            <w:r w:rsidR="0083655D" w:rsidRPr="00975F85">
              <w:rPr>
                <w:rFonts w:ascii="Arial" w:hAnsi="Arial" w:cs="Arial"/>
                <w:sz w:val="16"/>
                <w:szCs w:val="16"/>
              </w:rPr>
              <w:t xml:space="preserve"> z </w:t>
            </w:r>
            <w:r w:rsidRPr="00975F85">
              <w:rPr>
                <w:rFonts w:ascii="Arial" w:hAnsi="Arial" w:cs="Arial"/>
                <w:sz w:val="16"/>
                <w:szCs w:val="16"/>
              </w:rPr>
              <w:t xml:space="preserve"> </w:t>
            </w:r>
            <w:del w:id="28" w:author="kchmielewska" w:date="2016-12-12T13:43:00Z">
              <w:r w:rsidRPr="00975F85" w:rsidDel="00523739">
                <w:rPr>
                  <w:rFonts w:ascii="Arial" w:hAnsi="Arial" w:cs="Arial"/>
                  <w:sz w:val="16"/>
                  <w:szCs w:val="16"/>
                </w:rPr>
                <w:delText xml:space="preserve">2013 </w:delText>
              </w:r>
            </w:del>
            <w:ins w:id="29" w:author="kchmielewska" w:date="2016-12-12T13:45:00Z">
              <w:r w:rsidR="00523739">
                <w:rPr>
                  <w:rFonts w:ascii="Arial" w:hAnsi="Arial" w:cs="Arial"/>
                  <w:sz w:val="16"/>
                  <w:szCs w:val="16"/>
                </w:rPr>
                <w:t>2016</w:t>
              </w:r>
            </w:ins>
            <w:ins w:id="30" w:author="kchmielewska" w:date="2016-12-12T13:43:00Z">
              <w:r w:rsidR="00523739" w:rsidRPr="00975F85">
                <w:rPr>
                  <w:rFonts w:ascii="Arial" w:hAnsi="Arial" w:cs="Arial"/>
                  <w:sz w:val="16"/>
                  <w:szCs w:val="16"/>
                </w:rPr>
                <w:t xml:space="preserve"> </w:t>
              </w:r>
            </w:ins>
            <w:r w:rsidRPr="00975F85">
              <w:rPr>
                <w:rFonts w:ascii="Arial" w:hAnsi="Arial" w:cs="Arial"/>
                <w:sz w:val="16"/>
                <w:szCs w:val="16"/>
              </w:rPr>
              <w:t xml:space="preserve">r. poz. </w:t>
            </w:r>
            <w:del w:id="31" w:author="kchmielewska" w:date="2016-12-12T13:43:00Z">
              <w:r w:rsidRPr="00975F85" w:rsidDel="00523739">
                <w:rPr>
                  <w:rFonts w:ascii="Arial" w:hAnsi="Arial" w:cs="Arial"/>
                  <w:sz w:val="16"/>
                  <w:szCs w:val="16"/>
                </w:rPr>
                <w:delText xml:space="preserve">885 </w:delText>
              </w:r>
            </w:del>
            <w:ins w:id="32" w:author="kchmielewska" w:date="2016-12-12T13:43:00Z">
              <w:r w:rsidR="00523739">
                <w:rPr>
                  <w:rFonts w:ascii="Arial" w:hAnsi="Arial" w:cs="Arial"/>
                  <w:sz w:val="16"/>
                  <w:szCs w:val="16"/>
                </w:rPr>
                <w:t>1870</w:t>
              </w:r>
              <w:r w:rsidR="00523739" w:rsidRPr="00975F85">
                <w:rPr>
                  <w:rFonts w:ascii="Arial" w:hAnsi="Arial" w:cs="Arial"/>
                  <w:sz w:val="16"/>
                  <w:szCs w:val="16"/>
                </w:rPr>
                <w:t xml:space="preserve"> </w:t>
              </w:r>
            </w:ins>
            <w:r w:rsidRPr="00975F85">
              <w:rPr>
                <w:rFonts w:ascii="Arial" w:hAnsi="Arial" w:cs="Arial"/>
                <w:sz w:val="16"/>
                <w:szCs w:val="16"/>
              </w:rPr>
              <w:t xml:space="preserve">z </w:t>
            </w:r>
            <w:proofErr w:type="spellStart"/>
            <w:r w:rsidRPr="00975F85">
              <w:rPr>
                <w:rFonts w:ascii="Arial" w:hAnsi="Arial" w:cs="Arial"/>
                <w:sz w:val="16"/>
                <w:szCs w:val="16"/>
              </w:rPr>
              <w:t>późn</w:t>
            </w:r>
            <w:proofErr w:type="spellEnd"/>
            <w:r w:rsidRPr="00975F85">
              <w:rPr>
                <w:rFonts w:ascii="Arial" w:hAnsi="Arial" w:cs="Arial"/>
                <w:sz w:val="16"/>
                <w:szCs w:val="16"/>
              </w:rPr>
              <w:t>. zm.),</w:t>
            </w:r>
          </w:p>
          <w:p w:rsidR="002F4D02" w:rsidRPr="00975F85" w:rsidRDefault="002F4D02" w:rsidP="00201C2F">
            <w:pPr>
              <w:numPr>
                <w:ilvl w:val="0"/>
                <w:numId w:val="11"/>
              </w:numPr>
              <w:tabs>
                <w:tab w:val="left" w:pos="284"/>
              </w:tabs>
              <w:spacing w:after="0" w:line="240" w:lineRule="auto"/>
              <w:ind w:left="284" w:hanging="284"/>
              <w:jc w:val="both"/>
              <w:rPr>
                <w:rFonts w:ascii="Arial" w:hAnsi="Arial" w:cs="Arial"/>
                <w:sz w:val="16"/>
                <w:szCs w:val="16"/>
              </w:rPr>
            </w:pPr>
            <w:r w:rsidRPr="00975F85">
              <w:rPr>
                <w:rFonts w:ascii="Arial" w:hAnsi="Arial" w:cs="Arial"/>
                <w:sz w:val="16"/>
                <w:szCs w:val="16"/>
              </w:rPr>
              <w:t>art. 12 ust. 1 pkt 1 ustawy z dnia 15 czerwca 2012 r. o skutkach powierzania wykonywania pracy cudzoziemcom przebywającym wbrew przepisom na terytorium</w:t>
            </w:r>
            <w:r w:rsidR="00801F5A" w:rsidRPr="00975F85">
              <w:rPr>
                <w:rFonts w:ascii="Arial" w:hAnsi="Arial" w:cs="Arial"/>
                <w:sz w:val="16"/>
                <w:szCs w:val="16"/>
              </w:rPr>
              <w:t xml:space="preserve"> Rzeczypospolitej Polskiej (Dz.</w:t>
            </w:r>
            <w:r w:rsidRPr="00975F85">
              <w:rPr>
                <w:rFonts w:ascii="Arial" w:hAnsi="Arial" w:cs="Arial"/>
                <w:sz w:val="16"/>
                <w:szCs w:val="16"/>
              </w:rPr>
              <w:t>U.</w:t>
            </w:r>
            <w:r w:rsidR="0083655D" w:rsidRPr="00975F85">
              <w:rPr>
                <w:rFonts w:ascii="Arial" w:hAnsi="Arial" w:cs="Arial"/>
                <w:sz w:val="16"/>
                <w:szCs w:val="16"/>
              </w:rPr>
              <w:t xml:space="preserve"> z </w:t>
            </w:r>
            <w:r w:rsidRPr="00975F85">
              <w:rPr>
                <w:rFonts w:ascii="Arial" w:hAnsi="Arial" w:cs="Arial"/>
                <w:sz w:val="16"/>
                <w:szCs w:val="16"/>
              </w:rPr>
              <w:t xml:space="preserve"> 2012 r., poz. 769),</w:t>
            </w:r>
          </w:p>
          <w:p w:rsidR="002F4D02" w:rsidRPr="002F4D02" w:rsidRDefault="002F4D02" w:rsidP="00523739">
            <w:pPr>
              <w:numPr>
                <w:ilvl w:val="0"/>
                <w:numId w:val="11"/>
              </w:numPr>
              <w:tabs>
                <w:tab w:val="left" w:pos="284"/>
              </w:tabs>
              <w:spacing w:after="0" w:line="240" w:lineRule="auto"/>
              <w:ind w:left="284" w:hanging="284"/>
              <w:jc w:val="both"/>
              <w:rPr>
                <w:rFonts w:ascii="Arial" w:hAnsi="Arial" w:cs="Arial"/>
                <w:sz w:val="16"/>
                <w:szCs w:val="16"/>
              </w:rPr>
            </w:pPr>
            <w:r w:rsidRPr="00975F85">
              <w:rPr>
                <w:rFonts w:ascii="Arial" w:hAnsi="Arial" w:cs="Arial"/>
                <w:sz w:val="16"/>
                <w:szCs w:val="16"/>
              </w:rPr>
              <w:t>art. 9 ust. 1 pkt 2a ustawy z dnia 28 października 2002 r. o odpowiedzialności podmiotów zbiorowych za czyny zabro</w:t>
            </w:r>
            <w:r w:rsidR="00801F5A" w:rsidRPr="00975F85">
              <w:rPr>
                <w:rFonts w:ascii="Arial" w:hAnsi="Arial" w:cs="Arial"/>
                <w:sz w:val="16"/>
                <w:szCs w:val="16"/>
              </w:rPr>
              <w:t xml:space="preserve">nione </w:t>
            </w:r>
            <w:r w:rsidR="00801F5A" w:rsidRPr="00975F85">
              <w:rPr>
                <w:rFonts w:ascii="Arial" w:hAnsi="Arial" w:cs="Arial"/>
                <w:sz w:val="16"/>
                <w:szCs w:val="16"/>
              </w:rPr>
              <w:lastRenderedPageBreak/>
              <w:t>pod groźbą kary (t.</w:t>
            </w:r>
            <w:r w:rsidR="006A1E7D" w:rsidRPr="00975F85">
              <w:rPr>
                <w:rFonts w:ascii="Arial" w:hAnsi="Arial" w:cs="Arial"/>
                <w:sz w:val="16"/>
                <w:szCs w:val="16"/>
              </w:rPr>
              <w:t xml:space="preserve"> </w:t>
            </w:r>
            <w:r w:rsidR="00801F5A" w:rsidRPr="00975F85">
              <w:rPr>
                <w:rFonts w:ascii="Arial" w:hAnsi="Arial" w:cs="Arial"/>
                <w:sz w:val="16"/>
                <w:szCs w:val="16"/>
              </w:rPr>
              <w:t>j. Dz.</w:t>
            </w:r>
            <w:r w:rsidRPr="00975F85">
              <w:rPr>
                <w:rFonts w:ascii="Arial" w:hAnsi="Arial" w:cs="Arial"/>
                <w:sz w:val="16"/>
                <w:szCs w:val="16"/>
              </w:rPr>
              <w:t>U.</w:t>
            </w:r>
            <w:r w:rsidR="00EE40AE" w:rsidRPr="00975F85">
              <w:rPr>
                <w:rFonts w:ascii="Arial" w:hAnsi="Arial" w:cs="Arial"/>
                <w:sz w:val="16"/>
                <w:szCs w:val="16"/>
              </w:rPr>
              <w:t xml:space="preserve"> z</w:t>
            </w:r>
            <w:r w:rsidRPr="00975F85">
              <w:rPr>
                <w:rFonts w:ascii="Arial" w:hAnsi="Arial" w:cs="Arial"/>
                <w:sz w:val="16"/>
                <w:szCs w:val="16"/>
              </w:rPr>
              <w:t xml:space="preserve"> </w:t>
            </w:r>
            <w:del w:id="33" w:author="kchmielewska" w:date="2016-12-12T13:45:00Z">
              <w:r w:rsidRPr="00975F85" w:rsidDel="00523739">
                <w:rPr>
                  <w:rFonts w:ascii="Arial" w:hAnsi="Arial" w:cs="Arial"/>
                  <w:sz w:val="16"/>
                  <w:szCs w:val="16"/>
                </w:rPr>
                <w:delText>201</w:delText>
              </w:r>
              <w:r w:rsidR="00743B02" w:rsidRPr="00975F85" w:rsidDel="00523739">
                <w:rPr>
                  <w:rFonts w:ascii="Arial" w:hAnsi="Arial" w:cs="Arial"/>
                  <w:sz w:val="16"/>
                  <w:szCs w:val="16"/>
                </w:rPr>
                <w:delText>5</w:delText>
              </w:r>
              <w:r w:rsidRPr="00975F85" w:rsidDel="00523739">
                <w:rPr>
                  <w:rFonts w:ascii="Arial" w:hAnsi="Arial" w:cs="Arial"/>
                  <w:sz w:val="16"/>
                  <w:szCs w:val="16"/>
                </w:rPr>
                <w:delText xml:space="preserve"> </w:delText>
              </w:r>
            </w:del>
            <w:ins w:id="34" w:author="kchmielewska" w:date="2016-12-12T13:45:00Z">
              <w:r w:rsidR="00523739">
                <w:rPr>
                  <w:rFonts w:ascii="Arial" w:hAnsi="Arial" w:cs="Arial"/>
                  <w:sz w:val="16"/>
                  <w:szCs w:val="16"/>
                </w:rPr>
                <w:t>2016</w:t>
              </w:r>
              <w:r w:rsidR="00523739" w:rsidRPr="00975F85">
                <w:rPr>
                  <w:rFonts w:ascii="Arial" w:hAnsi="Arial" w:cs="Arial"/>
                  <w:sz w:val="16"/>
                  <w:szCs w:val="16"/>
                </w:rPr>
                <w:t xml:space="preserve"> </w:t>
              </w:r>
            </w:ins>
            <w:r w:rsidRPr="00975F85">
              <w:rPr>
                <w:rFonts w:ascii="Arial" w:hAnsi="Arial" w:cs="Arial"/>
                <w:sz w:val="16"/>
                <w:szCs w:val="16"/>
              </w:rPr>
              <w:t xml:space="preserve">r. poz. </w:t>
            </w:r>
            <w:del w:id="35" w:author="kchmielewska" w:date="2016-12-12T13:46:00Z">
              <w:r w:rsidR="00D246DC" w:rsidRPr="00975F85" w:rsidDel="00523739">
                <w:rPr>
                  <w:rFonts w:ascii="Arial" w:hAnsi="Arial" w:cs="Arial"/>
                  <w:sz w:val="16"/>
                  <w:szCs w:val="16"/>
                </w:rPr>
                <w:delText>1212</w:delText>
              </w:r>
              <w:r w:rsidRPr="00975F85" w:rsidDel="00523739">
                <w:rPr>
                  <w:rFonts w:ascii="Arial" w:hAnsi="Arial" w:cs="Arial"/>
                  <w:sz w:val="16"/>
                  <w:szCs w:val="16"/>
                </w:rPr>
                <w:delText xml:space="preserve"> </w:delText>
              </w:r>
            </w:del>
            <w:ins w:id="36" w:author="kchmielewska" w:date="2016-12-12T13:46:00Z">
              <w:r w:rsidR="00523739">
                <w:rPr>
                  <w:rFonts w:ascii="Arial" w:hAnsi="Arial" w:cs="Arial"/>
                  <w:sz w:val="16"/>
                  <w:szCs w:val="16"/>
                </w:rPr>
                <w:t>1541</w:t>
              </w:r>
              <w:r w:rsidR="00523739" w:rsidRPr="00975F85">
                <w:rPr>
                  <w:rFonts w:ascii="Arial" w:hAnsi="Arial" w:cs="Arial"/>
                  <w:sz w:val="16"/>
                  <w:szCs w:val="16"/>
                </w:rPr>
                <w:t xml:space="preserve"> </w:t>
              </w:r>
            </w:ins>
            <w:r w:rsidRPr="00975F85">
              <w:rPr>
                <w:rFonts w:ascii="Arial" w:hAnsi="Arial" w:cs="Arial"/>
                <w:sz w:val="16"/>
                <w:szCs w:val="16"/>
              </w:rPr>
              <w:t xml:space="preserve">z </w:t>
            </w:r>
            <w:proofErr w:type="spellStart"/>
            <w:r w:rsidRPr="00975F85">
              <w:rPr>
                <w:rFonts w:ascii="Arial" w:hAnsi="Arial" w:cs="Arial"/>
                <w:sz w:val="16"/>
                <w:szCs w:val="16"/>
              </w:rPr>
              <w:t>późn</w:t>
            </w:r>
            <w:proofErr w:type="spellEnd"/>
            <w:r w:rsidRPr="00975F85">
              <w:rPr>
                <w:rFonts w:ascii="Arial" w:hAnsi="Arial" w:cs="Arial"/>
                <w:sz w:val="16"/>
                <w:szCs w:val="16"/>
              </w:rPr>
              <w:t>. zm.).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6.</w:t>
            </w:r>
            <w:r w:rsidR="004A72CC">
              <w:rPr>
                <w:rFonts w:ascii="Arial" w:hAnsi="Arial" w:cs="Arial"/>
                <w:sz w:val="16"/>
                <w:szCs w:val="16"/>
              </w:rPr>
              <w:t xml:space="preserve"> </w:t>
            </w:r>
            <w:r w:rsidRPr="002F4D02">
              <w:rPr>
                <w:rFonts w:ascii="Arial" w:hAnsi="Arial" w:cs="Arial"/>
                <w:sz w:val="16"/>
                <w:szCs w:val="16"/>
              </w:rPr>
              <w:t>Oświadczam, że nie jestem podmiotem</w:t>
            </w:r>
            <w:r w:rsidR="00804001">
              <w:rPr>
                <w:rFonts w:ascii="Arial" w:hAnsi="Arial" w:cs="Arial"/>
                <w:sz w:val="16"/>
                <w:szCs w:val="16"/>
              </w:rPr>
              <w:t>,</w:t>
            </w:r>
            <w:r w:rsidRPr="002F4D02">
              <w:rPr>
                <w:rFonts w:ascii="Arial" w:hAnsi="Arial" w:cs="Arial"/>
                <w:bCs/>
                <w:sz w:val="16"/>
                <w:szCs w:val="16"/>
              </w:rPr>
              <w:t xml:space="preserve"> na którym ciąży obowiązek zwrotu pomocy wynikający z decyzji Komisji Europejskiej uznającej pomoc za niezgodną z prawem oraz rynkiem wewnętrznym.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7.</w:t>
            </w:r>
            <w:r w:rsidR="004A72CC">
              <w:rPr>
                <w:rFonts w:ascii="Arial" w:hAnsi="Arial" w:cs="Arial"/>
                <w:sz w:val="16"/>
                <w:szCs w:val="16"/>
              </w:rPr>
              <w:t xml:space="preserve"> </w:t>
            </w:r>
            <w:r w:rsidRPr="002F4D02">
              <w:rPr>
                <w:rFonts w:ascii="Arial" w:hAnsi="Arial" w:cs="Arial"/>
                <w:sz w:val="16"/>
                <w:szCs w:val="16"/>
              </w:rPr>
              <w:t xml:space="preserve">Oświadczam, że niniejszy projekt nie obejmuje przedsięwzięcia będącego częścią operacji, która została objęta lub powinna była zostać objęta procedurą </w:t>
            </w:r>
            <w:r w:rsidR="00801F5A">
              <w:rPr>
                <w:rFonts w:ascii="Arial" w:hAnsi="Arial" w:cs="Arial"/>
                <w:sz w:val="16"/>
                <w:szCs w:val="16"/>
              </w:rPr>
              <w:t>odzyskiwania zgodnie z art. 71 r</w:t>
            </w:r>
            <w:r w:rsidRPr="002F4D02">
              <w:rPr>
                <w:rFonts w:ascii="Arial" w:hAnsi="Arial" w:cs="Arial"/>
                <w:sz w:val="16"/>
                <w:szCs w:val="16"/>
              </w:rPr>
              <w:t>ozporządzenia 1303/2013 z dnia 17 grudnia 2013 r. w następstwie przeniesienia działalności produkcyjnej poza obszar objęty programem.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9.</w:t>
            </w:r>
            <w:r w:rsidR="0034786A">
              <w:rPr>
                <w:rFonts w:ascii="Arial" w:hAnsi="Arial" w:cs="Arial"/>
                <w:sz w:val="16"/>
                <w:szCs w:val="16"/>
              </w:rPr>
              <w:t xml:space="preserve"> </w:t>
            </w:r>
            <w:r w:rsidRPr="002F4D02">
              <w:rPr>
                <w:rFonts w:ascii="Arial" w:hAnsi="Arial" w:cs="Arial"/>
                <w:sz w:val="16"/>
                <w:szCs w:val="16"/>
              </w:rPr>
              <w:t>Oświadczam, że niniejszy projekt jest zgodny z właściwymi przepisami prawa unijne</w:t>
            </w:r>
            <w:r w:rsidR="00801F5A">
              <w:rPr>
                <w:rFonts w:ascii="Arial" w:hAnsi="Arial" w:cs="Arial"/>
                <w:sz w:val="16"/>
                <w:szCs w:val="16"/>
              </w:rPr>
              <w:t xml:space="preserve">go i krajowego, w szczególności </w:t>
            </w:r>
            <w:r w:rsidRPr="002F4D02">
              <w:rPr>
                <w:rFonts w:ascii="Arial" w:hAnsi="Arial" w:cs="Arial"/>
                <w:sz w:val="16"/>
                <w:szCs w:val="16"/>
              </w:rPr>
              <w:t>dotyczącymi zamówień publicznych oraz pomocy publicznej.</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12.</w:t>
            </w:r>
            <w:r w:rsidR="0034786A">
              <w:rPr>
                <w:rFonts w:ascii="Arial" w:hAnsi="Arial" w:cs="Arial"/>
                <w:sz w:val="16"/>
                <w:szCs w:val="16"/>
              </w:rPr>
              <w:t xml:space="preserve"> </w:t>
            </w:r>
            <w:r w:rsidRPr="002F4D02">
              <w:rPr>
                <w:rFonts w:ascii="Arial" w:hAnsi="Arial" w:cs="Arial"/>
                <w:sz w:val="16"/>
                <w:szCs w:val="16"/>
              </w:rPr>
              <w:t>Oświadczam, że nie pozostaję w stanie upadłości, pod zarządem komisarycznym, nie znajduję się w toku likwidacji, postępowania upadłościowego lub naprawczego.</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13.</w:t>
            </w:r>
            <w:r w:rsidR="0034786A">
              <w:rPr>
                <w:rFonts w:ascii="Arial" w:hAnsi="Arial" w:cs="Arial"/>
                <w:sz w:val="16"/>
                <w:szCs w:val="16"/>
              </w:rPr>
              <w:t xml:space="preserve"> </w:t>
            </w:r>
            <w:r w:rsidRPr="002F4D02">
              <w:rPr>
                <w:rFonts w:ascii="Arial" w:hAnsi="Arial" w:cs="Arial"/>
                <w:sz w:val="16"/>
                <w:szCs w:val="16"/>
              </w:rPr>
              <w:t xml:space="preserve">Oświadczam, że nie jestem przedsiębiorcą znajdującym się w trudnej sytuacji w rozumieniu art. 2 pkt 18 rozporządzenia Komisji (UE) nr 651/2014 z dnia 17 czerwca 2014 r.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4F756A" w:rsidRPr="004F756A" w:rsidRDefault="002F4D02" w:rsidP="004F756A">
            <w:pPr>
              <w:spacing w:after="0" w:line="240" w:lineRule="auto"/>
              <w:jc w:val="both"/>
              <w:rPr>
                <w:rFonts w:ascii="Arial" w:hAnsi="Arial" w:cs="Arial"/>
                <w:sz w:val="16"/>
                <w:szCs w:val="16"/>
              </w:rPr>
            </w:pPr>
            <w:r w:rsidRPr="002F4D02">
              <w:rPr>
                <w:rFonts w:ascii="Arial" w:hAnsi="Arial" w:cs="Arial"/>
                <w:sz w:val="16"/>
                <w:szCs w:val="16"/>
              </w:rPr>
              <w:t>14</w:t>
            </w:r>
            <w:r w:rsidRPr="004F756A">
              <w:rPr>
                <w:rFonts w:ascii="Arial" w:hAnsi="Arial" w:cs="Arial"/>
                <w:sz w:val="16"/>
                <w:szCs w:val="16"/>
              </w:rPr>
              <w:t>.</w:t>
            </w:r>
            <w:r w:rsidR="004F756A" w:rsidRPr="004F756A">
              <w:rPr>
                <w:rFonts w:ascii="Arial" w:eastAsiaTheme="minorHAnsi" w:hAnsi="Arial" w:cs="Arial"/>
                <w:color w:val="000000"/>
                <w:sz w:val="20"/>
                <w:szCs w:val="20"/>
              </w:rPr>
              <w:t xml:space="preserve"> </w:t>
            </w:r>
            <w:r w:rsidR="004F756A" w:rsidRPr="004F756A">
              <w:rPr>
                <w:rFonts w:ascii="Arial" w:hAnsi="Arial" w:cs="Arial"/>
                <w:sz w:val="16"/>
                <w:szCs w:val="16"/>
              </w:rPr>
              <w:t>Oświadczam, że</w:t>
            </w:r>
            <w:r w:rsidR="001236AF">
              <w:rPr>
                <w:rStyle w:val="Odwoanieprzypisudolnego"/>
                <w:rFonts w:ascii="Arial" w:hAnsi="Arial" w:cs="Arial"/>
                <w:sz w:val="16"/>
                <w:szCs w:val="16"/>
              </w:rPr>
              <w:footnoteReference w:id="2"/>
            </w:r>
            <w:r w:rsidR="004F756A" w:rsidRPr="004F756A">
              <w:rPr>
                <w:rFonts w:ascii="Arial" w:hAnsi="Arial" w:cs="Arial"/>
                <w:sz w:val="16"/>
                <w:szCs w:val="16"/>
              </w:rPr>
              <w:t xml:space="preserve">: </w:t>
            </w:r>
          </w:p>
          <w:p w:rsidR="004F756A" w:rsidRPr="00201C2F" w:rsidRDefault="004F756A" w:rsidP="00FD1EE5">
            <w:pPr>
              <w:pStyle w:val="Akapitzlist"/>
              <w:numPr>
                <w:ilvl w:val="0"/>
                <w:numId w:val="77"/>
              </w:numPr>
              <w:spacing w:after="0" w:line="240" w:lineRule="auto"/>
              <w:ind w:left="284" w:hanging="284"/>
              <w:jc w:val="both"/>
              <w:rPr>
                <w:rFonts w:ascii="Arial" w:hAnsi="Arial" w:cs="Arial"/>
                <w:sz w:val="16"/>
                <w:szCs w:val="16"/>
              </w:rPr>
            </w:pPr>
            <w:r w:rsidRPr="00201C2F">
              <w:rPr>
                <w:rFonts w:ascii="Arial" w:hAnsi="Arial" w:cs="Arial"/>
                <w:sz w:val="16"/>
                <w:szCs w:val="16"/>
              </w:rPr>
              <w:t xml:space="preserve">złożony za pomocą systemu informatycznego LSI2014  wniosek o dofinansowanie stanowi oświadczenie woli wnioskodawcy, zaś informacje zawarte we wniosku o dofinansowanie oraz dokumentach do niego załączonych są aktualne i zgodne ze stanem faktycznym i prawnym. </w:t>
            </w:r>
          </w:p>
          <w:p w:rsidR="004F756A" w:rsidRPr="00201C2F" w:rsidRDefault="004F756A" w:rsidP="00FD1EE5">
            <w:pPr>
              <w:pStyle w:val="Akapitzlist"/>
              <w:numPr>
                <w:ilvl w:val="0"/>
                <w:numId w:val="77"/>
              </w:numPr>
              <w:spacing w:after="0" w:line="240" w:lineRule="auto"/>
              <w:ind w:left="284" w:hanging="284"/>
              <w:jc w:val="both"/>
              <w:rPr>
                <w:rFonts w:ascii="Arial" w:hAnsi="Arial" w:cs="Arial"/>
                <w:sz w:val="16"/>
                <w:szCs w:val="16"/>
              </w:rPr>
            </w:pPr>
            <w:r w:rsidRPr="00201C2F">
              <w:rPr>
                <w:rFonts w:ascii="Arial" w:hAnsi="Arial" w:cs="Arial"/>
                <w:sz w:val="16"/>
                <w:szCs w:val="16"/>
              </w:rPr>
              <w:t xml:space="preserve">informacje dotyczące wnioskodawcy zawarte w Centralnej Ewidencji i Informacji o Działalności Gospodarczej/Centralnej Informacji Krajowego Rejestru Sądowego na dzień złożenia wniosku o dofinansowanie są aktualne i zgodne ze stanem faktycznym i prawnym. </w:t>
            </w:r>
          </w:p>
          <w:p w:rsidR="002F4D02" w:rsidRPr="00201C2F" w:rsidRDefault="004F756A" w:rsidP="00FD1EE5">
            <w:pPr>
              <w:pStyle w:val="Akapitzlist"/>
              <w:numPr>
                <w:ilvl w:val="0"/>
                <w:numId w:val="77"/>
              </w:numPr>
              <w:spacing w:after="0" w:line="240" w:lineRule="auto"/>
              <w:ind w:left="284" w:hanging="284"/>
              <w:jc w:val="both"/>
              <w:rPr>
                <w:rFonts w:ascii="Arial" w:hAnsi="Arial" w:cs="Arial"/>
                <w:sz w:val="16"/>
                <w:szCs w:val="16"/>
              </w:rPr>
            </w:pPr>
            <w:r w:rsidRPr="00201C2F">
              <w:rPr>
                <w:rFonts w:ascii="Arial" w:hAnsi="Arial" w:cs="Arial"/>
                <w:sz w:val="16"/>
                <w:szCs w:val="16"/>
              </w:rPr>
              <w:t xml:space="preserve">Wnioskodawca ma świadomość, że ciąży na nim obowiązek zabezpieczenia jego konta w systemie informatycznym LSI2014 </w:t>
            </w:r>
            <w:r w:rsidR="00B6044D" w:rsidRPr="00201C2F">
              <w:rPr>
                <w:rFonts w:ascii="Arial" w:hAnsi="Arial" w:cs="Arial"/>
                <w:sz w:val="16"/>
                <w:szCs w:val="16"/>
              </w:rPr>
              <w:br/>
            </w:r>
            <w:r w:rsidRPr="00201C2F">
              <w:rPr>
                <w:rFonts w:ascii="Arial" w:hAnsi="Arial" w:cs="Arial"/>
                <w:sz w:val="16"/>
                <w:szCs w:val="16"/>
              </w:rPr>
              <w:t xml:space="preserve">i jest on zobowiązany do wprowadzenia odpowiednich zabezpieczeń oraz wewnętrznych regulacji uniemożliwiających dostęp do jego konta w systemie informatycznym LSI2014 przez osoby nieupoważnione.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Default="002F4D02" w:rsidP="00FA1E9F">
      <w:pPr>
        <w:spacing w:after="0" w:line="240" w:lineRule="auto"/>
        <w:rPr>
          <w:rFonts w:ascii="Arial" w:hAnsi="Arial" w:cs="Arial"/>
          <w:sz w:val="16"/>
          <w:szCs w:val="16"/>
          <w:lang w:eastAsia="pl-PL"/>
        </w:rPr>
      </w:pPr>
    </w:p>
    <w:tbl>
      <w:tblPr>
        <w:tblStyle w:val="Tabela-Siatka"/>
        <w:tblW w:w="0" w:type="auto"/>
        <w:tblLook w:val="04A0"/>
      </w:tblPr>
      <w:tblGrid>
        <w:gridCol w:w="9353"/>
      </w:tblGrid>
      <w:tr w:rsidR="00AA75A6" w:rsidTr="00AA75A6">
        <w:tc>
          <w:tcPr>
            <w:tcW w:w="9353" w:type="dxa"/>
          </w:tcPr>
          <w:p w:rsidR="00AA75A6" w:rsidRDefault="00AA75A6" w:rsidP="00FA1E9F">
            <w:pPr>
              <w:spacing w:after="0" w:line="240" w:lineRule="auto"/>
              <w:rPr>
                <w:rFonts w:ascii="Arial" w:hAnsi="Arial" w:cs="Arial"/>
                <w:sz w:val="16"/>
                <w:szCs w:val="16"/>
                <w:lang w:eastAsia="pl-PL"/>
              </w:rPr>
            </w:pPr>
            <w:r>
              <w:rPr>
                <w:rFonts w:ascii="Arial" w:hAnsi="Arial" w:cs="Arial"/>
                <w:sz w:val="16"/>
                <w:szCs w:val="16"/>
                <w:lang w:eastAsia="pl-PL"/>
              </w:rPr>
              <w:t xml:space="preserve">Uwaga! Oświadczenie nr 14 dotyczy </w:t>
            </w:r>
            <w:r w:rsidRPr="003E26EC">
              <w:rPr>
                <w:rFonts w:ascii="Arial" w:hAnsi="Arial" w:cs="Arial"/>
                <w:sz w:val="16"/>
                <w:szCs w:val="16"/>
                <w:lang w:eastAsia="pl-PL"/>
              </w:rPr>
              <w:t xml:space="preserve">jedynie </w:t>
            </w:r>
            <w:r>
              <w:rPr>
                <w:rFonts w:ascii="Arial" w:eastAsia="MyriadPro-Regular" w:hAnsi="Arial" w:cs="Arial"/>
                <w:sz w:val="16"/>
                <w:szCs w:val="16"/>
                <w:lang w:eastAsia="pl-PL"/>
              </w:rPr>
              <w:t xml:space="preserve">przedsiębiorstw </w:t>
            </w:r>
            <w:r w:rsidRPr="003E26EC">
              <w:rPr>
                <w:rFonts w:ascii="Arial" w:eastAsia="MyriadPro-Regular" w:hAnsi="Arial" w:cs="Arial"/>
                <w:sz w:val="16"/>
                <w:szCs w:val="16"/>
                <w:lang w:eastAsia="pl-PL"/>
              </w:rPr>
              <w:t>świadczący</w:t>
            </w:r>
            <w:r>
              <w:rPr>
                <w:rFonts w:ascii="Arial" w:eastAsia="MyriadPro-Regular" w:hAnsi="Arial" w:cs="Arial"/>
                <w:sz w:val="16"/>
                <w:szCs w:val="16"/>
                <w:lang w:eastAsia="pl-PL"/>
              </w:rPr>
              <w:t>ch</w:t>
            </w:r>
            <w:r w:rsidRPr="003E26EC">
              <w:rPr>
                <w:rFonts w:ascii="Arial" w:eastAsia="MyriadPro-Regular" w:hAnsi="Arial" w:cs="Arial"/>
                <w:sz w:val="16"/>
                <w:szCs w:val="16"/>
                <w:lang w:eastAsia="pl-PL"/>
              </w:rPr>
              <w:t xml:space="preserve"> usługi publicznego transportu zbiorowego</w:t>
            </w:r>
            <w:r>
              <w:rPr>
                <w:rFonts w:ascii="Arial" w:eastAsia="MyriadPro-Regular" w:hAnsi="Arial" w:cs="Arial"/>
                <w:sz w:val="16"/>
                <w:szCs w:val="16"/>
                <w:lang w:eastAsia="pl-PL"/>
              </w:rPr>
              <w:t>.</w:t>
            </w:r>
          </w:p>
        </w:tc>
      </w:tr>
    </w:tbl>
    <w:p w:rsidR="00AA75A6" w:rsidRPr="002F4D02" w:rsidRDefault="00AA75A6"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15.</w:t>
            </w:r>
            <w:r w:rsidR="002F7E17">
              <w:rPr>
                <w:rFonts w:ascii="Arial" w:hAnsi="Arial" w:cs="Arial"/>
                <w:sz w:val="16"/>
                <w:szCs w:val="16"/>
              </w:rPr>
              <w:t xml:space="preserve"> </w:t>
            </w:r>
            <w:r w:rsidRPr="002F4D02">
              <w:rPr>
                <w:rFonts w:ascii="Arial" w:hAnsi="Arial" w:cs="Arial"/>
                <w:sz w:val="16"/>
                <w:szCs w:val="16"/>
              </w:rPr>
              <w:t xml:space="preserve">Oświadczam, że w przypadku konieczności poprawy dokumentacji aplikacyjnej nie wprowadzę innych zmian do wniosku </w:t>
            </w:r>
            <w:r w:rsidR="00801F5A">
              <w:rPr>
                <w:rFonts w:ascii="Arial" w:hAnsi="Arial" w:cs="Arial"/>
                <w:sz w:val="16"/>
                <w:szCs w:val="16"/>
              </w:rPr>
              <w:br/>
            </w:r>
            <w:r w:rsidRPr="002F4D02">
              <w:rPr>
                <w:rFonts w:ascii="Arial" w:hAnsi="Arial" w:cs="Arial"/>
                <w:sz w:val="16"/>
                <w:szCs w:val="16"/>
              </w:rPr>
              <w:t>o dofinansowanie, niż wskazane w wezwaniu.</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756014" w:rsidP="00FA1E9F">
            <w:pPr>
              <w:spacing w:after="0" w:line="240" w:lineRule="auto"/>
              <w:jc w:val="both"/>
              <w:rPr>
                <w:rFonts w:ascii="Arial" w:hAnsi="Arial" w:cs="Arial"/>
                <w:sz w:val="16"/>
                <w:szCs w:val="16"/>
              </w:rPr>
            </w:pPr>
            <w:r w:rsidRPr="00756014">
              <w:rPr>
                <w:rFonts w:ascii="Arial" w:hAnsi="Arial" w:cs="Arial"/>
                <w:sz w:val="16"/>
                <w:szCs w:val="16"/>
              </w:rPr>
              <w:t>17.</w:t>
            </w:r>
            <w:r w:rsidR="002F7E17">
              <w:rPr>
                <w:rFonts w:ascii="Arial" w:hAnsi="Arial" w:cs="Arial"/>
                <w:sz w:val="16"/>
                <w:szCs w:val="16"/>
              </w:rPr>
              <w:t xml:space="preserve"> </w:t>
            </w:r>
            <w:r w:rsidRPr="00756014">
              <w:rPr>
                <w:rFonts w:ascii="Arial" w:hAnsi="Arial" w:cs="Arial"/>
                <w:sz w:val="16"/>
                <w:szCs w:val="16"/>
              </w:rPr>
              <w:t xml:space="preserve">Oświadczam, że członkowie lub reprezentanci organu zarządzającego (wykonawczego)/wspólnicy/kierownicy jednostki </w:t>
            </w:r>
            <w:r w:rsidRPr="00756014">
              <w:rPr>
                <w:rFonts w:ascii="Arial" w:hAnsi="Arial" w:cs="Arial"/>
                <w:sz w:val="16"/>
                <w:szCs w:val="16"/>
              </w:rPr>
              <w:lastRenderedPageBreak/>
              <w:t>organizacyjnej nie zostali skazani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20.</w:t>
            </w:r>
            <w:r w:rsidR="002F7E17">
              <w:rPr>
                <w:rFonts w:ascii="Arial" w:hAnsi="Arial" w:cs="Arial"/>
                <w:sz w:val="16"/>
                <w:szCs w:val="16"/>
              </w:rPr>
              <w:t xml:space="preserve"> </w:t>
            </w:r>
            <w:r w:rsidRPr="002F4D02">
              <w:rPr>
                <w:rFonts w:ascii="Arial" w:hAnsi="Arial" w:cs="Arial"/>
                <w:sz w:val="16"/>
                <w:szCs w:val="16"/>
              </w:rPr>
              <w:t xml:space="preserve">Zobowiązuję się do współpracy z podmiotami upoważnionymi przez IZ RPO WZ do przeprowadzenia ewaluacji projektu. </w:t>
            </w:r>
            <w:r w:rsidR="00801F5A">
              <w:rPr>
                <w:rFonts w:ascii="Arial" w:hAnsi="Arial" w:cs="Arial"/>
                <w:sz w:val="16"/>
                <w:szCs w:val="16"/>
              </w:rPr>
              <w:br/>
            </w:r>
            <w:r w:rsidRPr="002F4D02">
              <w:rPr>
                <w:rFonts w:ascii="Arial" w:hAnsi="Arial" w:cs="Arial"/>
                <w:sz w:val="16"/>
                <w:szCs w:val="16"/>
              </w:rPr>
              <w:t xml:space="preserve">W szczególności zobowiązuję się do: </w:t>
            </w:r>
          </w:p>
          <w:p w:rsidR="002F4D02" w:rsidRPr="002F4D02" w:rsidRDefault="002F4D02" w:rsidP="00B6044D">
            <w:pPr>
              <w:numPr>
                <w:ilvl w:val="0"/>
                <w:numId w:val="12"/>
              </w:numPr>
              <w:spacing w:after="0" w:line="240" w:lineRule="auto"/>
              <w:ind w:left="284" w:hanging="284"/>
              <w:jc w:val="both"/>
              <w:rPr>
                <w:rFonts w:ascii="Arial" w:hAnsi="Arial" w:cs="Arial"/>
                <w:sz w:val="16"/>
                <w:szCs w:val="16"/>
              </w:rPr>
            </w:pPr>
            <w:r w:rsidRPr="002F4D02">
              <w:rPr>
                <w:rFonts w:ascii="Arial" w:hAnsi="Arial" w:cs="Arial"/>
                <w:sz w:val="16"/>
                <w:szCs w:val="16"/>
              </w:rPr>
              <w:t xml:space="preserve">przekazywania powyższym podmiotom wszelkich informacji i dokumentów dotyczących projektu we wskazanym przez nie zakresie i terminach, </w:t>
            </w:r>
          </w:p>
          <w:p w:rsidR="002F4D02" w:rsidRPr="002F4D02" w:rsidRDefault="002F4D02" w:rsidP="00B6044D">
            <w:pPr>
              <w:numPr>
                <w:ilvl w:val="0"/>
                <w:numId w:val="12"/>
              </w:numPr>
              <w:spacing w:after="0" w:line="240" w:lineRule="auto"/>
              <w:ind w:left="284" w:hanging="284"/>
              <w:jc w:val="both"/>
              <w:rPr>
                <w:rFonts w:ascii="Arial" w:hAnsi="Arial" w:cs="Arial"/>
                <w:sz w:val="16"/>
                <w:szCs w:val="16"/>
              </w:rPr>
            </w:pPr>
            <w:r w:rsidRPr="002F4D02">
              <w:rPr>
                <w:rFonts w:ascii="Arial" w:hAnsi="Arial" w:cs="Arial"/>
                <w:sz w:val="16"/>
                <w:szCs w:val="16"/>
              </w:rPr>
              <w:t xml:space="preserve">udziału w wywiadach, ankietach oraz badaniach ewaluacyjnych przeprowadzanych innymi metodami.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lang w:eastAsia="pl-PL"/>
              </w:rPr>
            </w:pPr>
            <w:r w:rsidRPr="00756014">
              <w:rPr>
                <w:rFonts w:ascii="Arial" w:hAnsi="Arial" w:cs="Arial"/>
                <w:sz w:val="16"/>
                <w:szCs w:val="16"/>
                <w:lang w:eastAsia="pl-PL"/>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lang w:eastAsia="pl-PL"/>
              </w:rPr>
            </w:pPr>
            <w:r w:rsidRPr="00756014">
              <w:rPr>
                <w:rFonts w:ascii="Arial" w:hAnsi="Arial" w:cs="Arial"/>
                <w:sz w:val="16"/>
                <w:szCs w:val="16"/>
                <w:lang w:eastAsia="pl-PL"/>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lang w:eastAsia="pl-PL"/>
              </w:rPr>
            </w:pPr>
            <w:r w:rsidRPr="00756014">
              <w:rPr>
                <w:rFonts w:ascii="Arial" w:hAnsi="Arial" w:cs="Arial"/>
                <w:sz w:val="16"/>
                <w:szCs w:val="16"/>
                <w:lang w:eastAsia="pl-PL"/>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2F4D02" w:rsidTr="00756014">
        <w:tc>
          <w:tcPr>
            <w:tcW w:w="5000" w:type="pct"/>
            <w:shd w:val="clear" w:color="auto" w:fill="auto"/>
          </w:tcPr>
          <w:p w:rsidR="00756014" w:rsidRPr="002F4D02" w:rsidRDefault="00756014" w:rsidP="00756014">
            <w:pPr>
              <w:spacing w:after="0" w:line="240" w:lineRule="auto"/>
              <w:jc w:val="both"/>
              <w:rPr>
                <w:rFonts w:ascii="Arial" w:hAnsi="Arial" w:cs="Arial"/>
                <w:sz w:val="16"/>
                <w:szCs w:val="16"/>
              </w:rPr>
            </w:pPr>
            <w:r w:rsidRPr="00756014">
              <w:rPr>
                <w:rFonts w:ascii="Arial" w:hAnsi="Arial" w:cs="Arial"/>
                <w:sz w:val="16"/>
                <w:szCs w:val="16"/>
              </w:rPr>
              <w:t>23.</w:t>
            </w:r>
            <w:r w:rsidR="002F7E17">
              <w:rPr>
                <w:rFonts w:ascii="Arial" w:hAnsi="Arial" w:cs="Arial"/>
                <w:sz w:val="16"/>
                <w:szCs w:val="16"/>
              </w:rPr>
              <w:t xml:space="preserve"> </w:t>
            </w:r>
            <w:r w:rsidRPr="00756014">
              <w:rPr>
                <w:rFonts w:ascii="Arial" w:hAnsi="Arial" w:cs="Arial"/>
                <w:sz w:val="16"/>
                <w:szCs w:val="16"/>
              </w:rPr>
              <w:t>Oświadczam, iż w terminie pięciu lat od otrzymania płatności końcowej zapewnię trwałość projektu, o której mowa w art. 71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w:t>
            </w:r>
            <w:r w:rsidR="00D27250">
              <w:rPr>
                <w:rFonts w:ascii="Arial" w:hAnsi="Arial" w:cs="Arial"/>
                <w:sz w:val="16"/>
                <w:szCs w:val="16"/>
              </w:rPr>
              <w:t xml:space="preserve">nie Rady (WE) nr 1083/2006 (Dz. </w:t>
            </w:r>
            <w:r w:rsidRPr="00756014">
              <w:rPr>
                <w:rFonts w:ascii="Arial" w:hAnsi="Arial" w:cs="Arial"/>
                <w:sz w:val="16"/>
                <w:szCs w:val="16"/>
              </w:rPr>
              <w:t>Urz. UE L 347 z 20.12.2013 r.).</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756014" w:rsidTr="00756014">
        <w:tc>
          <w:tcPr>
            <w:tcW w:w="5000" w:type="pct"/>
            <w:shd w:val="clear" w:color="auto" w:fill="auto"/>
          </w:tcPr>
          <w:p w:rsidR="00756014" w:rsidRPr="00756014" w:rsidRDefault="00756014" w:rsidP="0012156E">
            <w:pPr>
              <w:pStyle w:val="Bezodstpw"/>
              <w:numPr>
                <w:ilvl w:val="0"/>
                <w:numId w:val="10"/>
              </w:numPr>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12156E">
            <w:pPr>
              <w:pStyle w:val="Bezodstpw"/>
              <w:numPr>
                <w:ilvl w:val="0"/>
                <w:numId w:val="10"/>
              </w:numPr>
              <w:rPr>
                <w:rFonts w:ascii="Arial" w:hAnsi="Arial" w:cs="Arial"/>
                <w:sz w:val="16"/>
                <w:szCs w:val="16"/>
              </w:rPr>
            </w:pPr>
            <w:r w:rsidRPr="00756014">
              <w:rPr>
                <w:rFonts w:ascii="Arial" w:hAnsi="Arial" w:cs="Arial"/>
                <w:sz w:val="16"/>
                <w:szCs w:val="16"/>
              </w:rPr>
              <w:t>Nie</w:t>
            </w:r>
          </w:p>
        </w:tc>
      </w:tr>
      <w:tr w:rsidR="00756014" w:rsidRPr="00756014" w:rsidTr="00756014">
        <w:tc>
          <w:tcPr>
            <w:tcW w:w="5000" w:type="pct"/>
            <w:shd w:val="clear" w:color="auto" w:fill="auto"/>
          </w:tcPr>
          <w:p w:rsidR="00756014" w:rsidRPr="00756014" w:rsidRDefault="00756014" w:rsidP="0012156E">
            <w:pPr>
              <w:pStyle w:val="Bezodstpw"/>
              <w:numPr>
                <w:ilvl w:val="0"/>
                <w:numId w:val="10"/>
              </w:numPr>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2F4D02" w:rsidTr="00756014">
        <w:tc>
          <w:tcPr>
            <w:tcW w:w="5000" w:type="pct"/>
            <w:shd w:val="clear" w:color="auto" w:fill="auto"/>
          </w:tcPr>
          <w:p w:rsidR="00756014" w:rsidRPr="009103D1" w:rsidRDefault="009103D1" w:rsidP="009103D1">
            <w:pPr>
              <w:pStyle w:val="Akapitzlist"/>
              <w:spacing w:after="0" w:line="240" w:lineRule="auto"/>
              <w:ind w:left="0"/>
              <w:jc w:val="both"/>
              <w:rPr>
                <w:rFonts w:ascii="Arial" w:hAnsi="Arial" w:cs="Arial"/>
                <w:sz w:val="16"/>
                <w:szCs w:val="16"/>
              </w:rPr>
            </w:pPr>
            <w:r>
              <w:rPr>
                <w:rFonts w:ascii="Arial" w:hAnsi="Arial" w:cs="Arial"/>
                <w:sz w:val="16"/>
                <w:szCs w:val="16"/>
              </w:rPr>
              <w:t>26.</w:t>
            </w:r>
            <w:r w:rsidR="009D0EB2">
              <w:rPr>
                <w:rFonts w:ascii="Arial" w:hAnsi="Arial" w:cs="Arial"/>
                <w:sz w:val="16"/>
                <w:szCs w:val="16"/>
              </w:rPr>
              <w:t xml:space="preserve"> </w:t>
            </w:r>
            <w:r w:rsidRPr="009103D1">
              <w:rPr>
                <w:rFonts w:ascii="Arial" w:hAnsi="Arial" w:cs="Arial"/>
                <w:sz w:val="16"/>
                <w:szCs w:val="16"/>
              </w:rPr>
              <w:t>Oświadczam, że w chwili obecnej nie dysponuję dokumentami potwierdzającymi sytuację finansową, które dotyczą zamkniętych okresów sprawozdawczych i zobowiązuję się do ich dostarczenia niezwłocznie po ich opracowaniu, najpóźniej przed podpisaniem umowy o dofinansowanie.</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756014" w:rsidTr="00756014">
        <w:tc>
          <w:tcPr>
            <w:tcW w:w="5000" w:type="pct"/>
            <w:shd w:val="clear" w:color="auto" w:fill="auto"/>
          </w:tcPr>
          <w:p w:rsidR="00756014" w:rsidRPr="00756014" w:rsidRDefault="00756014"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756014" w:rsidRPr="00756014" w:rsidTr="00756014">
        <w:tc>
          <w:tcPr>
            <w:tcW w:w="5000" w:type="pct"/>
            <w:shd w:val="clear" w:color="auto" w:fill="auto"/>
          </w:tcPr>
          <w:p w:rsidR="00756014" w:rsidRPr="00756014" w:rsidRDefault="00756014"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2F4D02" w:rsidRDefault="009103D1" w:rsidP="009103D1">
            <w:pPr>
              <w:spacing w:after="0" w:line="240" w:lineRule="auto"/>
              <w:jc w:val="both"/>
              <w:rPr>
                <w:rFonts w:ascii="Arial" w:hAnsi="Arial" w:cs="Arial"/>
                <w:sz w:val="16"/>
                <w:szCs w:val="16"/>
              </w:rPr>
            </w:pPr>
            <w:r w:rsidRPr="00981730">
              <w:rPr>
                <w:rFonts w:ascii="Arial" w:hAnsi="Arial" w:cs="Arial"/>
                <w:sz w:val="16"/>
                <w:szCs w:val="16"/>
              </w:rPr>
              <w:t>27</w:t>
            </w:r>
            <w:r>
              <w:rPr>
                <w:rFonts w:ascii="Arial" w:hAnsi="Arial" w:cs="Arial"/>
                <w:sz w:val="16"/>
                <w:szCs w:val="16"/>
              </w:rPr>
              <w:t>.</w:t>
            </w:r>
            <w:r w:rsidR="00810E79">
              <w:rPr>
                <w:rFonts w:ascii="Arial" w:hAnsi="Arial" w:cs="Arial"/>
                <w:sz w:val="16"/>
                <w:szCs w:val="16"/>
              </w:rPr>
              <w:t xml:space="preserve"> </w:t>
            </w:r>
            <w:r w:rsidRPr="009103D1">
              <w:rPr>
                <w:rFonts w:ascii="Arial" w:hAnsi="Arial" w:cs="Arial"/>
                <w:sz w:val="16"/>
                <w:szCs w:val="16"/>
              </w:rPr>
              <w:t>Oświadczam, że znane mi są regulacje dotyczące pomocy publicznej oraz że projekt będzie realizowany w sposób zapewniający, że wsparcie z  RPO WZ nie będzie nosiło znamion pomocy publicznej.</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2F4D02" w:rsidRDefault="009103D1" w:rsidP="009103D1">
            <w:pPr>
              <w:spacing w:after="0" w:line="240" w:lineRule="auto"/>
              <w:jc w:val="both"/>
              <w:rPr>
                <w:rFonts w:ascii="Arial" w:hAnsi="Arial" w:cs="Arial"/>
                <w:sz w:val="16"/>
                <w:szCs w:val="16"/>
              </w:rPr>
            </w:pPr>
            <w:r w:rsidRPr="00981730">
              <w:rPr>
                <w:rFonts w:ascii="Arial" w:hAnsi="Arial" w:cs="Arial"/>
                <w:sz w:val="16"/>
                <w:szCs w:val="16"/>
              </w:rPr>
              <w:t>2</w:t>
            </w:r>
            <w:r>
              <w:rPr>
                <w:rFonts w:ascii="Arial" w:hAnsi="Arial" w:cs="Arial"/>
                <w:sz w:val="16"/>
                <w:szCs w:val="16"/>
              </w:rPr>
              <w:t>8.</w:t>
            </w:r>
            <w:r w:rsidRPr="009103D1">
              <w:rPr>
                <w:rFonts w:ascii="Arial" w:hAnsi="Arial" w:cs="Arial"/>
                <w:sz w:val="16"/>
                <w:szCs w:val="16"/>
              </w:rPr>
              <w:t xml:space="preserve">Oświadczam, że jako podmiot ubiegający się o pomoc nie otrzymałem pomocy publicznej (w tym de </w:t>
            </w:r>
            <w:proofErr w:type="spellStart"/>
            <w:r w:rsidRPr="009103D1">
              <w:rPr>
                <w:rFonts w:ascii="Arial" w:hAnsi="Arial" w:cs="Arial"/>
                <w:sz w:val="16"/>
                <w:szCs w:val="16"/>
              </w:rPr>
              <w:t>minimis</w:t>
            </w:r>
            <w:proofErr w:type="spellEnd"/>
            <w:r w:rsidRPr="009103D1">
              <w:rPr>
                <w:rFonts w:ascii="Arial" w:hAnsi="Arial" w:cs="Arial"/>
                <w:sz w:val="16"/>
                <w:szCs w:val="16"/>
              </w:rPr>
              <w:t xml:space="preserve">) na przedsięwzięcie, na którego realizację wnioskuję o udzielenie pomocy de </w:t>
            </w:r>
            <w:proofErr w:type="spellStart"/>
            <w:r w:rsidRPr="009103D1">
              <w:rPr>
                <w:rFonts w:ascii="Arial" w:hAnsi="Arial" w:cs="Arial"/>
                <w:sz w:val="16"/>
                <w:szCs w:val="16"/>
              </w:rPr>
              <w:t>minimis</w:t>
            </w:r>
            <w:proofErr w:type="spellEnd"/>
            <w:r w:rsidRPr="009103D1">
              <w:rPr>
                <w:rFonts w:ascii="Arial" w:hAnsi="Arial" w:cs="Arial"/>
                <w:sz w:val="16"/>
                <w:szCs w:val="16"/>
              </w:rPr>
              <w:t>.</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9103D1" w:rsidRDefault="009103D1" w:rsidP="009103D1">
            <w:pPr>
              <w:spacing w:after="0" w:line="240" w:lineRule="auto"/>
              <w:jc w:val="both"/>
              <w:rPr>
                <w:rFonts w:ascii="Arial" w:hAnsi="Arial" w:cs="Arial"/>
                <w:sz w:val="16"/>
                <w:szCs w:val="16"/>
              </w:rPr>
            </w:pPr>
            <w:r>
              <w:rPr>
                <w:rFonts w:ascii="Arial" w:hAnsi="Arial" w:cs="Arial"/>
                <w:sz w:val="16"/>
                <w:szCs w:val="16"/>
              </w:rPr>
              <w:t>31.</w:t>
            </w:r>
            <w:r w:rsidR="00810E79">
              <w:rPr>
                <w:rFonts w:ascii="Arial" w:hAnsi="Arial" w:cs="Arial"/>
                <w:sz w:val="16"/>
                <w:szCs w:val="16"/>
              </w:rPr>
              <w:t xml:space="preserve"> </w:t>
            </w:r>
            <w:r w:rsidRPr="009103D1">
              <w:rPr>
                <w:rFonts w:ascii="Arial" w:hAnsi="Arial" w:cs="Arial"/>
                <w:sz w:val="16"/>
                <w:szCs w:val="16"/>
              </w:rPr>
              <w:t>Oświadczam, że</w:t>
            </w:r>
            <w:r w:rsidR="00155D6C">
              <w:rPr>
                <w:rStyle w:val="Odwoanieprzypisudolnego"/>
                <w:rFonts w:ascii="Arial" w:hAnsi="Arial" w:cs="Arial"/>
                <w:sz w:val="16"/>
                <w:szCs w:val="16"/>
              </w:rPr>
              <w:footnoteReference w:id="3"/>
            </w:r>
            <w:r w:rsidRPr="009103D1">
              <w:rPr>
                <w:rFonts w:ascii="Arial" w:hAnsi="Arial" w:cs="Arial"/>
                <w:sz w:val="16"/>
                <w:szCs w:val="16"/>
              </w:rPr>
              <w:t>:</w:t>
            </w:r>
          </w:p>
          <w:p w:rsidR="009103D1" w:rsidRPr="00B6044D" w:rsidRDefault="009103D1" w:rsidP="00FD1EE5">
            <w:pPr>
              <w:pStyle w:val="Akapitzlist"/>
              <w:numPr>
                <w:ilvl w:val="0"/>
                <w:numId w:val="76"/>
              </w:numPr>
              <w:spacing w:after="0" w:line="240" w:lineRule="auto"/>
              <w:ind w:left="284" w:hanging="284"/>
              <w:jc w:val="both"/>
              <w:rPr>
                <w:rFonts w:ascii="Arial" w:hAnsi="Arial" w:cs="Arial"/>
                <w:sz w:val="16"/>
                <w:szCs w:val="16"/>
              </w:rPr>
            </w:pPr>
            <w:r w:rsidRPr="00B6044D">
              <w:rPr>
                <w:rFonts w:ascii="Arial" w:hAnsi="Arial" w:cs="Arial"/>
                <w:sz w:val="16"/>
                <w:szCs w:val="16"/>
              </w:rPr>
              <w:t>złożony za pomocą systemu informatycznego LSI2014 wniosek o dofinansowanie stanowi oświadczenie woli wnioskodawcy, zaś informacje zawarte we wniosku o dofinansowanie oraz dokumentach do niego załączonych są aktualne i zgodne ze stanem faktycznym i prawnym.</w:t>
            </w:r>
          </w:p>
          <w:p w:rsidR="009103D1" w:rsidRPr="00B6044D" w:rsidRDefault="009103D1" w:rsidP="00FD1EE5">
            <w:pPr>
              <w:pStyle w:val="Akapitzlist"/>
              <w:numPr>
                <w:ilvl w:val="0"/>
                <w:numId w:val="76"/>
              </w:numPr>
              <w:spacing w:after="0" w:line="240" w:lineRule="auto"/>
              <w:ind w:left="284" w:hanging="284"/>
              <w:jc w:val="both"/>
              <w:rPr>
                <w:rFonts w:ascii="Arial" w:hAnsi="Arial" w:cs="Arial"/>
                <w:sz w:val="16"/>
                <w:szCs w:val="16"/>
              </w:rPr>
            </w:pPr>
            <w:r w:rsidRPr="00B6044D">
              <w:rPr>
                <w:rFonts w:ascii="Arial" w:hAnsi="Arial" w:cs="Arial"/>
                <w:sz w:val="16"/>
                <w:szCs w:val="16"/>
              </w:rPr>
              <w:t xml:space="preserve">Wnioskodawca ma świadomość, że ciąży na nim obowiązek zabezpieczenia jego konta w systemie informatycznym LSI2014 </w:t>
            </w:r>
            <w:r w:rsidR="00B6044D" w:rsidRPr="00B6044D">
              <w:rPr>
                <w:rFonts w:ascii="Arial" w:hAnsi="Arial" w:cs="Arial"/>
                <w:sz w:val="16"/>
                <w:szCs w:val="16"/>
              </w:rPr>
              <w:br/>
            </w:r>
            <w:r w:rsidRPr="00B6044D">
              <w:rPr>
                <w:rFonts w:ascii="Arial" w:hAnsi="Arial" w:cs="Arial"/>
                <w:sz w:val="16"/>
                <w:szCs w:val="16"/>
              </w:rPr>
              <w:t>i jest on zobowiązany do wprowadzenia odpowiednich zabezpieczeń oraz wewnętrznych regulacji uniemożliwiających dostęp do jego konta w systemie informatycznym LSI2014 przez osoby nieupoważnione.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Style w:val="Tabela-Siatka"/>
        <w:tblW w:w="0" w:type="auto"/>
        <w:tblLook w:val="04A0"/>
      </w:tblPr>
      <w:tblGrid>
        <w:gridCol w:w="9353"/>
      </w:tblGrid>
      <w:tr w:rsidR="00B37834" w:rsidTr="00B37834">
        <w:tc>
          <w:tcPr>
            <w:tcW w:w="9353" w:type="dxa"/>
          </w:tcPr>
          <w:p w:rsidR="00B37834" w:rsidRDefault="00B37834" w:rsidP="00FA1E9F">
            <w:pPr>
              <w:pStyle w:val="Bezodstpw"/>
              <w:jc w:val="both"/>
              <w:rPr>
                <w:rFonts w:ascii="Arial" w:hAnsi="Arial" w:cs="Arial"/>
                <w:sz w:val="16"/>
                <w:szCs w:val="16"/>
              </w:rPr>
            </w:pPr>
            <w:r w:rsidRPr="00387D14">
              <w:rPr>
                <w:rFonts w:ascii="Arial" w:hAnsi="Arial" w:cs="Arial"/>
                <w:sz w:val="16"/>
                <w:szCs w:val="16"/>
              </w:rPr>
              <w:t>Uwaga! Oświadczenie nr 31 dotyczy jedynie jednostek samorządu terytorialnego,</w:t>
            </w:r>
            <w:r w:rsidRPr="00387D14">
              <w:rPr>
                <w:rFonts w:ascii="Arial" w:eastAsia="MyriadPro-Regular" w:hAnsi="Arial" w:cs="Arial"/>
                <w:sz w:val="16"/>
                <w:szCs w:val="16"/>
              </w:rPr>
              <w:t xml:space="preserve"> ich związków i stowarzyszeń oraz</w:t>
            </w:r>
            <w:r w:rsidRPr="00387D14">
              <w:rPr>
                <w:rFonts w:ascii="Arial" w:hAnsi="Arial" w:cs="Arial"/>
                <w:sz w:val="16"/>
                <w:szCs w:val="16"/>
              </w:rPr>
              <w:t xml:space="preserve"> </w:t>
            </w:r>
            <w:r w:rsidRPr="00387D14">
              <w:rPr>
                <w:rFonts w:ascii="Arial" w:eastAsia="MyriadPro-Regular" w:hAnsi="Arial" w:cs="Arial"/>
                <w:sz w:val="16"/>
                <w:szCs w:val="16"/>
              </w:rPr>
              <w:t xml:space="preserve">jednostek organizacyjnych jednostek samorządu terytorialnego </w:t>
            </w:r>
            <w:r w:rsidRPr="00387D14">
              <w:rPr>
                <w:rFonts w:ascii="Arial" w:hAnsi="Arial" w:cs="Arial"/>
                <w:sz w:val="16"/>
                <w:szCs w:val="16"/>
              </w:rPr>
              <w:t>posiadających osobowość prawną</w:t>
            </w:r>
            <w:r>
              <w:rPr>
                <w:rFonts w:ascii="Arial" w:hAnsi="Arial" w:cs="Arial"/>
                <w:sz w:val="16"/>
                <w:szCs w:val="16"/>
              </w:rPr>
              <w:t>.</w:t>
            </w:r>
          </w:p>
        </w:tc>
      </w:tr>
    </w:tbl>
    <w:p w:rsidR="00B37834" w:rsidRDefault="00B3783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2F4D02" w:rsidRDefault="00DD1604" w:rsidP="009103D1">
            <w:pPr>
              <w:spacing w:after="0" w:line="240" w:lineRule="auto"/>
              <w:jc w:val="both"/>
              <w:rPr>
                <w:rFonts w:ascii="Arial" w:hAnsi="Arial" w:cs="Arial"/>
                <w:sz w:val="16"/>
                <w:szCs w:val="16"/>
              </w:rPr>
            </w:pPr>
            <w:r>
              <w:rPr>
                <w:rFonts w:ascii="Arial" w:hAnsi="Arial" w:cs="Arial"/>
                <w:sz w:val="16"/>
                <w:szCs w:val="16"/>
              </w:rPr>
              <w:t>33.</w:t>
            </w:r>
            <w:r>
              <w:t xml:space="preserve"> </w:t>
            </w:r>
            <w:r w:rsidRPr="00DD1604">
              <w:rPr>
                <w:rFonts w:ascii="Arial" w:hAnsi="Arial" w:cs="Arial"/>
                <w:sz w:val="16"/>
                <w:szCs w:val="16"/>
              </w:rPr>
              <w:t>Oświadczam, że najpóźniej w dniu rozpoczęcia prac będę posiadał prawo do dysponowania nieruchomością na cele realizacji projektu.</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34.</w:t>
            </w:r>
            <w:r>
              <w:t xml:space="preserve"> </w:t>
            </w:r>
            <w:r w:rsidRPr="00DD1604">
              <w:rPr>
                <w:rFonts w:ascii="Arial" w:hAnsi="Arial" w:cs="Arial"/>
                <w:sz w:val="16"/>
                <w:szCs w:val="16"/>
              </w:rPr>
              <w:t xml:space="preserve">Oświadczam, że </w:t>
            </w:r>
            <w:r>
              <w:rPr>
                <w:rFonts w:ascii="Arial" w:hAnsi="Arial" w:cs="Arial"/>
                <w:sz w:val="16"/>
                <w:szCs w:val="16"/>
              </w:rPr>
              <w:t>zapoznałem się z regulaminem naboru wraz z załącznikami do niego i akceptuję zasady i warunki w nim zawarte.</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35.</w:t>
            </w:r>
            <w:r>
              <w:t xml:space="preserve"> </w:t>
            </w:r>
            <w:r w:rsidRPr="00DD1604">
              <w:rPr>
                <w:rFonts w:ascii="Arial" w:hAnsi="Arial" w:cs="Arial"/>
                <w:sz w:val="16"/>
                <w:szCs w:val="16"/>
              </w:rPr>
              <w:t xml:space="preserve">Oświadczam, że </w:t>
            </w:r>
            <w:r>
              <w:rPr>
                <w:rFonts w:ascii="Arial" w:hAnsi="Arial" w:cs="Arial"/>
                <w:sz w:val="16"/>
                <w:szCs w:val="16"/>
              </w:rPr>
              <w:t>projekt nie został fizycznie ukończony (tj. nie nastąpił odbiór robót, dostaw lub usług) przed złożeniem do IZ RPO WZ pisemnego wniosku o przyznanie pomocy w ramach niniejszego naboru.</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525A81" w:rsidRDefault="00525A8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DD1604" w:rsidRPr="00121AEA" w:rsidRDefault="00DD1604" w:rsidP="00DD1604">
            <w:pPr>
              <w:spacing w:after="0" w:line="240" w:lineRule="auto"/>
              <w:jc w:val="both"/>
              <w:rPr>
                <w:rFonts w:ascii="Arial" w:hAnsi="Arial" w:cs="Arial"/>
                <w:sz w:val="16"/>
                <w:szCs w:val="16"/>
              </w:rPr>
            </w:pPr>
            <w:r>
              <w:rPr>
                <w:rFonts w:ascii="Arial" w:hAnsi="Arial" w:cs="Arial"/>
                <w:sz w:val="16"/>
                <w:szCs w:val="16"/>
              </w:rPr>
              <w:t>36.</w:t>
            </w:r>
            <w:r w:rsidR="00810E79">
              <w:rPr>
                <w:rFonts w:ascii="Arial" w:hAnsi="Arial" w:cs="Arial"/>
                <w:sz w:val="16"/>
                <w:szCs w:val="16"/>
              </w:rPr>
              <w:t xml:space="preserve"> </w:t>
            </w:r>
            <w:r w:rsidRPr="00121AEA">
              <w:rPr>
                <w:rFonts w:ascii="Arial" w:hAnsi="Arial" w:cs="Arial"/>
                <w:sz w:val="16"/>
                <w:szCs w:val="16"/>
              </w:rPr>
              <w:t xml:space="preserve">Oświadczam, iż nie zalegam z informacją wobec niżej wymienionych rejestrów prowadzonych w Generalnej Dyrekcji Ochrony Środowiska (GDOŚ): </w:t>
            </w:r>
          </w:p>
          <w:p w:rsidR="00DD1604" w:rsidRPr="00121AEA" w:rsidRDefault="00DD1604" w:rsidP="00FD1EE5">
            <w:pPr>
              <w:pStyle w:val="Akapitzlist"/>
              <w:numPr>
                <w:ilvl w:val="0"/>
                <w:numId w:val="74"/>
              </w:numPr>
              <w:spacing w:after="0" w:line="240" w:lineRule="auto"/>
              <w:ind w:left="142" w:hanging="142"/>
              <w:jc w:val="both"/>
              <w:rPr>
                <w:rFonts w:ascii="Arial" w:hAnsi="Arial" w:cs="Arial"/>
                <w:sz w:val="16"/>
                <w:szCs w:val="16"/>
              </w:rPr>
            </w:pPr>
            <w:r w:rsidRPr="00121AEA">
              <w:rPr>
                <w:rFonts w:ascii="Arial" w:hAnsi="Arial" w:cs="Arial"/>
                <w:sz w:val="16"/>
                <w:szCs w:val="16"/>
              </w:rPr>
              <w:t xml:space="preserve">bazy danych o ocenach oddziaływania przedsięwzięcia na środowisko oraz strategicznych ocenach oddziaływania na środowisko, o której mowa w art. 128 oraz 129 ust. 1 ustawy z dnia 3 października 2008 r. o udostępnianiu informacji </w:t>
            </w:r>
            <w:r w:rsidR="00B6044D" w:rsidRPr="00121AEA">
              <w:rPr>
                <w:rFonts w:ascii="Arial" w:hAnsi="Arial" w:cs="Arial"/>
                <w:sz w:val="16"/>
                <w:szCs w:val="16"/>
              </w:rPr>
              <w:br/>
            </w:r>
            <w:r w:rsidRPr="00121AEA">
              <w:rPr>
                <w:rFonts w:ascii="Arial" w:hAnsi="Arial" w:cs="Arial"/>
                <w:sz w:val="16"/>
                <w:szCs w:val="16"/>
              </w:rPr>
              <w:t>o środowisku i jego ochronie, udziale społeczeństwa w ochronie środowiska oraz o ocenach oddziaływania na środowisko (</w:t>
            </w:r>
            <w:r w:rsidR="00F50BE5" w:rsidRPr="00121AEA">
              <w:rPr>
                <w:rFonts w:ascii="Arial" w:hAnsi="Arial" w:cs="Arial"/>
                <w:sz w:val="16"/>
                <w:szCs w:val="16"/>
              </w:rPr>
              <w:t>tekst jedn. Dz.U. z 2016 r. poz. 353</w:t>
            </w:r>
            <w:r w:rsidR="00121AEA" w:rsidRPr="00121AEA">
              <w:rPr>
                <w:rFonts w:ascii="Arial" w:hAnsi="Arial" w:cs="Arial"/>
                <w:sz w:val="16"/>
                <w:szCs w:val="16"/>
              </w:rPr>
              <w:t xml:space="preserve"> ze zm.</w:t>
            </w:r>
            <w:r w:rsidRPr="00121AEA">
              <w:rPr>
                <w:rFonts w:ascii="Arial" w:hAnsi="Arial" w:cs="Arial"/>
                <w:sz w:val="16"/>
                <w:szCs w:val="16"/>
              </w:rPr>
              <w:t xml:space="preserve">); </w:t>
            </w:r>
          </w:p>
          <w:p w:rsidR="00DD1604" w:rsidRPr="00121AEA" w:rsidRDefault="00DD1604" w:rsidP="00FD1EE5">
            <w:pPr>
              <w:pStyle w:val="Akapitzlist"/>
              <w:numPr>
                <w:ilvl w:val="0"/>
                <w:numId w:val="74"/>
              </w:numPr>
              <w:spacing w:after="0" w:line="240" w:lineRule="auto"/>
              <w:ind w:left="142" w:hanging="142"/>
              <w:jc w:val="both"/>
              <w:rPr>
                <w:rFonts w:ascii="Arial" w:hAnsi="Arial" w:cs="Arial"/>
                <w:sz w:val="16"/>
                <w:szCs w:val="16"/>
              </w:rPr>
            </w:pPr>
            <w:r w:rsidRPr="00121AEA">
              <w:rPr>
                <w:rFonts w:ascii="Arial" w:hAnsi="Arial" w:cs="Arial"/>
                <w:sz w:val="16"/>
                <w:szCs w:val="16"/>
              </w:rPr>
              <w:t>centralnego rejestru form ochrony przyrody, o którym mowa w art. 113 ustawy z dnia 16 kwietnia 2004 r. o ochronie przyrody (</w:t>
            </w:r>
            <w:r w:rsidR="002B1ED8" w:rsidRPr="00121AEA">
              <w:rPr>
                <w:rFonts w:ascii="Arial" w:hAnsi="Arial" w:cs="Arial"/>
                <w:sz w:val="16"/>
                <w:szCs w:val="16"/>
              </w:rPr>
              <w:t xml:space="preserve">tekst jedn. Dz.U. z 2015, poz. 1651 z </w:t>
            </w:r>
            <w:proofErr w:type="spellStart"/>
            <w:r w:rsidR="002B1ED8" w:rsidRPr="00121AEA">
              <w:rPr>
                <w:rFonts w:ascii="Arial" w:hAnsi="Arial" w:cs="Arial"/>
                <w:sz w:val="16"/>
                <w:szCs w:val="16"/>
              </w:rPr>
              <w:t>późn</w:t>
            </w:r>
            <w:proofErr w:type="spellEnd"/>
            <w:r w:rsidR="002B1ED8" w:rsidRPr="00121AEA">
              <w:rPr>
                <w:rFonts w:ascii="Arial" w:hAnsi="Arial" w:cs="Arial"/>
                <w:sz w:val="16"/>
                <w:szCs w:val="16"/>
              </w:rPr>
              <w:t>. zm</w:t>
            </w:r>
            <w:r w:rsidRPr="00121AEA">
              <w:rPr>
                <w:rFonts w:ascii="Arial" w:hAnsi="Arial" w:cs="Arial"/>
                <w:sz w:val="16"/>
                <w:szCs w:val="16"/>
              </w:rPr>
              <w:t>).</w:t>
            </w:r>
          </w:p>
          <w:p w:rsidR="00DD1604" w:rsidRPr="00DD1604" w:rsidRDefault="00DD1604" w:rsidP="00DD1604">
            <w:pPr>
              <w:spacing w:after="0" w:line="240" w:lineRule="auto"/>
              <w:jc w:val="both"/>
              <w:rPr>
                <w:rFonts w:ascii="Arial" w:hAnsi="Arial" w:cs="Arial"/>
                <w:sz w:val="16"/>
                <w:szCs w:val="16"/>
              </w:rPr>
            </w:pPr>
            <w:r w:rsidRPr="00121AEA">
              <w:rPr>
                <w:rFonts w:ascii="Arial" w:hAnsi="Arial" w:cs="Arial"/>
                <w:sz w:val="16"/>
                <w:szCs w:val="16"/>
              </w:rPr>
              <w:t>Jednocześnie zobowiązuję się do:</w:t>
            </w:r>
            <w:r w:rsidRPr="00DD1604">
              <w:rPr>
                <w:rFonts w:ascii="Arial" w:hAnsi="Arial" w:cs="Arial"/>
                <w:sz w:val="16"/>
                <w:szCs w:val="16"/>
              </w:rPr>
              <w:t xml:space="preserve"> </w:t>
            </w:r>
          </w:p>
          <w:p w:rsidR="00DD1604" w:rsidRPr="00B6044D" w:rsidRDefault="00DD1604" w:rsidP="00FD1EE5">
            <w:pPr>
              <w:pStyle w:val="Akapitzlist"/>
              <w:numPr>
                <w:ilvl w:val="0"/>
                <w:numId w:val="75"/>
              </w:numPr>
              <w:spacing w:after="0" w:line="240" w:lineRule="auto"/>
              <w:ind w:left="142" w:hanging="142"/>
              <w:jc w:val="both"/>
              <w:rPr>
                <w:rFonts w:ascii="Arial" w:hAnsi="Arial" w:cs="Arial"/>
                <w:sz w:val="16"/>
                <w:szCs w:val="16"/>
              </w:rPr>
            </w:pPr>
            <w:r w:rsidRPr="00B6044D">
              <w:rPr>
                <w:rFonts w:ascii="Arial" w:hAnsi="Arial" w:cs="Arial"/>
                <w:sz w:val="16"/>
                <w:szCs w:val="16"/>
              </w:rPr>
              <w:t xml:space="preserve">przekazania GDOŚ wszystkich informacji, które zostaną wygenerowane w związku z realizacją projektu i które wiążą się </w:t>
            </w:r>
            <w:r w:rsidR="00B6044D" w:rsidRPr="00B6044D">
              <w:rPr>
                <w:rFonts w:ascii="Arial" w:hAnsi="Arial" w:cs="Arial"/>
                <w:sz w:val="16"/>
                <w:szCs w:val="16"/>
              </w:rPr>
              <w:br/>
            </w:r>
            <w:r w:rsidRPr="00B6044D">
              <w:rPr>
                <w:rFonts w:ascii="Arial" w:hAnsi="Arial" w:cs="Arial"/>
                <w:sz w:val="16"/>
                <w:szCs w:val="16"/>
              </w:rPr>
              <w:t>z koniecznością sprawozdawczości na potrzeby wymienionych rejestrów;</w:t>
            </w:r>
          </w:p>
          <w:p w:rsidR="00DD1604" w:rsidRPr="00B6044D" w:rsidRDefault="00DD1604" w:rsidP="00FD1EE5">
            <w:pPr>
              <w:pStyle w:val="Akapitzlist"/>
              <w:numPr>
                <w:ilvl w:val="0"/>
                <w:numId w:val="75"/>
              </w:numPr>
              <w:spacing w:after="0" w:line="240" w:lineRule="auto"/>
              <w:ind w:left="142" w:hanging="142"/>
              <w:jc w:val="both"/>
              <w:rPr>
                <w:rFonts w:ascii="Arial" w:hAnsi="Arial" w:cs="Arial"/>
                <w:sz w:val="16"/>
                <w:szCs w:val="16"/>
              </w:rPr>
            </w:pPr>
            <w:r w:rsidRPr="00B6044D">
              <w:rPr>
                <w:rFonts w:ascii="Arial" w:hAnsi="Arial" w:cs="Arial"/>
                <w:sz w:val="16"/>
                <w:szCs w:val="16"/>
              </w:rPr>
              <w:t>poddania się weryfikacji przez IZ RPO WZ w ww. zakresie;</w:t>
            </w:r>
          </w:p>
          <w:p w:rsidR="009103D1" w:rsidRPr="00B6044D" w:rsidRDefault="00DD1604" w:rsidP="00FD1EE5">
            <w:pPr>
              <w:pStyle w:val="Akapitzlist"/>
              <w:numPr>
                <w:ilvl w:val="0"/>
                <w:numId w:val="75"/>
              </w:numPr>
              <w:spacing w:after="0" w:line="240" w:lineRule="auto"/>
              <w:ind w:left="142" w:hanging="142"/>
              <w:jc w:val="both"/>
              <w:rPr>
                <w:rFonts w:ascii="Arial" w:hAnsi="Arial" w:cs="Arial"/>
                <w:sz w:val="16"/>
                <w:szCs w:val="16"/>
              </w:rPr>
            </w:pPr>
            <w:r w:rsidRPr="00B6044D">
              <w:rPr>
                <w:rFonts w:ascii="Arial" w:hAnsi="Arial" w:cs="Arial"/>
                <w:sz w:val="16"/>
                <w:szCs w:val="16"/>
              </w:rPr>
              <w:t>składania wyjaśnień w ww. zakresie, również o charakterze formalno-prawnych, na wezwanie IZ RPO WZ.</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2F4D02" w:rsidRDefault="00DD1604" w:rsidP="009103D1">
            <w:pPr>
              <w:spacing w:after="0" w:line="240" w:lineRule="auto"/>
              <w:jc w:val="both"/>
              <w:rPr>
                <w:rFonts w:ascii="Arial" w:hAnsi="Arial" w:cs="Arial"/>
                <w:sz w:val="16"/>
                <w:szCs w:val="16"/>
              </w:rPr>
            </w:pPr>
            <w:r>
              <w:rPr>
                <w:rFonts w:ascii="Arial" w:hAnsi="Arial" w:cs="Arial"/>
                <w:sz w:val="16"/>
                <w:szCs w:val="16"/>
              </w:rPr>
              <w:t>37.</w:t>
            </w:r>
            <w:r w:rsidR="00810E79">
              <w:rPr>
                <w:rFonts w:ascii="Arial" w:hAnsi="Arial" w:cs="Arial"/>
                <w:sz w:val="16"/>
                <w:szCs w:val="16"/>
              </w:rPr>
              <w:t xml:space="preserve"> </w:t>
            </w:r>
            <w:r w:rsidRPr="00DD1604">
              <w:rPr>
                <w:rFonts w:ascii="Arial" w:hAnsi="Arial" w:cs="Arial"/>
                <w:sz w:val="16"/>
                <w:szCs w:val="16"/>
              </w:rPr>
              <w:t xml:space="preserve">Zobowiązuję się do prowadzenia działań informacyjnych i promocyjnych związanych z realizacją projektu w sposób i na zasadach określonych w Podręczniku wnioskodawcy i beneficjenta programów polityki spójności 2014-2020 w zakresie informacji i promocji, zapisami punktu 2.2. „Obowiązki beneficjentów” załącznika XII do  Rozporządzenia Parlamentu Europejskiego i Rady (UE) nr 1303/2013 z dnia 17 grudnia 2013 r., zapisami rozporządzenia wykonawczego Komisji (UE) nr 821/2014 i wniosku </w:t>
            </w:r>
            <w:r w:rsidR="00B6044D">
              <w:rPr>
                <w:rFonts w:ascii="Arial" w:hAnsi="Arial" w:cs="Arial"/>
                <w:sz w:val="16"/>
                <w:szCs w:val="16"/>
              </w:rPr>
              <w:br/>
            </w:r>
            <w:r w:rsidRPr="00DD1604">
              <w:rPr>
                <w:rFonts w:ascii="Arial" w:hAnsi="Arial" w:cs="Arial"/>
                <w:sz w:val="16"/>
                <w:szCs w:val="16"/>
              </w:rPr>
              <w:t xml:space="preserve">o dofinansowanie .  </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2F4D02" w:rsidTr="00362B45">
        <w:tc>
          <w:tcPr>
            <w:tcW w:w="5000" w:type="pct"/>
            <w:shd w:val="clear" w:color="auto" w:fill="auto"/>
          </w:tcPr>
          <w:p w:rsidR="008029F8" w:rsidRPr="002F4D02" w:rsidRDefault="008029F8" w:rsidP="00362B45">
            <w:pPr>
              <w:spacing w:after="0" w:line="240" w:lineRule="auto"/>
              <w:jc w:val="both"/>
              <w:rPr>
                <w:rFonts w:ascii="Arial" w:hAnsi="Arial" w:cs="Arial"/>
                <w:sz w:val="16"/>
                <w:szCs w:val="16"/>
              </w:rPr>
            </w:pPr>
            <w:r>
              <w:rPr>
                <w:rFonts w:ascii="Arial" w:hAnsi="Arial" w:cs="Arial"/>
                <w:sz w:val="16"/>
                <w:szCs w:val="16"/>
              </w:rPr>
              <w:t xml:space="preserve">38. </w:t>
            </w:r>
            <w:r w:rsidRPr="008029F8">
              <w:rPr>
                <w:rFonts w:ascii="Arial" w:hAnsi="Arial" w:cs="Arial"/>
                <w:sz w:val="16"/>
                <w:szCs w:val="16"/>
              </w:rPr>
              <w:t>Oświadczam, że nie podlegam wykluczeniu z możliwości otrzymania środków europejskich na podstawie obowiązujących przepisów prawa.</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39.</w:t>
            </w:r>
            <w:r>
              <w:t xml:space="preserve"> </w:t>
            </w:r>
            <w:r w:rsidRPr="00DD1604">
              <w:rPr>
                <w:rFonts w:ascii="Arial" w:hAnsi="Arial" w:cs="Arial"/>
                <w:sz w:val="16"/>
                <w:szCs w:val="16"/>
              </w:rPr>
              <w:t xml:space="preserve">Oświadczam, że </w:t>
            </w:r>
            <w:r>
              <w:rPr>
                <w:rFonts w:ascii="Arial" w:hAnsi="Arial" w:cs="Arial"/>
                <w:sz w:val="16"/>
                <w:szCs w:val="16"/>
              </w:rPr>
              <w:t>żaden z Partnerów nie podlega wykluczeniu z możliwości otrzymania środków europejskich na podstawie obowiązujących przepisów prawa.</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525A81" w:rsidRDefault="00525A8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2F4D02" w:rsidTr="00362B45">
        <w:tc>
          <w:tcPr>
            <w:tcW w:w="5000" w:type="pct"/>
            <w:shd w:val="clear" w:color="auto" w:fill="auto"/>
          </w:tcPr>
          <w:p w:rsidR="008029F8" w:rsidRPr="002F4D02" w:rsidRDefault="008029F8" w:rsidP="00362B45">
            <w:pPr>
              <w:spacing w:after="0" w:line="240" w:lineRule="auto"/>
              <w:jc w:val="both"/>
              <w:rPr>
                <w:rFonts w:ascii="Arial" w:hAnsi="Arial" w:cs="Arial"/>
                <w:sz w:val="16"/>
                <w:szCs w:val="16"/>
              </w:rPr>
            </w:pPr>
            <w:r>
              <w:rPr>
                <w:rFonts w:ascii="Arial" w:hAnsi="Arial" w:cs="Arial"/>
                <w:sz w:val="16"/>
                <w:szCs w:val="16"/>
              </w:rPr>
              <w:t xml:space="preserve">42. </w:t>
            </w:r>
            <w:r w:rsidRPr="008029F8">
              <w:rPr>
                <w:rFonts w:ascii="Arial" w:hAnsi="Arial" w:cs="Arial"/>
                <w:sz w:val="16"/>
                <w:szCs w:val="16"/>
              </w:rPr>
              <w:t>Oświadczam, że mimo rozpoczęcia realizacji projektu przed dniem złożenia pisemnego wniosku o przyznanie pomocy, przy jego realizacji przestrzegano obowiązujących przepisów prawa dotyczących danego projektu</w:t>
            </w:r>
            <w:r>
              <w:rPr>
                <w:rFonts w:ascii="Arial" w:hAnsi="Arial" w:cs="Arial"/>
                <w:sz w:val="16"/>
                <w:szCs w:val="16"/>
              </w:rPr>
              <w:t>.</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lastRenderedPageBreak/>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43.</w:t>
            </w:r>
            <w:r>
              <w:t xml:space="preserve"> </w:t>
            </w:r>
            <w:r w:rsidRPr="00DD1604">
              <w:rPr>
                <w:rFonts w:ascii="Arial" w:hAnsi="Arial" w:cs="Arial"/>
                <w:sz w:val="16"/>
                <w:szCs w:val="16"/>
              </w:rPr>
              <w:t xml:space="preserve">Oświadczam, że </w:t>
            </w:r>
            <w:r>
              <w:rPr>
                <w:rFonts w:ascii="Arial" w:hAnsi="Arial" w:cs="Arial"/>
                <w:sz w:val="16"/>
                <w:szCs w:val="16"/>
              </w:rPr>
              <w:t>każdy z partnerów realizujących projekt, mimo rozpoczęcia reali</w:t>
            </w:r>
            <w:r w:rsidR="00147C99">
              <w:rPr>
                <w:rFonts w:ascii="Arial" w:hAnsi="Arial" w:cs="Arial"/>
                <w:sz w:val="16"/>
                <w:szCs w:val="16"/>
              </w:rPr>
              <w:t>zacji projektów przed dniem złoż</w:t>
            </w:r>
            <w:r>
              <w:rPr>
                <w:rFonts w:ascii="Arial" w:hAnsi="Arial" w:cs="Arial"/>
                <w:sz w:val="16"/>
                <w:szCs w:val="16"/>
              </w:rPr>
              <w:t>enia pisemnego wniosku o przyznanie pomocy, przy jego real</w:t>
            </w:r>
            <w:r w:rsidR="00147C99">
              <w:rPr>
                <w:rFonts w:ascii="Arial" w:hAnsi="Arial" w:cs="Arial"/>
                <w:sz w:val="16"/>
                <w:szCs w:val="16"/>
              </w:rPr>
              <w:t>izacji przestrzegał obowiązującyc</w:t>
            </w:r>
            <w:r>
              <w:rPr>
                <w:rFonts w:ascii="Arial" w:hAnsi="Arial" w:cs="Arial"/>
                <w:sz w:val="16"/>
                <w:szCs w:val="16"/>
              </w:rPr>
              <w:t>h przepisów prawa dotyczących danego projektu.</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45.</w:t>
            </w:r>
            <w:r>
              <w:t xml:space="preserve"> </w:t>
            </w:r>
            <w:r w:rsidRPr="00DD1604">
              <w:rPr>
                <w:rFonts w:ascii="Arial" w:hAnsi="Arial" w:cs="Arial"/>
                <w:sz w:val="16"/>
                <w:szCs w:val="16"/>
              </w:rPr>
              <w:t xml:space="preserve">Oświadczam, że </w:t>
            </w:r>
            <w:r>
              <w:rPr>
                <w:rFonts w:ascii="Arial" w:hAnsi="Arial" w:cs="Arial"/>
                <w:sz w:val="16"/>
                <w:szCs w:val="16"/>
              </w:rPr>
              <w:t xml:space="preserve">wydatki w projekcie zostały zaplanowane w wysokości </w:t>
            </w:r>
            <w:r w:rsidR="00147C99">
              <w:rPr>
                <w:rFonts w:ascii="Arial" w:hAnsi="Arial" w:cs="Arial"/>
                <w:sz w:val="16"/>
                <w:szCs w:val="16"/>
              </w:rPr>
              <w:t>i terminach wynikających z wcześ</w:t>
            </w:r>
            <w:r>
              <w:rPr>
                <w:rFonts w:ascii="Arial" w:hAnsi="Arial" w:cs="Arial"/>
                <w:sz w:val="16"/>
                <w:szCs w:val="16"/>
              </w:rPr>
              <w:t>niej zaciągniętych zobowiązań.</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A4159C" w:rsidRDefault="00A4159C" w:rsidP="00A4159C">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A4159C" w:rsidRPr="002F4D02" w:rsidTr="009E12AF">
        <w:tc>
          <w:tcPr>
            <w:tcW w:w="5000" w:type="pct"/>
            <w:shd w:val="clear" w:color="auto" w:fill="auto"/>
          </w:tcPr>
          <w:p w:rsidR="00A4159C" w:rsidRPr="00316BF3" w:rsidRDefault="00A4159C" w:rsidP="00FD1EE5">
            <w:pPr>
              <w:pStyle w:val="Akapitzlist"/>
              <w:numPr>
                <w:ilvl w:val="0"/>
                <w:numId w:val="85"/>
              </w:numPr>
              <w:spacing w:after="0" w:line="240" w:lineRule="auto"/>
              <w:ind w:left="426" w:hanging="426"/>
              <w:jc w:val="both"/>
              <w:rPr>
                <w:rFonts w:ascii="Arial" w:hAnsi="Arial" w:cs="Arial"/>
                <w:sz w:val="16"/>
                <w:szCs w:val="16"/>
              </w:rPr>
            </w:pPr>
            <w:r w:rsidRPr="00316BF3">
              <w:rPr>
                <w:rFonts w:ascii="Arial" w:hAnsi="Arial" w:cs="Arial"/>
                <w:sz w:val="16"/>
                <w:szCs w:val="16"/>
              </w:rPr>
              <w:t xml:space="preserve">Oświadczam, że żaden z Partnerów projektu, bądź członek lub reprezentant organu zarządzającego (wykonawczego), wspólnik lub kierownik jednostki organizacyjnej Partnerów projektu nie został skazany prawomocnym wyrokiem za przestępstwo: składania fałszywych zeznań, przekupstwa, przeciwko mieniu, wiarygodności dokumentów, obrotem pieniędzmi i papierami wartościowymi, przeciwko systemowi bankowemu, karnoskarbowe albo inne związane </w:t>
            </w:r>
            <w:r>
              <w:rPr>
                <w:rFonts w:ascii="Arial" w:hAnsi="Arial" w:cs="Arial"/>
                <w:sz w:val="16"/>
                <w:szCs w:val="16"/>
              </w:rPr>
              <w:br/>
            </w:r>
            <w:r w:rsidRPr="00316BF3">
              <w:rPr>
                <w:rFonts w:ascii="Arial" w:hAnsi="Arial" w:cs="Arial"/>
                <w:sz w:val="16"/>
                <w:szCs w:val="16"/>
              </w:rPr>
              <w:t>z wykonywaniem działalności gospodarczej lub popełnione w celu osiągnięcia korzyści majątkowych.</w:t>
            </w:r>
          </w:p>
        </w:tc>
      </w:tr>
    </w:tbl>
    <w:p w:rsidR="00A4159C" w:rsidRDefault="00A4159C" w:rsidP="00A4159C">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A4159C" w:rsidRPr="005B7749" w:rsidTr="009E12AF">
        <w:tc>
          <w:tcPr>
            <w:tcW w:w="5000" w:type="pct"/>
            <w:shd w:val="clear" w:color="auto" w:fill="auto"/>
          </w:tcPr>
          <w:p w:rsidR="00A4159C" w:rsidRDefault="00A4159C" w:rsidP="00A4159C">
            <w:pPr>
              <w:pStyle w:val="Bezodstpw"/>
              <w:numPr>
                <w:ilvl w:val="0"/>
                <w:numId w:val="10"/>
              </w:numPr>
              <w:jc w:val="both"/>
              <w:rPr>
                <w:rFonts w:ascii="Arial" w:hAnsi="Arial" w:cs="Arial"/>
                <w:sz w:val="16"/>
                <w:szCs w:val="16"/>
              </w:rPr>
            </w:pPr>
            <w:r w:rsidRPr="005B7749">
              <w:rPr>
                <w:rFonts w:ascii="Arial" w:hAnsi="Arial" w:cs="Arial"/>
                <w:sz w:val="16"/>
                <w:szCs w:val="16"/>
              </w:rPr>
              <w:t>Tak</w:t>
            </w:r>
          </w:p>
        </w:tc>
      </w:tr>
      <w:tr w:rsidR="00A4159C" w:rsidRPr="005B7749" w:rsidTr="009E12AF">
        <w:tc>
          <w:tcPr>
            <w:tcW w:w="5000" w:type="pct"/>
            <w:shd w:val="clear" w:color="auto" w:fill="auto"/>
          </w:tcPr>
          <w:p w:rsidR="00A4159C" w:rsidRDefault="00A4159C" w:rsidP="00A4159C">
            <w:pPr>
              <w:pStyle w:val="Bezodstpw"/>
              <w:numPr>
                <w:ilvl w:val="0"/>
                <w:numId w:val="10"/>
              </w:numPr>
              <w:jc w:val="both"/>
              <w:rPr>
                <w:rFonts w:ascii="Arial" w:hAnsi="Arial" w:cs="Arial"/>
                <w:sz w:val="16"/>
                <w:szCs w:val="16"/>
              </w:rPr>
            </w:pPr>
            <w:r w:rsidRPr="005B7749">
              <w:rPr>
                <w:rFonts w:ascii="Arial" w:hAnsi="Arial" w:cs="Arial"/>
                <w:sz w:val="16"/>
                <w:szCs w:val="16"/>
              </w:rPr>
              <w:t>Nie</w:t>
            </w:r>
          </w:p>
        </w:tc>
      </w:tr>
      <w:tr w:rsidR="00A4159C" w:rsidRPr="005B7749" w:rsidTr="009E12AF">
        <w:tc>
          <w:tcPr>
            <w:tcW w:w="5000" w:type="pct"/>
            <w:shd w:val="clear" w:color="auto" w:fill="auto"/>
          </w:tcPr>
          <w:p w:rsidR="00A4159C" w:rsidRDefault="00A4159C" w:rsidP="00A4159C">
            <w:pPr>
              <w:pStyle w:val="Bezodstpw"/>
              <w:numPr>
                <w:ilvl w:val="0"/>
                <w:numId w:val="10"/>
              </w:numPr>
              <w:jc w:val="both"/>
              <w:rPr>
                <w:rFonts w:ascii="Arial" w:hAnsi="Arial" w:cs="Arial"/>
                <w:sz w:val="16"/>
                <w:szCs w:val="16"/>
              </w:rPr>
            </w:pPr>
            <w:r w:rsidRPr="005B7749">
              <w:rPr>
                <w:rFonts w:ascii="Arial" w:hAnsi="Arial" w:cs="Arial"/>
                <w:sz w:val="16"/>
                <w:szCs w:val="16"/>
              </w:rPr>
              <w:t>Nie dotyczy</w:t>
            </w:r>
          </w:p>
        </w:tc>
      </w:tr>
    </w:tbl>
    <w:p w:rsidR="00A4159C" w:rsidRDefault="00A415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D75AD" w:rsidRPr="002F4D02" w:rsidTr="00186C84">
        <w:tc>
          <w:tcPr>
            <w:tcW w:w="5000" w:type="pct"/>
            <w:shd w:val="clear" w:color="auto" w:fill="auto"/>
          </w:tcPr>
          <w:p w:rsidR="008D75AD" w:rsidRPr="002F4D02" w:rsidRDefault="008D75AD" w:rsidP="008D75AD">
            <w:pPr>
              <w:spacing w:after="0" w:line="240" w:lineRule="auto"/>
              <w:jc w:val="both"/>
              <w:rPr>
                <w:rFonts w:ascii="Arial" w:hAnsi="Arial" w:cs="Arial"/>
                <w:sz w:val="16"/>
                <w:szCs w:val="16"/>
              </w:rPr>
            </w:pPr>
            <w:r>
              <w:rPr>
                <w:rFonts w:ascii="Arial" w:hAnsi="Arial" w:cs="Arial"/>
                <w:sz w:val="16"/>
                <w:szCs w:val="16"/>
              </w:rPr>
              <w:t>48.</w:t>
            </w:r>
            <w:r>
              <w:t xml:space="preserve"> </w:t>
            </w:r>
            <w:r w:rsidRPr="00DD1604">
              <w:rPr>
                <w:rFonts w:ascii="Arial" w:hAnsi="Arial" w:cs="Arial"/>
                <w:sz w:val="16"/>
                <w:szCs w:val="16"/>
              </w:rPr>
              <w:t xml:space="preserve">Oświadczam, że </w:t>
            </w:r>
            <w:r>
              <w:rPr>
                <w:rFonts w:ascii="Arial" w:hAnsi="Arial" w:cs="Arial"/>
                <w:sz w:val="16"/>
                <w:szCs w:val="16"/>
              </w:rPr>
              <w:t>każdy z Partnerów niedysponujący w chwili obecnej dokumentami potwierdzającymi sytuacje finansową, które dotyczą zamkniętych okresów sprawozdawczych, zobowiązuje się do ich dostarczenia niezwłocznie po ich opracowaniu, najpóźniej przed podpisaniem umowy o dofinansowaniu.</w:t>
            </w:r>
          </w:p>
        </w:tc>
      </w:tr>
    </w:tbl>
    <w:p w:rsidR="008D75AD" w:rsidRDefault="008D75A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D75AD" w:rsidRPr="00756014" w:rsidTr="00186C84">
        <w:tc>
          <w:tcPr>
            <w:tcW w:w="5000" w:type="pct"/>
            <w:shd w:val="clear" w:color="auto" w:fill="auto"/>
          </w:tcPr>
          <w:p w:rsidR="008D75AD" w:rsidRPr="00756014" w:rsidRDefault="008D75AD" w:rsidP="00186C84">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8D75AD" w:rsidRPr="00756014" w:rsidTr="00186C84">
        <w:tc>
          <w:tcPr>
            <w:tcW w:w="5000" w:type="pct"/>
            <w:shd w:val="clear" w:color="auto" w:fill="auto"/>
          </w:tcPr>
          <w:p w:rsidR="008D75AD" w:rsidRPr="00756014" w:rsidRDefault="008D75AD" w:rsidP="00186C84">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8D75AD" w:rsidRPr="00756014" w:rsidTr="00186C84">
        <w:tc>
          <w:tcPr>
            <w:tcW w:w="5000" w:type="pct"/>
            <w:shd w:val="clear" w:color="auto" w:fill="auto"/>
          </w:tcPr>
          <w:p w:rsidR="008D75AD" w:rsidRPr="00756014" w:rsidRDefault="008D75AD" w:rsidP="00186C84">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8D75AD" w:rsidRDefault="008D75AD" w:rsidP="00FA1E9F">
      <w:pPr>
        <w:pStyle w:val="Bezodstpw"/>
        <w:jc w:val="both"/>
        <w:rPr>
          <w:rFonts w:ascii="Arial" w:hAnsi="Arial" w:cs="Arial"/>
          <w:sz w:val="16"/>
          <w:szCs w:val="16"/>
        </w:rPr>
      </w:pPr>
    </w:p>
    <w:p w:rsidR="008D75AD" w:rsidRPr="001C5DDB" w:rsidRDefault="008D75A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0E7192" w:rsidRPr="001C5DDB" w:rsidRDefault="000E7192" w:rsidP="00626177">
            <w:pPr>
              <w:pStyle w:val="Nagwek1"/>
              <w:jc w:val="left"/>
            </w:pPr>
            <w:bookmarkStart w:id="37" w:name="_Toc453673616"/>
            <w:r w:rsidRPr="00626177">
              <w:rPr>
                <w:sz w:val="16"/>
              </w:rPr>
              <w:t>J. Załączniki</w:t>
            </w:r>
            <w:bookmarkEnd w:id="37"/>
          </w:p>
        </w:tc>
      </w:tr>
    </w:tbl>
    <w:p w:rsidR="00BD171D" w:rsidRPr="001C5DDB" w:rsidRDefault="00BD171D"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2F4D02">
        <w:tc>
          <w:tcPr>
            <w:tcW w:w="5000" w:type="pct"/>
          </w:tcPr>
          <w:p w:rsidR="00794B81" w:rsidRPr="00F16D2C" w:rsidRDefault="003B2765" w:rsidP="00FA1E9F">
            <w:pPr>
              <w:pStyle w:val="Bezodstpw"/>
              <w:jc w:val="both"/>
              <w:rPr>
                <w:rFonts w:ascii="Arial" w:hAnsi="Arial" w:cs="Arial"/>
                <w:i/>
                <w:sz w:val="16"/>
                <w:szCs w:val="16"/>
              </w:rPr>
            </w:pPr>
            <w:r w:rsidRPr="00F16D2C">
              <w:rPr>
                <w:rFonts w:ascii="Arial" w:hAnsi="Arial" w:cs="Arial"/>
                <w:i/>
                <w:sz w:val="16"/>
                <w:szCs w:val="16"/>
              </w:rPr>
              <w:t>Wnioskodawca</w:t>
            </w:r>
            <w:r w:rsidR="00C90C50" w:rsidRPr="00F16D2C">
              <w:rPr>
                <w:rFonts w:ascii="Arial" w:hAnsi="Arial" w:cs="Arial"/>
                <w:i/>
                <w:sz w:val="16"/>
                <w:szCs w:val="16"/>
              </w:rPr>
              <w:t xml:space="preserve"> zobowiązany jest do załączenia</w:t>
            </w:r>
            <w:r w:rsidR="004B75BD" w:rsidRPr="00F16D2C">
              <w:rPr>
                <w:rFonts w:ascii="Arial" w:hAnsi="Arial" w:cs="Arial"/>
                <w:i/>
                <w:sz w:val="16"/>
                <w:szCs w:val="16"/>
              </w:rPr>
              <w:t xml:space="preserve"> do wniosku</w:t>
            </w:r>
            <w:r w:rsidR="00794B81" w:rsidRPr="00F16D2C">
              <w:rPr>
                <w:rFonts w:ascii="Arial" w:hAnsi="Arial" w:cs="Arial"/>
                <w:i/>
                <w:sz w:val="16"/>
                <w:szCs w:val="16"/>
              </w:rPr>
              <w:t xml:space="preserve"> o dofinansowanie</w:t>
            </w:r>
            <w:r w:rsidR="004B75BD" w:rsidRPr="00F16D2C">
              <w:rPr>
                <w:rFonts w:ascii="Arial" w:hAnsi="Arial" w:cs="Arial"/>
                <w:i/>
                <w:sz w:val="16"/>
                <w:szCs w:val="16"/>
              </w:rPr>
              <w:t xml:space="preserve"> wszystkich załączników wskazanych w</w:t>
            </w:r>
            <w:r w:rsidR="00040F69">
              <w:rPr>
                <w:rFonts w:ascii="Arial" w:hAnsi="Arial" w:cs="Arial"/>
                <w:i/>
                <w:sz w:val="16"/>
                <w:szCs w:val="16"/>
              </w:rPr>
              <w:t xml:space="preserve"> regulaminie naboru</w:t>
            </w:r>
            <w:r w:rsidR="004B75BD" w:rsidRPr="00F16D2C">
              <w:rPr>
                <w:rFonts w:ascii="Arial" w:hAnsi="Arial" w:cs="Arial"/>
                <w:i/>
                <w:sz w:val="16"/>
                <w:szCs w:val="16"/>
              </w:rPr>
              <w:t xml:space="preserve"> jako </w:t>
            </w:r>
            <w:r w:rsidR="00794B81" w:rsidRPr="00F16D2C">
              <w:rPr>
                <w:rFonts w:ascii="Arial" w:hAnsi="Arial" w:cs="Arial"/>
                <w:i/>
                <w:sz w:val="16"/>
                <w:szCs w:val="16"/>
              </w:rPr>
              <w:t xml:space="preserve"> obowiązkowe</w:t>
            </w:r>
            <w:r w:rsidR="00994CBE" w:rsidRPr="00F16D2C">
              <w:rPr>
                <w:rFonts w:ascii="Arial" w:hAnsi="Arial" w:cs="Arial"/>
                <w:i/>
                <w:sz w:val="16"/>
                <w:szCs w:val="16"/>
              </w:rPr>
              <w:t xml:space="preserve"> dla danego Typu projektu</w:t>
            </w:r>
            <w:r w:rsidR="008A638D" w:rsidRPr="00F16D2C">
              <w:rPr>
                <w:rFonts w:ascii="Arial" w:hAnsi="Arial" w:cs="Arial"/>
                <w:i/>
                <w:sz w:val="16"/>
                <w:szCs w:val="16"/>
              </w:rPr>
              <w:t>.</w:t>
            </w:r>
          </w:p>
          <w:p w:rsidR="00756014" w:rsidRPr="00F16D2C" w:rsidRDefault="00756014" w:rsidP="00FA1E9F">
            <w:pPr>
              <w:pStyle w:val="Bezodstpw"/>
              <w:jc w:val="both"/>
              <w:rPr>
                <w:rFonts w:ascii="Arial" w:hAnsi="Arial" w:cs="Arial"/>
                <w:i/>
                <w:sz w:val="16"/>
                <w:szCs w:val="16"/>
              </w:rPr>
            </w:pPr>
          </w:p>
          <w:p w:rsidR="008A638D" w:rsidRPr="00F16D2C" w:rsidRDefault="008A638D" w:rsidP="008A638D">
            <w:pPr>
              <w:pStyle w:val="Bezodstpw"/>
              <w:jc w:val="both"/>
              <w:rPr>
                <w:rFonts w:ascii="Arial" w:hAnsi="Arial" w:cs="Arial"/>
                <w:bCs/>
                <w:i/>
                <w:sz w:val="16"/>
                <w:szCs w:val="16"/>
              </w:rPr>
            </w:pPr>
            <w:r w:rsidRPr="00F16D2C">
              <w:rPr>
                <w:rFonts w:ascii="Arial" w:hAnsi="Arial" w:cs="Arial"/>
                <w:bCs/>
                <w:i/>
                <w:sz w:val="16"/>
                <w:szCs w:val="16"/>
              </w:rPr>
              <w:t xml:space="preserve">UWAGA! W przypadku projektu realizowanego w formule </w:t>
            </w:r>
            <w:r w:rsidR="004F75F5">
              <w:rPr>
                <w:rFonts w:ascii="Arial" w:hAnsi="Arial" w:cs="Arial"/>
                <w:bCs/>
                <w:i/>
                <w:sz w:val="16"/>
                <w:szCs w:val="16"/>
              </w:rPr>
              <w:t>„</w:t>
            </w:r>
            <w:r w:rsidRPr="00F16D2C">
              <w:rPr>
                <w:rFonts w:ascii="Arial" w:hAnsi="Arial" w:cs="Arial"/>
                <w:bCs/>
                <w:i/>
                <w:sz w:val="16"/>
                <w:szCs w:val="16"/>
              </w:rPr>
              <w:t>zaprojektuj i wybuduj</w:t>
            </w:r>
            <w:r w:rsidR="004F75F5">
              <w:rPr>
                <w:rFonts w:ascii="Arial" w:hAnsi="Arial" w:cs="Arial"/>
                <w:bCs/>
                <w:i/>
                <w:sz w:val="16"/>
                <w:szCs w:val="16"/>
              </w:rPr>
              <w:t>”</w:t>
            </w:r>
            <w:r w:rsidRPr="00F16D2C">
              <w:rPr>
                <w:rFonts w:ascii="Arial" w:hAnsi="Arial" w:cs="Arial"/>
                <w:bCs/>
                <w:i/>
                <w:sz w:val="16"/>
                <w:szCs w:val="16"/>
              </w:rPr>
              <w:t xml:space="preserve"> IZ RPO WZ dopuszcza warunkowo dostarczenie części dokumentów dotyczących oddziaływania projektu na środowisko (załączniki nr 3) oraz decyzji dotyczących warunków zabudowy i zagospodarowania terenu oraz dokumentów zezwalających na realizację inwestycji (załączniki nr 4) nie później niż </w:t>
            </w:r>
            <w:r w:rsidRPr="00F16D2C">
              <w:rPr>
                <w:rFonts w:ascii="Arial" w:hAnsi="Arial" w:cs="Arial"/>
                <w:bCs/>
                <w:i/>
                <w:sz w:val="16"/>
                <w:szCs w:val="16"/>
              </w:rPr>
              <w:br/>
              <w:t>w ciągu 12 miesięcy od podpisania umowy o dofinansowanie. Należy mieć na uwadze, że dostarczenie niektórych dokumentów dotyczących oddziaływania projektu na środowisko wymagane jest na etapie przed podpisaniem umowy o dofinansowanie, zgodnie z dokumentem Zasady dla Wnioskodawców Regionalnego Programu Operacyjnego Województwa Zachodniopomorskiego 2014-2020 Ocena oddziaływania na środowisko.</w:t>
            </w:r>
          </w:p>
          <w:p w:rsidR="00EA456D" w:rsidRPr="00F16D2C" w:rsidRDefault="00EA456D" w:rsidP="00FA1E9F">
            <w:pPr>
              <w:pStyle w:val="Bezodstpw"/>
              <w:jc w:val="both"/>
              <w:rPr>
                <w:rFonts w:ascii="Arial" w:hAnsi="Arial" w:cs="Arial"/>
                <w:bCs/>
                <w:i/>
                <w:sz w:val="16"/>
                <w:szCs w:val="16"/>
              </w:rPr>
            </w:pPr>
          </w:p>
          <w:p w:rsidR="003B2765" w:rsidRPr="00F16D2C" w:rsidRDefault="00EA456D" w:rsidP="00FA1E9F">
            <w:pPr>
              <w:pStyle w:val="Bezodstpw"/>
              <w:jc w:val="both"/>
              <w:rPr>
                <w:rFonts w:ascii="Arial" w:hAnsi="Arial" w:cs="Arial"/>
                <w:i/>
                <w:sz w:val="16"/>
                <w:szCs w:val="16"/>
              </w:rPr>
            </w:pPr>
            <w:r w:rsidRPr="00F16D2C">
              <w:rPr>
                <w:rFonts w:ascii="Arial" w:hAnsi="Arial" w:cs="Arial"/>
                <w:i/>
                <w:sz w:val="16"/>
                <w:szCs w:val="16"/>
              </w:rPr>
              <w:t>Wnioskodawca zobowiązany jest odnieść się do każdego z niżej wymienionych załączników poprzez zaznaczenie opcji „Tak” (jeśli załącza dany załącznik), „Nie” (jeśli</w:t>
            </w:r>
            <w:r w:rsidR="001F0FE2" w:rsidRPr="00F16D2C">
              <w:rPr>
                <w:rFonts w:ascii="Arial" w:hAnsi="Arial" w:cs="Arial"/>
                <w:i/>
                <w:sz w:val="16"/>
                <w:szCs w:val="16"/>
              </w:rPr>
              <w:t xml:space="preserve"> nie załącza danego załącznika</w:t>
            </w:r>
            <w:r w:rsidR="00EC2BC9" w:rsidRPr="00F16D2C">
              <w:rPr>
                <w:rFonts w:ascii="Arial" w:hAnsi="Arial" w:cs="Arial"/>
                <w:i/>
                <w:sz w:val="16"/>
                <w:szCs w:val="16"/>
              </w:rPr>
              <w:t xml:space="preserve"> na etapie składania wniosku o dofinansowanie</w:t>
            </w:r>
            <w:r w:rsidR="00F16D2C" w:rsidRPr="00F16D2C">
              <w:rPr>
                <w:rFonts w:ascii="Arial" w:hAnsi="Arial" w:cs="Arial"/>
                <w:i/>
                <w:sz w:val="16"/>
                <w:szCs w:val="16"/>
              </w:rPr>
              <w:t xml:space="preserve"> </w:t>
            </w:r>
            <w:r w:rsidR="004F75F5">
              <w:rPr>
                <w:rFonts w:ascii="Arial" w:hAnsi="Arial" w:cs="Arial"/>
                <w:i/>
                <w:sz w:val="16"/>
                <w:szCs w:val="16"/>
              </w:rPr>
              <w:br/>
            </w:r>
            <w:r w:rsidR="00F16D2C" w:rsidRPr="00F16D2C">
              <w:rPr>
                <w:rFonts w:ascii="Arial" w:hAnsi="Arial" w:cs="Arial"/>
                <w:i/>
                <w:sz w:val="16"/>
                <w:szCs w:val="16"/>
              </w:rPr>
              <w:t>i dostarczy go w terminie późniejszym</w:t>
            </w:r>
            <w:r w:rsidR="001F0FE2" w:rsidRPr="00F16D2C">
              <w:rPr>
                <w:rFonts w:ascii="Arial" w:hAnsi="Arial" w:cs="Arial"/>
                <w:i/>
                <w:sz w:val="16"/>
                <w:szCs w:val="16"/>
              </w:rPr>
              <w:t>) lub „Nie dotyczy” (</w:t>
            </w:r>
            <w:r w:rsidRPr="00F16D2C">
              <w:rPr>
                <w:rFonts w:ascii="Arial" w:hAnsi="Arial" w:cs="Arial"/>
                <w:i/>
                <w:sz w:val="16"/>
                <w:szCs w:val="16"/>
              </w:rPr>
              <w:t>w przypadku, gdy dany załącznik nie dotyczy wnioskodawcy) oraz załączyć dany załącznik poprzez użycie funkcji „Dodano”.</w:t>
            </w:r>
          </w:p>
          <w:p w:rsidR="00EA456D" w:rsidRPr="00F16D2C" w:rsidRDefault="00EA456D" w:rsidP="00FA1E9F">
            <w:pPr>
              <w:pStyle w:val="Bezodstpw"/>
              <w:jc w:val="both"/>
              <w:rPr>
                <w:rFonts w:ascii="Arial" w:hAnsi="Arial" w:cs="Arial"/>
                <w:i/>
                <w:sz w:val="16"/>
                <w:szCs w:val="16"/>
              </w:rPr>
            </w:pPr>
          </w:p>
          <w:p w:rsidR="00EA456D" w:rsidRDefault="00EA456D" w:rsidP="00FA1E9F">
            <w:pPr>
              <w:pStyle w:val="Bezodstpw"/>
              <w:jc w:val="both"/>
              <w:rPr>
                <w:rFonts w:ascii="Arial" w:hAnsi="Arial" w:cs="Arial"/>
                <w:i/>
                <w:sz w:val="16"/>
                <w:szCs w:val="16"/>
              </w:rPr>
            </w:pPr>
            <w:r w:rsidRPr="00F16D2C">
              <w:rPr>
                <w:rFonts w:ascii="Arial" w:hAnsi="Arial" w:cs="Arial"/>
                <w:i/>
                <w:sz w:val="16"/>
                <w:szCs w:val="16"/>
              </w:rPr>
              <w:t>UWAGA! Załączane przez wnioskodawcę załączniki powinny mieć format pdf. W przypadku załączników przygotowywanych samodzielnie przez wnios</w:t>
            </w:r>
            <w:r w:rsidR="00994CBE" w:rsidRPr="00F16D2C">
              <w:rPr>
                <w:rFonts w:ascii="Arial" w:hAnsi="Arial" w:cs="Arial"/>
                <w:i/>
                <w:sz w:val="16"/>
                <w:szCs w:val="16"/>
              </w:rPr>
              <w:t xml:space="preserve">kodawcę (np. załącznik nr 1, </w:t>
            </w:r>
            <w:r w:rsidRPr="00F16D2C">
              <w:rPr>
                <w:rFonts w:ascii="Arial" w:hAnsi="Arial" w:cs="Arial"/>
                <w:i/>
                <w:sz w:val="16"/>
                <w:szCs w:val="16"/>
              </w:rPr>
              <w:t>7.1) należy je wypełnić, wydrukować, podpisać zgodnie z zasadami reprezentacji wnioskodawcy a następnie dołączyć do wniosku o dofina</w:t>
            </w:r>
            <w:r w:rsidR="004F75F5">
              <w:rPr>
                <w:rFonts w:ascii="Arial" w:hAnsi="Arial" w:cs="Arial"/>
                <w:i/>
                <w:sz w:val="16"/>
                <w:szCs w:val="16"/>
              </w:rPr>
              <w:t>n</w:t>
            </w:r>
            <w:r w:rsidRPr="00F16D2C">
              <w:rPr>
                <w:rFonts w:ascii="Arial" w:hAnsi="Arial" w:cs="Arial"/>
                <w:i/>
                <w:sz w:val="16"/>
                <w:szCs w:val="16"/>
              </w:rPr>
              <w:t>sowanie w formacie pdf.</w:t>
            </w:r>
          </w:p>
          <w:p w:rsidR="004F75F5" w:rsidRDefault="004F75F5" w:rsidP="00FA1E9F">
            <w:pPr>
              <w:pStyle w:val="Bezodstpw"/>
              <w:jc w:val="both"/>
              <w:rPr>
                <w:rFonts w:ascii="Arial" w:hAnsi="Arial" w:cs="Arial"/>
                <w:i/>
                <w:sz w:val="16"/>
                <w:szCs w:val="16"/>
              </w:rPr>
            </w:pPr>
            <w:r>
              <w:rPr>
                <w:rFonts w:ascii="Arial" w:hAnsi="Arial" w:cs="Arial"/>
                <w:i/>
                <w:sz w:val="16"/>
                <w:szCs w:val="16"/>
              </w:rPr>
              <w:t>WYJATKOWO Studium wykonalności powinno zostać załączone do wniosku o dofinansowanie jako pliki elektroniczne, nie należy załączać zeskanowanych dokumentów.</w:t>
            </w:r>
          </w:p>
          <w:p w:rsidR="004F75F5" w:rsidRDefault="004F75F5" w:rsidP="00FA1E9F">
            <w:pPr>
              <w:pStyle w:val="Bezodstpw"/>
              <w:jc w:val="both"/>
              <w:rPr>
                <w:rFonts w:ascii="Arial" w:hAnsi="Arial" w:cs="Arial"/>
                <w:i/>
                <w:sz w:val="16"/>
                <w:szCs w:val="16"/>
              </w:rPr>
            </w:pPr>
            <w:r>
              <w:rPr>
                <w:rFonts w:ascii="Arial" w:hAnsi="Arial" w:cs="Arial"/>
                <w:i/>
                <w:sz w:val="16"/>
                <w:szCs w:val="16"/>
              </w:rPr>
              <w:t>Dopuszczalne formaty plików:</w:t>
            </w:r>
          </w:p>
          <w:p w:rsidR="004F75F5" w:rsidRDefault="004F75F5" w:rsidP="00FD1EE5">
            <w:pPr>
              <w:pStyle w:val="Bezodstpw"/>
              <w:numPr>
                <w:ilvl w:val="0"/>
                <w:numId w:val="73"/>
              </w:numPr>
              <w:ind w:left="284" w:hanging="284"/>
              <w:jc w:val="both"/>
              <w:rPr>
                <w:rFonts w:ascii="Arial" w:hAnsi="Arial" w:cs="Arial"/>
                <w:i/>
                <w:sz w:val="16"/>
                <w:szCs w:val="16"/>
              </w:rPr>
            </w:pPr>
            <w:r>
              <w:rPr>
                <w:rFonts w:ascii="Arial" w:hAnsi="Arial" w:cs="Arial"/>
                <w:i/>
                <w:sz w:val="16"/>
                <w:szCs w:val="16"/>
              </w:rPr>
              <w:t xml:space="preserve">część opisowa – plik edytora tekstów (MS Word, </w:t>
            </w:r>
            <w:proofErr w:type="spellStart"/>
            <w:r>
              <w:rPr>
                <w:rFonts w:ascii="Arial" w:hAnsi="Arial" w:cs="Arial"/>
                <w:i/>
                <w:sz w:val="16"/>
                <w:szCs w:val="16"/>
              </w:rPr>
              <w:t>LibreOffice</w:t>
            </w:r>
            <w:proofErr w:type="spellEnd"/>
            <w:r>
              <w:rPr>
                <w:rFonts w:ascii="Arial" w:hAnsi="Arial" w:cs="Arial"/>
                <w:i/>
                <w:sz w:val="16"/>
                <w:szCs w:val="16"/>
              </w:rPr>
              <w:t xml:space="preserve"> </w:t>
            </w:r>
            <w:proofErr w:type="spellStart"/>
            <w:r>
              <w:rPr>
                <w:rFonts w:ascii="Arial" w:hAnsi="Arial" w:cs="Arial"/>
                <w:i/>
                <w:sz w:val="16"/>
                <w:szCs w:val="16"/>
              </w:rPr>
              <w:t>Writer</w:t>
            </w:r>
            <w:proofErr w:type="spellEnd"/>
            <w:r>
              <w:rPr>
                <w:rFonts w:ascii="Arial" w:hAnsi="Arial" w:cs="Arial"/>
                <w:i/>
                <w:sz w:val="16"/>
                <w:szCs w:val="16"/>
              </w:rPr>
              <w:t>) lub aktywny PDF (z możliwością przeszukiwania),</w:t>
            </w:r>
          </w:p>
          <w:p w:rsidR="004F75F5" w:rsidRPr="001C5DDB" w:rsidRDefault="004F75F5" w:rsidP="00FD1EE5">
            <w:pPr>
              <w:pStyle w:val="Bezodstpw"/>
              <w:numPr>
                <w:ilvl w:val="0"/>
                <w:numId w:val="73"/>
              </w:numPr>
              <w:ind w:left="284" w:hanging="284"/>
              <w:jc w:val="both"/>
              <w:rPr>
                <w:rFonts w:ascii="Arial" w:hAnsi="Arial" w:cs="Arial"/>
                <w:i/>
                <w:sz w:val="16"/>
                <w:szCs w:val="16"/>
              </w:rPr>
            </w:pPr>
            <w:r>
              <w:rPr>
                <w:rFonts w:ascii="Arial" w:hAnsi="Arial" w:cs="Arial"/>
                <w:i/>
                <w:sz w:val="16"/>
                <w:szCs w:val="16"/>
              </w:rPr>
              <w:t xml:space="preserve">część </w:t>
            </w:r>
            <w:r w:rsidR="00D61B87">
              <w:rPr>
                <w:rFonts w:ascii="Arial" w:hAnsi="Arial" w:cs="Arial"/>
                <w:i/>
                <w:sz w:val="16"/>
                <w:szCs w:val="16"/>
              </w:rPr>
              <w:t>obliczeniowa</w:t>
            </w:r>
            <w:r>
              <w:rPr>
                <w:rFonts w:ascii="Arial" w:hAnsi="Arial" w:cs="Arial"/>
                <w:i/>
                <w:sz w:val="16"/>
                <w:szCs w:val="16"/>
              </w:rPr>
              <w:t xml:space="preserve"> – plik arkusza kalkulacyjnego (np. MS Excel, </w:t>
            </w:r>
            <w:proofErr w:type="spellStart"/>
            <w:r w:rsidR="00D61B87">
              <w:rPr>
                <w:rFonts w:ascii="Arial" w:hAnsi="Arial" w:cs="Arial"/>
                <w:i/>
                <w:sz w:val="16"/>
                <w:szCs w:val="16"/>
              </w:rPr>
              <w:t>LibreOffice</w:t>
            </w:r>
            <w:proofErr w:type="spellEnd"/>
            <w:r w:rsidR="00D61B87">
              <w:rPr>
                <w:rFonts w:ascii="Arial" w:hAnsi="Arial" w:cs="Arial"/>
                <w:i/>
                <w:sz w:val="16"/>
                <w:szCs w:val="16"/>
              </w:rPr>
              <w:t xml:space="preserve"> </w:t>
            </w:r>
            <w:proofErr w:type="spellStart"/>
            <w:r w:rsidR="00D61B87">
              <w:rPr>
                <w:rFonts w:ascii="Arial" w:hAnsi="Arial" w:cs="Arial"/>
                <w:i/>
                <w:sz w:val="16"/>
                <w:szCs w:val="16"/>
              </w:rPr>
              <w:t>Calc</w:t>
            </w:r>
            <w:proofErr w:type="spellEnd"/>
            <w:r w:rsidR="00D61B87">
              <w:rPr>
                <w:rFonts w:ascii="Arial" w:hAnsi="Arial" w:cs="Arial"/>
                <w:i/>
                <w:sz w:val="16"/>
                <w:szCs w:val="16"/>
              </w:rPr>
              <w:t>, umożliwiający weryfikację poprawności dokonanych wyliczeń (odblokowane formuły)</w:t>
            </w:r>
            <w:r>
              <w:rPr>
                <w:rFonts w:ascii="Arial" w:hAnsi="Arial" w:cs="Arial"/>
                <w:i/>
                <w:sz w:val="16"/>
                <w:szCs w:val="16"/>
              </w:rPr>
              <w:t>.</w:t>
            </w:r>
          </w:p>
        </w:tc>
      </w:tr>
    </w:tbl>
    <w:p w:rsidR="000D0BA7" w:rsidRPr="001C5DDB" w:rsidRDefault="000D0BA7"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3"/>
        <w:gridCol w:w="1856"/>
      </w:tblGrid>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t>1.</w:t>
            </w:r>
            <w:r>
              <w:rPr>
                <w:rFonts w:ascii="Arial" w:hAnsi="Arial" w:cs="Arial"/>
                <w:sz w:val="16"/>
                <w:szCs w:val="16"/>
              </w:rPr>
              <w:t xml:space="preserve">  </w:t>
            </w:r>
            <w:r w:rsidR="002F4D02" w:rsidRPr="002F4D02">
              <w:rPr>
                <w:rFonts w:ascii="Arial" w:hAnsi="Arial" w:cs="Arial"/>
                <w:sz w:val="16"/>
                <w:szCs w:val="16"/>
              </w:rPr>
              <w:t>Studium wykonalności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t>2.</w:t>
            </w:r>
            <w:r>
              <w:rPr>
                <w:rFonts w:ascii="Arial" w:hAnsi="Arial" w:cs="Arial"/>
                <w:sz w:val="16"/>
                <w:szCs w:val="16"/>
              </w:rPr>
              <w:t xml:space="preserve">  </w:t>
            </w:r>
            <w:r w:rsidR="002F4D02" w:rsidRPr="002F4D02">
              <w:rPr>
                <w:rFonts w:ascii="Arial" w:hAnsi="Arial" w:cs="Arial"/>
                <w:sz w:val="16"/>
                <w:szCs w:val="16"/>
              </w:rPr>
              <w:t xml:space="preserve">Dokumenty potwierdzające sytuację finansową </w:t>
            </w:r>
            <w:r w:rsidR="0058628B">
              <w:rPr>
                <w:rFonts w:ascii="Arial" w:hAnsi="Arial" w:cs="Arial"/>
                <w:sz w:val="16"/>
                <w:szCs w:val="16"/>
              </w:rPr>
              <w:t>w</w:t>
            </w:r>
            <w:r w:rsidR="002F4D02" w:rsidRPr="002F4D02">
              <w:rPr>
                <w:rFonts w:ascii="Arial" w:hAnsi="Arial" w:cs="Arial"/>
                <w:sz w:val="16"/>
                <w:szCs w:val="16"/>
              </w:rPr>
              <w:t>nioskodawcy</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lastRenderedPageBreak/>
              <w:t>3.</w:t>
            </w:r>
            <w:r>
              <w:rPr>
                <w:rFonts w:ascii="Arial" w:hAnsi="Arial" w:cs="Arial"/>
                <w:sz w:val="16"/>
                <w:szCs w:val="16"/>
              </w:rPr>
              <w:t xml:space="preserve">  </w:t>
            </w:r>
            <w:r w:rsidR="002F4D02" w:rsidRPr="002F4D02">
              <w:rPr>
                <w:rFonts w:ascii="Arial" w:hAnsi="Arial" w:cs="Arial"/>
                <w:sz w:val="16"/>
                <w:szCs w:val="16"/>
              </w:rPr>
              <w:t>Dokumenty dotyczące oddziaływania projektu na środowisko</w:t>
            </w:r>
            <w:r>
              <w:rPr>
                <w:rFonts w:ascii="Arial" w:hAnsi="Arial" w:cs="Arial"/>
                <w:sz w:val="16"/>
                <w:szCs w:val="16"/>
              </w:rPr>
              <w:t>:</w:t>
            </w:r>
          </w:p>
        </w:tc>
        <w:tc>
          <w:tcPr>
            <w:tcW w:w="984" w:type="pct"/>
            <w:shd w:val="clear" w:color="auto" w:fill="auto"/>
          </w:tcPr>
          <w:p w:rsidR="002F4D02" w:rsidRPr="00CB06F4" w:rsidRDefault="002F4D02" w:rsidP="000B6F20">
            <w:pPr>
              <w:pStyle w:val="Bezodstpw"/>
              <w:jc w:val="both"/>
              <w:rPr>
                <w:rFonts w:ascii="Arial" w:hAnsi="Arial" w:cs="Arial"/>
                <w:sz w:val="16"/>
                <w:szCs w:val="16"/>
              </w:rPr>
            </w:pP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Deklaracja organu odpowiedzialnego za monitorowanie obszarów Natura 2000 wraz z mapą, na której wskazano lokalizację projektu i obszarów Natura 2000 (wg wzoru)</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Deklaracja organu odpowiedzialnego za gospodarkę wodną (wg wzoru)</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bCs/>
                <w:sz w:val="16"/>
                <w:szCs w:val="16"/>
              </w:rPr>
              <w:t xml:space="preserve">Postanowienie ustalające zakres raportu OOŚ (jeśli </w:t>
            </w:r>
            <w:r w:rsidR="00F70297">
              <w:rPr>
                <w:rFonts w:ascii="Arial" w:hAnsi="Arial" w:cs="Arial"/>
                <w:bCs/>
                <w:sz w:val="16"/>
                <w:szCs w:val="16"/>
              </w:rPr>
              <w:t>w</w:t>
            </w:r>
            <w:r w:rsidRPr="002F4D02">
              <w:rPr>
                <w:rFonts w:ascii="Arial" w:hAnsi="Arial" w:cs="Arial"/>
                <w:bCs/>
                <w:sz w:val="16"/>
                <w:szCs w:val="16"/>
              </w:rPr>
              <w:t xml:space="preserve">nioskodawca wystąpił z zapytaniem do właściwego organu) lub oświadczenie </w:t>
            </w:r>
            <w:r w:rsidR="00F70297">
              <w:rPr>
                <w:rFonts w:ascii="Arial" w:hAnsi="Arial" w:cs="Arial"/>
                <w:bCs/>
                <w:sz w:val="16"/>
                <w:szCs w:val="16"/>
              </w:rPr>
              <w:t>w</w:t>
            </w:r>
            <w:r w:rsidRPr="002F4D02">
              <w:rPr>
                <w:rFonts w:ascii="Arial" w:hAnsi="Arial" w:cs="Arial"/>
                <w:bCs/>
                <w:sz w:val="16"/>
                <w:szCs w:val="16"/>
              </w:rPr>
              <w:t xml:space="preserve">nioskodawcy o </w:t>
            </w:r>
            <w:r w:rsidR="006F307E">
              <w:rPr>
                <w:rFonts w:ascii="Arial" w:hAnsi="Arial" w:cs="Arial"/>
                <w:bCs/>
                <w:sz w:val="16"/>
                <w:szCs w:val="16"/>
              </w:rPr>
              <w:t>zakresie raportu OOŚ – pole H.10.</w:t>
            </w:r>
            <w:r w:rsidRPr="002F4D02">
              <w:rPr>
                <w:rFonts w:ascii="Arial" w:hAnsi="Arial" w:cs="Arial"/>
                <w:bCs/>
                <w:sz w:val="16"/>
                <w:szCs w:val="16"/>
              </w:rPr>
              <w:t xml:space="preserve"> wniosku o dofinansowanie (jeśli </w:t>
            </w:r>
            <w:r w:rsidR="00F70297">
              <w:rPr>
                <w:rFonts w:ascii="Arial" w:hAnsi="Arial" w:cs="Arial"/>
                <w:bCs/>
                <w:sz w:val="16"/>
                <w:szCs w:val="16"/>
              </w:rPr>
              <w:t>w</w:t>
            </w:r>
            <w:r w:rsidRPr="002F4D02">
              <w:rPr>
                <w:rFonts w:ascii="Arial" w:hAnsi="Arial" w:cs="Arial"/>
                <w:bCs/>
                <w:sz w:val="16"/>
                <w:szCs w:val="16"/>
              </w:rPr>
              <w:t>nioskodawca nie wystąpił z zapytaniem do właściwego organu)</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Postanowienie o braku obowiązku przeprowadzenia OOŚ wraz z niezbędnymi postanowieniami opiniującymi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 xml:space="preserve">Postanowienie w sprawie obowiązku przeprowadzenia OOŚ i zakresie raportu wraz </w:t>
            </w:r>
            <w:r w:rsidR="00201C2F">
              <w:rPr>
                <w:rFonts w:ascii="Arial" w:hAnsi="Arial" w:cs="Arial"/>
                <w:sz w:val="16"/>
                <w:szCs w:val="16"/>
              </w:rPr>
              <w:br/>
            </w:r>
            <w:r w:rsidRPr="002F4D02">
              <w:rPr>
                <w:rFonts w:ascii="Arial" w:hAnsi="Arial" w:cs="Arial"/>
                <w:sz w:val="16"/>
                <w:szCs w:val="16"/>
              </w:rPr>
              <w:t>z niezbędnymi postanowieniami opiniującymi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Streszczenie raportu OOŚ w języku niespecjalistycznym lub cały raport OOŚ</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Dokumentacja dotycząca procedury udziału społeczeństwa</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 xml:space="preserve">Postanowienie uzgadniające i postanowienie opiniujące wydawane przed decyzją </w:t>
            </w:r>
            <w:r w:rsidR="00201C2F">
              <w:rPr>
                <w:rFonts w:ascii="Arial" w:hAnsi="Arial" w:cs="Arial"/>
                <w:sz w:val="16"/>
                <w:szCs w:val="16"/>
              </w:rPr>
              <w:br/>
            </w:r>
            <w:r w:rsidRPr="002F4D02">
              <w:rPr>
                <w:rFonts w:ascii="Arial" w:hAnsi="Arial" w:cs="Arial"/>
                <w:sz w:val="16"/>
                <w:szCs w:val="16"/>
              </w:rPr>
              <w:t>o środowiskowych uwarunkowaniach</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b/>
                <w:sz w:val="16"/>
                <w:szCs w:val="16"/>
              </w:rPr>
            </w:pPr>
            <w:r w:rsidRPr="002F4D02">
              <w:rPr>
                <w:rFonts w:ascii="Arial" w:hAnsi="Arial" w:cs="Arial"/>
                <w:sz w:val="16"/>
                <w:szCs w:val="16"/>
              </w:rPr>
              <w:t>Decyzja o środowiskowych uwarunkowaniach wraz z charakterystyką przedsięwzięcia stanowiącą załącznik do decyzji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Postanowienie RDOŚ o braku potrzeby przeprowadzenia oceny oddziaływania przedsięwzięcia na obszar Natura 2000</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Postanowienie RDOŚ w sprawie obowiązku przeprowadzenia oceny oddziaływania przedsięwzięcia na obszar Natura 2000 i zakresie raportu</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rPr>
          <w:trHeight w:val="392"/>
        </w:trPr>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Streszczenie raportu o oddziaływaniu przedsięwzięcia na obszar Natura 2000 w języku niespecjalistycznym lub cały raport</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Postanowienie RDOŚ w sprawie uzgodnienia warunków realizacji przedsięwzięcia w zakresie oddziaływania na obszar Natura 2000</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Dowody, że informacja o wydaniu pozwolenia na budowę lub innej decyzji wymaganej przed rozpoczęciem realizacji przedsięwzięcia została podana do publicznej wiadomości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40"/>
              </w:numPr>
              <w:jc w:val="both"/>
              <w:rPr>
                <w:rFonts w:ascii="Arial" w:hAnsi="Arial" w:cs="Arial"/>
                <w:b/>
                <w:sz w:val="16"/>
                <w:szCs w:val="16"/>
              </w:rPr>
            </w:pPr>
            <w:r w:rsidRPr="002F4D02">
              <w:rPr>
                <w:rFonts w:ascii="Arial" w:hAnsi="Arial" w:cs="Arial"/>
                <w:sz w:val="16"/>
                <w:szCs w:val="16"/>
              </w:rPr>
              <w:t>Inne załączniki środowiskowe</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t>4.</w:t>
            </w:r>
            <w:r>
              <w:rPr>
                <w:rFonts w:ascii="Arial" w:hAnsi="Arial" w:cs="Arial"/>
                <w:sz w:val="16"/>
                <w:szCs w:val="16"/>
              </w:rPr>
              <w:t xml:space="preserve">  </w:t>
            </w:r>
            <w:r w:rsidR="002F4D02" w:rsidRPr="002F4D02">
              <w:rPr>
                <w:rFonts w:ascii="Arial" w:hAnsi="Arial" w:cs="Arial"/>
                <w:sz w:val="16"/>
                <w:szCs w:val="16"/>
              </w:rPr>
              <w:t>Decyzje dotyczące warunków zabudowy i zagospodarowania terenu oraz dokumenty zezwalające na realizację inwestycji</w:t>
            </w:r>
            <w:r>
              <w:rPr>
                <w:rFonts w:ascii="Arial" w:hAnsi="Arial" w:cs="Arial"/>
                <w:sz w:val="16"/>
                <w:szCs w:val="16"/>
              </w:rPr>
              <w:t>:</w:t>
            </w:r>
          </w:p>
        </w:tc>
        <w:tc>
          <w:tcPr>
            <w:tcW w:w="984" w:type="pct"/>
            <w:shd w:val="clear" w:color="auto" w:fill="auto"/>
          </w:tcPr>
          <w:p w:rsidR="002F4D02" w:rsidRPr="00CB06F4" w:rsidRDefault="002F4D02" w:rsidP="000B6F20">
            <w:pPr>
              <w:pStyle w:val="Bezodstpw"/>
              <w:ind w:left="360"/>
              <w:jc w:val="both"/>
              <w:rPr>
                <w:rFonts w:ascii="Arial" w:hAnsi="Arial" w:cs="Arial"/>
                <w:sz w:val="16"/>
                <w:szCs w:val="16"/>
              </w:rPr>
            </w:pP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5"/>
              </w:numPr>
              <w:jc w:val="both"/>
              <w:rPr>
                <w:rFonts w:ascii="Arial" w:hAnsi="Arial" w:cs="Arial"/>
                <w:sz w:val="16"/>
                <w:szCs w:val="16"/>
              </w:rPr>
            </w:pPr>
            <w:r w:rsidRPr="002F4D02">
              <w:rPr>
                <w:rFonts w:ascii="Arial" w:hAnsi="Arial" w:cs="Arial"/>
                <w:sz w:val="16"/>
                <w:szCs w:val="16"/>
              </w:rPr>
              <w:t>Decyzja o lokalizacji inwestycji celu publicznego</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5"/>
              </w:numPr>
              <w:jc w:val="both"/>
              <w:rPr>
                <w:rFonts w:ascii="Arial" w:hAnsi="Arial" w:cs="Arial"/>
                <w:sz w:val="16"/>
                <w:szCs w:val="16"/>
              </w:rPr>
            </w:pPr>
            <w:r w:rsidRPr="002F4D02">
              <w:rPr>
                <w:rFonts w:ascii="Arial" w:hAnsi="Arial" w:cs="Arial"/>
                <w:sz w:val="16"/>
                <w:szCs w:val="16"/>
              </w:rPr>
              <w:t>Decyzja o warunkach zabudowy</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5"/>
              </w:numPr>
              <w:jc w:val="both"/>
              <w:rPr>
                <w:rFonts w:ascii="Arial" w:hAnsi="Arial" w:cs="Arial"/>
                <w:sz w:val="16"/>
                <w:szCs w:val="16"/>
              </w:rPr>
            </w:pPr>
            <w:r w:rsidRPr="002F4D02">
              <w:rPr>
                <w:rFonts w:ascii="Arial" w:hAnsi="Arial" w:cs="Arial"/>
                <w:sz w:val="16"/>
                <w:szCs w:val="16"/>
              </w:rPr>
              <w:t>Pozwolenie na budowę, zgłoszenia budowy/robót budowlanych lub inne dokumenty w tym wymienione w art. 72 ust. 1 i 1a ustawy OOŚ</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5"/>
              </w:numPr>
              <w:jc w:val="both"/>
              <w:rPr>
                <w:rFonts w:ascii="Arial" w:hAnsi="Arial" w:cs="Arial"/>
                <w:sz w:val="16"/>
                <w:szCs w:val="16"/>
              </w:rPr>
            </w:pPr>
            <w:r w:rsidRPr="002F4D02">
              <w:rPr>
                <w:rFonts w:ascii="Arial" w:hAnsi="Arial" w:cs="Arial"/>
                <w:sz w:val="16"/>
                <w:szCs w:val="16"/>
              </w:rPr>
              <w:t>Informacja od właściwego organu o braku sprzeciwu do planowanego przedsięwzięcia realizowanego na podstawie zgłoszenia budowy lub robót budowlanych</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t>5.</w:t>
            </w:r>
            <w:r>
              <w:rPr>
                <w:rFonts w:ascii="Arial" w:hAnsi="Arial" w:cs="Arial"/>
                <w:sz w:val="16"/>
                <w:szCs w:val="16"/>
              </w:rPr>
              <w:t xml:space="preserve"> Z</w:t>
            </w:r>
            <w:r w:rsidR="002F4D02" w:rsidRPr="002F4D02">
              <w:rPr>
                <w:rFonts w:ascii="Arial" w:hAnsi="Arial" w:cs="Arial"/>
                <w:sz w:val="16"/>
                <w:szCs w:val="16"/>
              </w:rPr>
              <w:t>ałączniki specyficzne dla danego projektu:</w:t>
            </w:r>
          </w:p>
        </w:tc>
        <w:tc>
          <w:tcPr>
            <w:tcW w:w="984" w:type="pct"/>
            <w:shd w:val="clear" w:color="auto" w:fill="auto"/>
          </w:tcPr>
          <w:p w:rsidR="002F4D02" w:rsidRPr="00CB06F4" w:rsidRDefault="002F4D02" w:rsidP="000B6F20">
            <w:pPr>
              <w:pStyle w:val="Bezodstpw"/>
              <w:ind w:left="360"/>
              <w:jc w:val="both"/>
              <w:rPr>
                <w:rFonts w:ascii="Arial" w:hAnsi="Arial" w:cs="Arial"/>
                <w:sz w:val="16"/>
                <w:szCs w:val="16"/>
              </w:rPr>
            </w:pPr>
          </w:p>
        </w:tc>
      </w:tr>
      <w:tr w:rsidR="000B6F20" w:rsidRPr="002F4D02" w:rsidTr="002F4D02">
        <w:tc>
          <w:tcPr>
            <w:tcW w:w="4016" w:type="pct"/>
            <w:shd w:val="clear" w:color="auto" w:fill="auto"/>
            <w:vAlign w:val="center"/>
          </w:tcPr>
          <w:p w:rsidR="000B6F20" w:rsidRPr="000B6F20" w:rsidRDefault="000B6F20" w:rsidP="00FA1E9F">
            <w:pPr>
              <w:pStyle w:val="Bezodstpw"/>
              <w:jc w:val="both"/>
              <w:rPr>
                <w:rFonts w:ascii="Arial" w:hAnsi="Arial" w:cs="Arial"/>
                <w:bCs/>
                <w:sz w:val="16"/>
                <w:szCs w:val="16"/>
              </w:rPr>
            </w:pPr>
            <w:r w:rsidRPr="000B6F20">
              <w:rPr>
                <w:rFonts w:ascii="Arial" w:hAnsi="Arial" w:cs="Arial"/>
                <w:bCs/>
                <w:sz w:val="16"/>
                <w:szCs w:val="16"/>
              </w:rPr>
              <w:t>5.1.</w:t>
            </w:r>
            <w:r w:rsidRPr="000B6F20">
              <w:rPr>
                <w:rFonts w:ascii="Arial" w:hAnsi="Arial" w:cs="Arial"/>
                <w:b/>
                <w:bCs/>
                <w:sz w:val="16"/>
                <w:szCs w:val="16"/>
              </w:rPr>
              <w:t xml:space="preserve"> </w:t>
            </w:r>
            <w:r w:rsidRPr="000B6F20">
              <w:rPr>
                <w:rFonts w:ascii="Arial" w:hAnsi="Arial" w:cs="Arial"/>
                <w:bCs/>
                <w:sz w:val="16"/>
                <w:szCs w:val="16"/>
              </w:rPr>
              <w:t>Wyciąg z dokumentacji technicznej</w:t>
            </w:r>
          </w:p>
        </w:tc>
        <w:tc>
          <w:tcPr>
            <w:tcW w:w="984" w:type="pct"/>
            <w:shd w:val="clear" w:color="auto" w:fill="auto"/>
          </w:tcPr>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0B6F20" w:rsidRPr="002F4D02" w:rsidTr="002F4D02">
        <w:tc>
          <w:tcPr>
            <w:tcW w:w="4016" w:type="pct"/>
            <w:shd w:val="clear" w:color="auto" w:fill="auto"/>
            <w:vAlign w:val="center"/>
          </w:tcPr>
          <w:p w:rsidR="000B6F20" w:rsidRPr="002F4D02" w:rsidRDefault="00994CBE" w:rsidP="00FA1E9F">
            <w:pPr>
              <w:pStyle w:val="Bezodstpw"/>
              <w:jc w:val="both"/>
              <w:rPr>
                <w:rFonts w:ascii="Arial" w:hAnsi="Arial" w:cs="Arial"/>
                <w:sz w:val="16"/>
                <w:szCs w:val="16"/>
              </w:rPr>
            </w:pPr>
            <w:r w:rsidRPr="00FA2F52">
              <w:rPr>
                <w:rFonts w:ascii="Arial" w:hAnsi="Arial" w:cs="Arial"/>
                <w:sz w:val="16"/>
                <w:szCs w:val="16"/>
              </w:rPr>
              <w:t>5.3.</w:t>
            </w:r>
            <w:r>
              <w:rPr>
                <w:rFonts w:ascii="Arial" w:hAnsi="Arial" w:cs="Arial"/>
                <w:sz w:val="16"/>
                <w:szCs w:val="16"/>
              </w:rPr>
              <w:t xml:space="preserve"> Program funkcjonalno - użytkowy</w:t>
            </w:r>
          </w:p>
        </w:tc>
        <w:tc>
          <w:tcPr>
            <w:tcW w:w="984" w:type="pct"/>
            <w:shd w:val="clear" w:color="auto" w:fill="auto"/>
          </w:tcPr>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2F4D02">
        <w:tc>
          <w:tcPr>
            <w:tcW w:w="4016" w:type="pct"/>
            <w:shd w:val="clear" w:color="auto" w:fill="auto"/>
            <w:vAlign w:val="center"/>
          </w:tcPr>
          <w:p w:rsidR="008C16A9" w:rsidRPr="00FA2F52" w:rsidRDefault="008C16A9" w:rsidP="00E16637">
            <w:pPr>
              <w:pStyle w:val="Bezodstpw"/>
              <w:jc w:val="both"/>
              <w:rPr>
                <w:rFonts w:ascii="Arial" w:hAnsi="Arial" w:cs="Arial"/>
                <w:sz w:val="16"/>
                <w:szCs w:val="16"/>
              </w:rPr>
            </w:pPr>
            <w:r>
              <w:rPr>
                <w:rFonts w:ascii="Arial" w:hAnsi="Arial" w:cs="Arial"/>
                <w:sz w:val="16"/>
                <w:szCs w:val="16"/>
              </w:rPr>
              <w:lastRenderedPageBreak/>
              <w:t>5.4 Umowa lub porozumienie określające prawa i obowiązki partnerów w zakresie realizacji projektu</w:t>
            </w:r>
          </w:p>
        </w:tc>
        <w:tc>
          <w:tcPr>
            <w:tcW w:w="984" w:type="pct"/>
            <w:shd w:val="clear" w:color="auto" w:fill="auto"/>
          </w:tcPr>
          <w:p w:rsidR="008C16A9" w:rsidRPr="00CB06F4" w:rsidRDefault="008C16A9" w:rsidP="00E16637">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8C16A9" w:rsidRPr="00CB06F4" w:rsidRDefault="008C16A9" w:rsidP="00E16637">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8C16A9" w:rsidRPr="00CB06F4" w:rsidRDefault="008C16A9" w:rsidP="00E16637">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2F4D02">
        <w:tc>
          <w:tcPr>
            <w:tcW w:w="4016" w:type="pct"/>
            <w:shd w:val="clear" w:color="auto" w:fill="auto"/>
            <w:vAlign w:val="center"/>
          </w:tcPr>
          <w:p w:rsidR="008C16A9" w:rsidRPr="002F4D02" w:rsidRDefault="008C16A9" w:rsidP="00FA1E9F">
            <w:pPr>
              <w:pStyle w:val="Bezodstpw"/>
              <w:jc w:val="both"/>
              <w:rPr>
                <w:rFonts w:ascii="Arial" w:hAnsi="Arial" w:cs="Arial"/>
                <w:sz w:val="16"/>
                <w:szCs w:val="16"/>
              </w:rPr>
            </w:pPr>
            <w:r>
              <w:rPr>
                <w:rFonts w:ascii="Arial" w:hAnsi="Arial" w:cs="Arial"/>
                <w:sz w:val="16"/>
                <w:szCs w:val="16"/>
              </w:rPr>
              <w:t>5.13. Umowa o świadczenie usług publicznych w ramach publicznego transportu zbiorowego</w:t>
            </w:r>
          </w:p>
        </w:tc>
        <w:tc>
          <w:tcPr>
            <w:tcW w:w="984" w:type="pct"/>
            <w:shd w:val="clear" w:color="auto" w:fill="auto"/>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0B6F20">
              <w:rPr>
                <w:rFonts w:ascii="Arial" w:hAnsi="Arial" w:cs="Arial"/>
                <w:sz w:val="16"/>
                <w:szCs w:val="16"/>
              </w:rPr>
              <w:t>Nie dotyczy</w:t>
            </w:r>
          </w:p>
        </w:tc>
      </w:tr>
      <w:tr w:rsidR="008C16A9" w:rsidRPr="002F4D02" w:rsidTr="002F4D02">
        <w:tc>
          <w:tcPr>
            <w:tcW w:w="4016" w:type="pct"/>
            <w:shd w:val="clear" w:color="auto" w:fill="auto"/>
            <w:vAlign w:val="center"/>
          </w:tcPr>
          <w:p w:rsidR="008C16A9" w:rsidRPr="000B6F20" w:rsidRDefault="008C16A9" w:rsidP="00FA1E9F">
            <w:pPr>
              <w:pStyle w:val="Bezodstpw"/>
              <w:jc w:val="both"/>
              <w:rPr>
                <w:rFonts w:ascii="Arial" w:hAnsi="Arial" w:cs="Arial"/>
                <w:bCs/>
                <w:sz w:val="16"/>
                <w:szCs w:val="16"/>
              </w:rPr>
            </w:pPr>
            <w:r>
              <w:rPr>
                <w:rFonts w:ascii="Arial" w:hAnsi="Arial" w:cs="Arial"/>
                <w:bCs/>
                <w:sz w:val="16"/>
                <w:szCs w:val="16"/>
              </w:rPr>
              <w:t>5.16. Pozostałe dokumenty niezbędne do świadczenia usług publicznych w transporcie zbiorowym, właściwe dla typu operatora</w:t>
            </w:r>
          </w:p>
        </w:tc>
        <w:tc>
          <w:tcPr>
            <w:tcW w:w="984" w:type="pct"/>
            <w:shd w:val="clear" w:color="auto" w:fill="auto"/>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 dotyczy</w:t>
            </w:r>
          </w:p>
        </w:tc>
      </w:tr>
      <w:tr w:rsidR="008C16A9" w:rsidRPr="002F4D02" w:rsidTr="002F4D02">
        <w:tc>
          <w:tcPr>
            <w:tcW w:w="4016" w:type="pct"/>
            <w:shd w:val="clear" w:color="auto" w:fill="auto"/>
            <w:vAlign w:val="center"/>
          </w:tcPr>
          <w:p w:rsidR="008C16A9" w:rsidRPr="00FA2F52" w:rsidRDefault="008C16A9" w:rsidP="007C70EE">
            <w:pPr>
              <w:pStyle w:val="Bezodstpw"/>
              <w:jc w:val="both"/>
              <w:rPr>
                <w:rFonts w:ascii="Arial" w:hAnsi="Arial" w:cs="Arial"/>
                <w:sz w:val="16"/>
                <w:szCs w:val="16"/>
              </w:rPr>
            </w:pPr>
            <w:r>
              <w:rPr>
                <w:rFonts w:ascii="Arial" w:hAnsi="Arial" w:cs="Arial"/>
                <w:sz w:val="16"/>
                <w:szCs w:val="16"/>
              </w:rPr>
              <w:t>5.17. Dokument potwierdzający akceptację Planu Gospodarki Niskoemisyjnej przez właściwy organ</w:t>
            </w:r>
          </w:p>
        </w:tc>
        <w:tc>
          <w:tcPr>
            <w:tcW w:w="984" w:type="pct"/>
            <w:shd w:val="clear" w:color="auto" w:fill="auto"/>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 dotyczy</w:t>
            </w:r>
          </w:p>
        </w:tc>
      </w:tr>
      <w:tr w:rsidR="008C16A9" w:rsidRPr="002F4D02" w:rsidTr="002F4D02">
        <w:tc>
          <w:tcPr>
            <w:tcW w:w="4016" w:type="pct"/>
            <w:shd w:val="clear" w:color="auto" w:fill="auto"/>
            <w:vAlign w:val="center"/>
          </w:tcPr>
          <w:p w:rsidR="008C16A9" w:rsidRPr="002F4D02" w:rsidRDefault="008C16A9" w:rsidP="00BE08CA">
            <w:pPr>
              <w:pStyle w:val="Bezodstpw"/>
              <w:jc w:val="both"/>
              <w:rPr>
                <w:rFonts w:ascii="Arial" w:hAnsi="Arial" w:cs="Arial"/>
                <w:sz w:val="16"/>
                <w:szCs w:val="16"/>
              </w:rPr>
            </w:pPr>
            <w:r w:rsidRPr="00BE08CA">
              <w:rPr>
                <w:rFonts w:ascii="Arial" w:hAnsi="Arial" w:cs="Arial"/>
                <w:sz w:val="16"/>
                <w:szCs w:val="16"/>
              </w:rPr>
              <w:t>6.</w:t>
            </w:r>
            <w:r>
              <w:rPr>
                <w:rFonts w:ascii="Arial" w:hAnsi="Arial" w:cs="Arial"/>
                <w:sz w:val="16"/>
                <w:szCs w:val="16"/>
              </w:rPr>
              <w:t xml:space="preserve">  </w:t>
            </w:r>
            <w:r w:rsidRPr="002F4D02">
              <w:rPr>
                <w:rFonts w:ascii="Arial" w:hAnsi="Arial" w:cs="Arial"/>
                <w:sz w:val="16"/>
                <w:szCs w:val="16"/>
              </w:rPr>
              <w:t xml:space="preserve">Inne załączniki: </w:t>
            </w:r>
          </w:p>
        </w:tc>
        <w:tc>
          <w:tcPr>
            <w:tcW w:w="984" w:type="pct"/>
            <w:shd w:val="clear" w:color="auto" w:fill="auto"/>
          </w:tcPr>
          <w:p w:rsidR="008C16A9" w:rsidRPr="00CB06F4" w:rsidRDefault="008C16A9" w:rsidP="000B6F20">
            <w:pPr>
              <w:pStyle w:val="Bezodstpw"/>
              <w:ind w:left="360"/>
              <w:jc w:val="both"/>
              <w:rPr>
                <w:rFonts w:ascii="Arial" w:hAnsi="Arial" w:cs="Arial"/>
                <w:sz w:val="16"/>
                <w:szCs w:val="16"/>
              </w:rPr>
            </w:pPr>
          </w:p>
        </w:tc>
      </w:tr>
      <w:tr w:rsidR="008C16A9" w:rsidRPr="002F4D02" w:rsidTr="002F4D02">
        <w:tc>
          <w:tcPr>
            <w:tcW w:w="4016" w:type="pct"/>
            <w:shd w:val="clear" w:color="auto" w:fill="auto"/>
            <w:vAlign w:val="center"/>
          </w:tcPr>
          <w:p w:rsidR="008C16A9" w:rsidRPr="002F4D02" w:rsidRDefault="008C16A9" w:rsidP="00FA1E9F">
            <w:pPr>
              <w:pStyle w:val="Bezodstpw"/>
              <w:jc w:val="both"/>
              <w:rPr>
                <w:rFonts w:ascii="Arial" w:hAnsi="Arial" w:cs="Arial"/>
                <w:sz w:val="16"/>
                <w:szCs w:val="16"/>
              </w:rPr>
            </w:pPr>
            <w:r w:rsidRPr="002F4D02">
              <w:rPr>
                <w:rFonts w:ascii="Arial" w:hAnsi="Arial" w:cs="Arial"/>
                <w:sz w:val="16"/>
                <w:szCs w:val="16"/>
              </w:rPr>
              <w:t>6.3.</w:t>
            </w:r>
            <w:r>
              <w:rPr>
                <w:rFonts w:ascii="Arial" w:hAnsi="Arial" w:cs="Arial"/>
                <w:sz w:val="16"/>
                <w:szCs w:val="16"/>
              </w:rPr>
              <w:t xml:space="preserve"> </w:t>
            </w:r>
            <w:r w:rsidRPr="002F4D02">
              <w:rPr>
                <w:rFonts w:ascii="Arial" w:hAnsi="Arial" w:cs="Arial"/>
                <w:sz w:val="16"/>
                <w:szCs w:val="16"/>
              </w:rPr>
              <w:t>Pełnomocnictwa</w:t>
            </w:r>
          </w:p>
        </w:tc>
        <w:tc>
          <w:tcPr>
            <w:tcW w:w="984" w:type="pct"/>
            <w:shd w:val="clear" w:color="auto" w:fill="auto"/>
          </w:tcPr>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2F4D02">
        <w:tc>
          <w:tcPr>
            <w:tcW w:w="4016" w:type="pct"/>
            <w:shd w:val="clear" w:color="auto" w:fill="auto"/>
            <w:vAlign w:val="center"/>
          </w:tcPr>
          <w:p w:rsidR="008C16A9" w:rsidRPr="002F4D02" w:rsidRDefault="008C16A9" w:rsidP="00D27250">
            <w:pPr>
              <w:pStyle w:val="Bezodstpw"/>
              <w:jc w:val="both"/>
              <w:rPr>
                <w:rFonts w:ascii="Arial" w:hAnsi="Arial" w:cs="Arial"/>
                <w:sz w:val="16"/>
                <w:szCs w:val="16"/>
              </w:rPr>
            </w:pPr>
            <w:r w:rsidRPr="002F4D02">
              <w:rPr>
                <w:rFonts w:ascii="Arial" w:hAnsi="Arial" w:cs="Arial"/>
                <w:sz w:val="16"/>
                <w:szCs w:val="16"/>
              </w:rPr>
              <w:t xml:space="preserve">6.4. </w:t>
            </w:r>
            <w:r w:rsidRPr="000B6F20">
              <w:rPr>
                <w:rFonts w:ascii="Arial" w:hAnsi="Arial" w:cs="Arial"/>
                <w:sz w:val="16"/>
                <w:szCs w:val="16"/>
              </w:rPr>
              <w:t>Dokumenty potwierdzające zewnętrzne źródła finansowania (np. promesa kredytowa/</w:t>
            </w:r>
            <w:r w:rsidR="008D75AD">
              <w:rPr>
                <w:rFonts w:ascii="Arial" w:hAnsi="Arial" w:cs="Arial"/>
                <w:sz w:val="16"/>
                <w:szCs w:val="16"/>
              </w:rPr>
              <w:t xml:space="preserve">umowa </w:t>
            </w:r>
            <w:r w:rsidRPr="000B6F20">
              <w:rPr>
                <w:rFonts w:ascii="Arial" w:hAnsi="Arial" w:cs="Arial"/>
                <w:sz w:val="16"/>
                <w:szCs w:val="16"/>
              </w:rPr>
              <w:t>leasingowa)</w:t>
            </w:r>
          </w:p>
        </w:tc>
        <w:tc>
          <w:tcPr>
            <w:tcW w:w="984" w:type="pct"/>
            <w:shd w:val="clear" w:color="auto" w:fill="auto"/>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0B6F20">
              <w:rPr>
                <w:rFonts w:ascii="Arial" w:hAnsi="Arial" w:cs="Arial"/>
                <w:sz w:val="16"/>
                <w:szCs w:val="16"/>
              </w:rPr>
              <w:t>Nie dotyczy</w:t>
            </w:r>
          </w:p>
        </w:tc>
      </w:tr>
      <w:tr w:rsidR="008C16A9" w:rsidRPr="002F4D02" w:rsidTr="002F4D02">
        <w:tc>
          <w:tcPr>
            <w:tcW w:w="4016" w:type="pct"/>
            <w:shd w:val="clear" w:color="auto" w:fill="auto"/>
            <w:vAlign w:val="center"/>
          </w:tcPr>
          <w:p w:rsidR="008C16A9" w:rsidRPr="002F4D02" w:rsidRDefault="008C16A9" w:rsidP="00FA1E9F">
            <w:pPr>
              <w:pStyle w:val="Bezodstpw"/>
              <w:jc w:val="both"/>
              <w:rPr>
                <w:rFonts w:ascii="Arial" w:hAnsi="Arial" w:cs="Arial"/>
                <w:sz w:val="16"/>
                <w:szCs w:val="16"/>
              </w:rPr>
            </w:pPr>
            <w:r>
              <w:rPr>
                <w:rFonts w:ascii="Arial" w:hAnsi="Arial" w:cs="Arial"/>
                <w:sz w:val="16"/>
                <w:szCs w:val="16"/>
              </w:rPr>
              <w:t>6.5.</w:t>
            </w:r>
            <w:r w:rsidRPr="000B6F20">
              <w:rPr>
                <w:rFonts w:ascii="Arial" w:eastAsia="Calibri" w:hAnsi="Arial" w:cs="Arial"/>
                <w:bCs/>
                <w:sz w:val="20"/>
                <w:szCs w:val="20"/>
                <w:lang w:eastAsia="en-US"/>
              </w:rPr>
              <w:t xml:space="preserve"> </w:t>
            </w:r>
            <w:r w:rsidRPr="000B6F20">
              <w:rPr>
                <w:rFonts w:ascii="Arial" w:hAnsi="Arial" w:cs="Arial"/>
                <w:bCs/>
                <w:sz w:val="16"/>
                <w:szCs w:val="16"/>
              </w:rPr>
              <w:t>Dokumenty potwierdzające posiadanie środków na współfinansowanie projektu</w:t>
            </w:r>
          </w:p>
        </w:tc>
        <w:tc>
          <w:tcPr>
            <w:tcW w:w="984" w:type="pct"/>
            <w:shd w:val="clear" w:color="auto" w:fill="auto"/>
          </w:tcPr>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2F4D02">
        <w:trPr>
          <w:trHeight w:val="308"/>
        </w:trPr>
        <w:tc>
          <w:tcPr>
            <w:tcW w:w="4016" w:type="pct"/>
            <w:shd w:val="clear" w:color="auto" w:fill="auto"/>
            <w:vAlign w:val="center"/>
          </w:tcPr>
          <w:p w:rsidR="008C16A9" w:rsidRPr="002F4D02" w:rsidRDefault="008C16A9" w:rsidP="00FA1E9F">
            <w:pPr>
              <w:pStyle w:val="Bezodstpw"/>
              <w:jc w:val="both"/>
              <w:rPr>
                <w:rFonts w:ascii="Arial" w:hAnsi="Arial" w:cs="Arial"/>
                <w:sz w:val="16"/>
                <w:szCs w:val="16"/>
              </w:rPr>
            </w:pPr>
            <w:r w:rsidRPr="002F4D02">
              <w:rPr>
                <w:rFonts w:ascii="Arial" w:hAnsi="Arial" w:cs="Arial"/>
                <w:sz w:val="16"/>
                <w:szCs w:val="16"/>
              </w:rPr>
              <w:t>6.6.</w:t>
            </w:r>
            <w:r>
              <w:rPr>
                <w:rFonts w:ascii="Arial" w:hAnsi="Arial" w:cs="Arial"/>
                <w:sz w:val="16"/>
                <w:szCs w:val="16"/>
              </w:rPr>
              <w:t xml:space="preserve"> </w:t>
            </w:r>
            <w:r w:rsidRPr="002F4D02">
              <w:rPr>
                <w:rFonts w:ascii="Arial" w:hAnsi="Arial" w:cs="Arial"/>
                <w:sz w:val="16"/>
                <w:szCs w:val="16"/>
              </w:rPr>
              <w:t>Pozostałe dokumenty (np. opinie, listy intencyjne itp.)</w:t>
            </w:r>
          </w:p>
        </w:tc>
        <w:tc>
          <w:tcPr>
            <w:tcW w:w="984" w:type="pct"/>
            <w:shd w:val="clear" w:color="auto" w:fill="auto"/>
          </w:tcPr>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0B6F20">
        <w:trPr>
          <w:trHeight w:val="308"/>
        </w:trPr>
        <w:tc>
          <w:tcPr>
            <w:tcW w:w="4016" w:type="pct"/>
            <w:shd w:val="clear" w:color="auto" w:fill="auto"/>
            <w:vAlign w:val="center"/>
          </w:tcPr>
          <w:p w:rsidR="008C16A9" w:rsidRPr="000B6F20" w:rsidRDefault="008C16A9" w:rsidP="00FA1E9F">
            <w:pPr>
              <w:pStyle w:val="Bezodstpw"/>
              <w:jc w:val="both"/>
              <w:rPr>
                <w:rFonts w:ascii="Arial" w:hAnsi="Arial" w:cs="Arial"/>
                <w:bCs/>
                <w:sz w:val="16"/>
                <w:szCs w:val="16"/>
              </w:rPr>
            </w:pPr>
            <w:r w:rsidRPr="000B6F20">
              <w:rPr>
                <w:rFonts w:ascii="Arial" w:hAnsi="Arial" w:cs="Arial"/>
                <w:bCs/>
                <w:sz w:val="16"/>
                <w:szCs w:val="16"/>
              </w:rPr>
              <w:t>7.1. Formularz informacji przedstawianych przy ubieganiu się o pomoc de </w:t>
            </w:r>
            <w:proofErr w:type="spellStart"/>
            <w:r w:rsidRPr="000B6F20">
              <w:rPr>
                <w:rFonts w:ascii="Arial" w:hAnsi="Arial" w:cs="Arial"/>
                <w:bCs/>
                <w:sz w:val="16"/>
                <w:szCs w:val="16"/>
              </w:rPr>
              <w:t>minimis</w:t>
            </w:r>
            <w:proofErr w:type="spellEnd"/>
            <w:r w:rsidRPr="000B6F20">
              <w:rPr>
                <w:rFonts w:ascii="Arial" w:hAnsi="Arial" w:cs="Arial"/>
                <w:bCs/>
                <w:sz w:val="16"/>
                <w:szCs w:val="16"/>
              </w:rPr>
              <w:t xml:space="preserve"> udzielaną na warunkach określonych w rozporządzeniu Komisji Europejskiej (UE) nr 1407/2013 z dnia 18 grudnia 2013 r. w sprawie stosowania art. 107 i 108 Traktatu o funkcjonowaniu Unii Europejskiej do pomocy de </w:t>
            </w:r>
            <w:proofErr w:type="spellStart"/>
            <w:r w:rsidRPr="000B6F20">
              <w:rPr>
                <w:rFonts w:ascii="Arial" w:hAnsi="Arial" w:cs="Arial"/>
                <w:bCs/>
                <w:sz w:val="16"/>
                <w:szCs w:val="16"/>
              </w:rPr>
              <w:t>minimis</w:t>
            </w:r>
            <w:proofErr w:type="spellEnd"/>
            <w:r w:rsidRPr="000B6F20">
              <w:rPr>
                <w:rFonts w:ascii="Arial" w:hAnsi="Arial" w:cs="Arial"/>
                <w:bCs/>
                <w:sz w:val="16"/>
                <w:szCs w:val="16"/>
              </w:rPr>
              <w:t xml:space="preserve"> (Dz. Urz. UE L Nr 352 z 24.12.2013)</w:t>
            </w:r>
          </w:p>
        </w:tc>
        <w:tc>
          <w:tcPr>
            <w:tcW w:w="984" w:type="pct"/>
            <w:shd w:val="clear" w:color="auto" w:fill="auto"/>
            <w:vAlign w:val="center"/>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CB06F4"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 dotyczy</w:t>
            </w:r>
          </w:p>
        </w:tc>
      </w:tr>
    </w:tbl>
    <w:p w:rsidR="007B2BA0" w:rsidRPr="001C5DDB" w:rsidRDefault="007B2BA0" w:rsidP="00FA1E9F">
      <w:pPr>
        <w:pStyle w:val="Bezodstpw"/>
        <w:jc w:val="both"/>
        <w:rPr>
          <w:rFonts w:ascii="Arial" w:hAnsi="Arial" w:cs="Arial"/>
          <w:sz w:val="16"/>
          <w:szCs w:val="16"/>
        </w:rPr>
      </w:pPr>
    </w:p>
    <w:sectPr w:rsidR="007B2BA0" w:rsidRPr="001C5DDB" w:rsidSect="00F840A0">
      <w:headerReference w:type="default" r:id="rId17"/>
      <w:footerReference w:type="default" r:id="rId18"/>
      <w:headerReference w:type="first" r:id="rId19"/>
      <w:pgSz w:w="11906" w:h="16838"/>
      <w:pgMar w:top="1383" w:right="1417" w:bottom="1417" w:left="1276" w:header="708" w:footer="96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739" w:rsidRDefault="00523739" w:rsidP="00C056A3">
      <w:pPr>
        <w:spacing w:after="0" w:line="240" w:lineRule="auto"/>
      </w:pPr>
      <w:r>
        <w:separator/>
      </w:r>
    </w:p>
  </w:endnote>
  <w:endnote w:type="continuationSeparator" w:id="0">
    <w:p w:rsidR="00523739" w:rsidRDefault="00523739" w:rsidP="00C056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09F" w:csb1="00000000"/>
  </w:font>
  <w:font w:name="MyriadPro-Regular">
    <w:altName w:val="MS Mincho"/>
    <w:panose1 w:val="020B0503030403020204"/>
    <w:charset w:val="80"/>
    <w:family w:val="auto"/>
    <w:notTrueType/>
    <w:pitch w:val="default"/>
    <w:sig w:usb0="00000005" w:usb1="08070000" w:usb2="00000010" w:usb3="00000000" w:csb0="00020002" w:csb1="00000000"/>
  </w:font>
  <w:font w:name="Tahoma,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szCs w:val="14"/>
      </w:rPr>
      <w:id w:val="-21641881"/>
      <w:docPartObj>
        <w:docPartGallery w:val="Page Numbers (Bottom of Page)"/>
        <w:docPartUnique/>
      </w:docPartObj>
    </w:sdtPr>
    <w:sdtContent>
      <w:sdt>
        <w:sdtPr>
          <w:rPr>
            <w:rFonts w:ascii="Arial" w:hAnsi="Arial" w:cs="Arial"/>
            <w:sz w:val="14"/>
            <w:szCs w:val="14"/>
          </w:rPr>
          <w:id w:val="860082579"/>
          <w:docPartObj>
            <w:docPartGallery w:val="Page Numbers (Top of Page)"/>
            <w:docPartUnique/>
          </w:docPartObj>
        </w:sdtPr>
        <w:sdtContent>
          <w:p w:rsidR="00523739" w:rsidRPr="00E93B60" w:rsidRDefault="00523739">
            <w:pPr>
              <w:pStyle w:val="Stopka"/>
              <w:jc w:val="right"/>
              <w:rPr>
                <w:rFonts w:ascii="Arial" w:hAnsi="Arial" w:cs="Arial"/>
                <w:sz w:val="14"/>
                <w:szCs w:val="14"/>
              </w:rPr>
            </w:pPr>
            <w:r w:rsidRPr="00E93B60">
              <w:rPr>
                <w:rFonts w:ascii="Arial" w:hAnsi="Arial" w:cs="Arial"/>
                <w:sz w:val="14"/>
                <w:szCs w:val="14"/>
              </w:rPr>
              <w:t xml:space="preserve">Strona </w:t>
            </w:r>
            <w:r w:rsidR="007076FD" w:rsidRPr="00E93B60">
              <w:rPr>
                <w:rFonts w:ascii="Arial" w:hAnsi="Arial" w:cs="Arial"/>
                <w:b/>
                <w:bCs/>
                <w:sz w:val="14"/>
                <w:szCs w:val="14"/>
              </w:rPr>
              <w:fldChar w:fldCharType="begin"/>
            </w:r>
            <w:r w:rsidRPr="00E93B60">
              <w:rPr>
                <w:rFonts w:ascii="Arial" w:hAnsi="Arial" w:cs="Arial"/>
                <w:b/>
                <w:bCs/>
                <w:sz w:val="14"/>
                <w:szCs w:val="14"/>
              </w:rPr>
              <w:instrText>PAGE</w:instrText>
            </w:r>
            <w:r w:rsidR="007076FD" w:rsidRPr="00E93B60">
              <w:rPr>
                <w:rFonts w:ascii="Arial" w:hAnsi="Arial" w:cs="Arial"/>
                <w:b/>
                <w:bCs/>
                <w:sz w:val="14"/>
                <w:szCs w:val="14"/>
              </w:rPr>
              <w:fldChar w:fldCharType="separate"/>
            </w:r>
            <w:r w:rsidR="007F7681">
              <w:rPr>
                <w:rFonts w:ascii="Arial" w:hAnsi="Arial" w:cs="Arial"/>
                <w:b/>
                <w:bCs/>
                <w:noProof/>
                <w:sz w:val="14"/>
                <w:szCs w:val="14"/>
              </w:rPr>
              <w:t>25</w:t>
            </w:r>
            <w:r w:rsidR="007076FD" w:rsidRPr="00E93B60">
              <w:rPr>
                <w:rFonts w:ascii="Arial" w:hAnsi="Arial" w:cs="Arial"/>
                <w:b/>
                <w:bCs/>
                <w:sz w:val="14"/>
                <w:szCs w:val="14"/>
              </w:rPr>
              <w:fldChar w:fldCharType="end"/>
            </w:r>
            <w:r w:rsidRPr="00E93B60">
              <w:rPr>
                <w:rFonts w:ascii="Arial" w:hAnsi="Arial" w:cs="Arial"/>
                <w:sz w:val="14"/>
                <w:szCs w:val="14"/>
              </w:rPr>
              <w:t xml:space="preserve"> z </w:t>
            </w:r>
            <w:r w:rsidR="007076FD" w:rsidRPr="00E93B60">
              <w:rPr>
                <w:rFonts w:ascii="Arial" w:hAnsi="Arial" w:cs="Arial"/>
                <w:b/>
                <w:bCs/>
                <w:sz w:val="14"/>
                <w:szCs w:val="14"/>
              </w:rPr>
              <w:fldChar w:fldCharType="begin"/>
            </w:r>
            <w:r w:rsidRPr="00E93B60">
              <w:rPr>
                <w:rFonts w:ascii="Arial" w:hAnsi="Arial" w:cs="Arial"/>
                <w:b/>
                <w:bCs/>
                <w:sz w:val="14"/>
                <w:szCs w:val="14"/>
              </w:rPr>
              <w:instrText>NUMPAGES</w:instrText>
            </w:r>
            <w:r w:rsidR="007076FD" w:rsidRPr="00E93B60">
              <w:rPr>
                <w:rFonts w:ascii="Arial" w:hAnsi="Arial" w:cs="Arial"/>
                <w:b/>
                <w:bCs/>
                <w:sz w:val="14"/>
                <w:szCs w:val="14"/>
              </w:rPr>
              <w:fldChar w:fldCharType="separate"/>
            </w:r>
            <w:r w:rsidR="007F7681">
              <w:rPr>
                <w:rFonts w:ascii="Arial" w:hAnsi="Arial" w:cs="Arial"/>
                <w:b/>
                <w:bCs/>
                <w:noProof/>
                <w:sz w:val="14"/>
                <w:szCs w:val="14"/>
              </w:rPr>
              <w:t>44</w:t>
            </w:r>
            <w:r w:rsidR="007076FD" w:rsidRPr="00E93B60">
              <w:rPr>
                <w:rFonts w:ascii="Arial" w:hAnsi="Arial" w:cs="Arial"/>
                <w:b/>
                <w:bCs/>
                <w:sz w:val="14"/>
                <w:szCs w:val="14"/>
              </w:rPr>
              <w:fldChar w:fldCharType="end"/>
            </w:r>
          </w:p>
        </w:sdtContent>
      </w:sdt>
    </w:sdtContent>
  </w:sdt>
  <w:p w:rsidR="00523739" w:rsidRDefault="0052373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739" w:rsidRDefault="00523739" w:rsidP="00C056A3">
      <w:pPr>
        <w:spacing w:after="0" w:line="240" w:lineRule="auto"/>
      </w:pPr>
      <w:r>
        <w:separator/>
      </w:r>
    </w:p>
  </w:footnote>
  <w:footnote w:type="continuationSeparator" w:id="0">
    <w:p w:rsidR="00523739" w:rsidRDefault="00523739" w:rsidP="00C056A3">
      <w:pPr>
        <w:spacing w:after="0" w:line="240" w:lineRule="auto"/>
      </w:pPr>
      <w:r>
        <w:continuationSeparator/>
      </w:r>
    </w:p>
  </w:footnote>
  <w:footnote w:id="1">
    <w:p w:rsidR="00523739" w:rsidRPr="00760016" w:rsidRDefault="00523739" w:rsidP="00EB22CB">
      <w:pPr>
        <w:tabs>
          <w:tab w:val="left" w:pos="120"/>
        </w:tabs>
        <w:spacing w:line="140" w:lineRule="exact"/>
        <w:rPr>
          <w:rFonts w:ascii="Arial" w:hAnsi="Arial" w:cs="Arial"/>
          <w:sz w:val="16"/>
          <w:szCs w:val="16"/>
        </w:rPr>
      </w:pPr>
      <w:r w:rsidRPr="009A74A7">
        <w:rPr>
          <w:rFonts w:ascii="Arial" w:hAnsi="Arial" w:cs="Arial"/>
          <w:sz w:val="18"/>
          <w:szCs w:val="18"/>
          <w:vertAlign w:val="superscript"/>
        </w:rPr>
        <w:footnoteRef/>
      </w:r>
      <w:r w:rsidRPr="009A74A7">
        <w:rPr>
          <w:rFonts w:ascii="Arial" w:hAnsi="Arial" w:cs="Arial"/>
          <w:sz w:val="18"/>
          <w:szCs w:val="18"/>
        </w:rPr>
        <w:tab/>
      </w:r>
      <w:r w:rsidRPr="00760016">
        <w:rPr>
          <w:rFonts w:ascii="Arial" w:hAnsi="Arial" w:cs="Arial"/>
          <w:sz w:val="16"/>
          <w:szCs w:val="16"/>
        </w:rPr>
        <w:t>Stopa dofinansowania dla projektu rozumiana jako % dofinansowania wydatków kwalifikowalnych.</w:t>
      </w:r>
    </w:p>
  </w:footnote>
  <w:footnote w:id="2">
    <w:p w:rsidR="00523739" w:rsidRPr="00BA1637" w:rsidRDefault="00523739">
      <w:pPr>
        <w:pStyle w:val="Tekstprzypisudolnego"/>
        <w:rPr>
          <w:rFonts w:ascii="Arial" w:hAnsi="Arial" w:cs="Arial"/>
          <w:sz w:val="16"/>
          <w:szCs w:val="16"/>
        </w:rPr>
      </w:pPr>
      <w:r w:rsidRPr="00BA1637">
        <w:rPr>
          <w:rStyle w:val="Odwoanieprzypisudolnego"/>
          <w:rFonts w:ascii="Arial" w:hAnsi="Arial" w:cs="Arial"/>
          <w:sz w:val="16"/>
          <w:szCs w:val="16"/>
        </w:rPr>
        <w:footnoteRef/>
      </w:r>
      <w:r w:rsidRPr="00BA1637">
        <w:rPr>
          <w:rFonts w:ascii="Arial" w:hAnsi="Arial" w:cs="Arial"/>
          <w:sz w:val="16"/>
          <w:szCs w:val="16"/>
        </w:rPr>
        <w:t xml:space="preserve"> Oświadczenie dotyczy sytuacji, w których wnioskodawcą jest przedsiębiorca.</w:t>
      </w:r>
    </w:p>
  </w:footnote>
  <w:footnote w:id="3">
    <w:p w:rsidR="00523739" w:rsidRPr="00BA1637" w:rsidRDefault="00523739">
      <w:pPr>
        <w:pStyle w:val="Tekstprzypisudolnego"/>
        <w:rPr>
          <w:rFonts w:ascii="Arial" w:hAnsi="Arial" w:cs="Arial"/>
          <w:sz w:val="16"/>
          <w:szCs w:val="16"/>
        </w:rPr>
      </w:pPr>
      <w:r w:rsidRPr="00BA1637">
        <w:rPr>
          <w:rStyle w:val="Odwoanieprzypisudolnego"/>
          <w:rFonts w:ascii="Arial" w:hAnsi="Arial" w:cs="Arial"/>
          <w:sz w:val="16"/>
          <w:szCs w:val="16"/>
        </w:rPr>
        <w:footnoteRef/>
      </w:r>
      <w:r w:rsidRPr="00BA1637">
        <w:rPr>
          <w:rFonts w:ascii="Arial" w:hAnsi="Arial" w:cs="Arial"/>
          <w:sz w:val="16"/>
          <w:szCs w:val="16"/>
        </w:rPr>
        <w:t xml:space="preserve"> Oświadczenie dotyczy sytuacji, w których wnioskodawcą jest JST.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39" w:rsidRPr="00760016" w:rsidRDefault="00523739" w:rsidP="00137E74">
    <w:pPr>
      <w:pStyle w:val="Nagwek"/>
      <w:jc w:val="right"/>
      <w:rPr>
        <w:rFonts w:ascii="Arial" w:hAnsi="Arial" w:cs="Arial"/>
        <w:sz w:val="16"/>
        <w:szCs w:val="16"/>
      </w:rPr>
    </w:pPr>
    <w:r w:rsidRPr="00760016">
      <w:rPr>
        <w:rFonts w:ascii="Arial" w:hAnsi="Arial" w:cs="Arial"/>
        <w:sz w:val="16"/>
        <w:szCs w:val="16"/>
      </w:rPr>
      <w:t>Suma kontrolna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39" w:rsidRPr="002E7B6E" w:rsidRDefault="00523739" w:rsidP="00035D80">
    <w:pPr>
      <w:spacing w:after="0"/>
      <w:jc w:val="center"/>
      <w:rPr>
        <w:rFonts w:ascii="Arial" w:hAnsi="Arial" w:cs="Arial"/>
        <w:color w:val="A6A6A6"/>
        <w:sz w:val="16"/>
        <w:szCs w:val="16"/>
      </w:rPr>
    </w:pPr>
    <w:r w:rsidRPr="002E7B6E">
      <w:rPr>
        <w:rFonts w:ascii="Arial" w:hAnsi="Arial" w:cs="Arial"/>
        <w:b/>
        <w:color w:val="A6A6A6"/>
        <w:sz w:val="16"/>
        <w:szCs w:val="16"/>
      </w:rPr>
      <w:br/>
    </w:r>
    <w:r w:rsidRPr="002E7B6E">
      <w:rPr>
        <w:b/>
        <w:color w:val="A6A6A6"/>
        <w:sz w:val="16"/>
        <w:szCs w:val="16"/>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909"/>
    <w:multiLevelType w:val="hybridMultilevel"/>
    <w:tmpl w:val="AB7E952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F17A59"/>
    <w:multiLevelType w:val="hybridMultilevel"/>
    <w:tmpl w:val="01C89738"/>
    <w:lvl w:ilvl="0" w:tplc="B16604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1908D9"/>
    <w:multiLevelType w:val="hybridMultilevel"/>
    <w:tmpl w:val="D25A4F54"/>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3A32218"/>
    <w:multiLevelType w:val="hybridMultilevel"/>
    <w:tmpl w:val="1722DC8E"/>
    <w:lvl w:ilvl="0" w:tplc="E4FC2BEA">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3A9212B"/>
    <w:multiLevelType w:val="hybridMultilevel"/>
    <w:tmpl w:val="5476B662"/>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4346DCB"/>
    <w:multiLevelType w:val="hybridMultilevel"/>
    <w:tmpl w:val="A3DCB116"/>
    <w:lvl w:ilvl="0" w:tplc="42DEBF02">
      <w:start w:val="1"/>
      <w:numFmt w:val="decimal"/>
      <w:lvlText w:val="%1."/>
      <w:lvlJc w:val="left"/>
      <w:pPr>
        <w:ind w:left="360" w:hanging="360"/>
      </w:pPr>
      <w:rPr>
        <w:i w:val="0"/>
      </w:r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3E73F8"/>
    <w:multiLevelType w:val="hybridMultilevel"/>
    <w:tmpl w:val="6C8A8CF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05554C55"/>
    <w:multiLevelType w:val="hybridMultilevel"/>
    <w:tmpl w:val="DBBAE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E01AEE"/>
    <w:multiLevelType w:val="hybridMultilevel"/>
    <w:tmpl w:val="CB7AB2EE"/>
    <w:lvl w:ilvl="0" w:tplc="D646FC3A">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AD96AC5"/>
    <w:multiLevelType w:val="hybridMultilevel"/>
    <w:tmpl w:val="946214A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B404C68"/>
    <w:multiLevelType w:val="hybridMultilevel"/>
    <w:tmpl w:val="F796E3E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C967AE2"/>
    <w:multiLevelType w:val="hybridMultilevel"/>
    <w:tmpl w:val="0CEC26AA"/>
    <w:lvl w:ilvl="0" w:tplc="FFFFFFFF">
      <w:start w:val="1"/>
      <w:numFmt w:val="bullet"/>
      <w:lvlText w:val=""/>
      <w:lvlJc w:val="left"/>
      <w:pPr>
        <w:ind w:left="1068" w:hanging="360"/>
      </w:pPr>
      <w:rPr>
        <w:rFonts w:ascii="Symbol" w:hAnsi="Symbol" w:hint="default"/>
      </w:rPr>
    </w:lvl>
    <w:lvl w:ilvl="1" w:tplc="FFFFFFFF">
      <w:start w:val="1"/>
      <w:numFmt w:val="bullet"/>
      <w:lvlText w:val=""/>
      <w:lvlJc w:val="left"/>
      <w:pPr>
        <w:ind w:left="2114" w:hanging="360"/>
      </w:pPr>
      <w:rPr>
        <w:rFonts w:ascii="Symbol" w:hAnsi="Symbol"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2">
    <w:nsid w:val="0D797CBD"/>
    <w:multiLevelType w:val="multilevel"/>
    <w:tmpl w:val="727098B2"/>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nsid w:val="0E2129C4"/>
    <w:multiLevelType w:val="hybridMultilevel"/>
    <w:tmpl w:val="ECAC0D54"/>
    <w:lvl w:ilvl="0" w:tplc="9A6C92B4">
      <w:start w:val="1"/>
      <w:numFmt w:val="decimal"/>
      <w:lvlText w:val="%1."/>
      <w:lvlJc w:val="left"/>
      <w:pPr>
        <w:ind w:left="720" w:hanging="360"/>
      </w:pPr>
      <w:rPr>
        <w:i/>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EEC2BD7"/>
    <w:multiLevelType w:val="hybridMultilevel"/>
    <w:tmpl w:val="237CBAC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103330E1"/>
    <w:multiLevelType w:val="hybridMultilevel"/>
    <w:tmpl w:val="D37235BA"/>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10391B69"/>
    <w:multiLevelType w:val="hybridMultilevel"/>
    <w:tmpl w:val="8116B9E2"/>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147336AD"/>
    <w:multiLevelType w:val="hybridMultilevel"/>
    <w:tmpl w:val="85242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CA4FD7"/>
    <w:multiLevelType w:val="hybridMultilevel"/>
    <w:tmpl w:val="85CA0F3E"/>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4E96769"/>
    <w:multiLevelType w:val="hybridMultilevel"/>
    <w:tmpl w:val="C462554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57676D8"/>
    <w:multiLevelType w:val="hybridMultilevel"/>
    <w:tmpl w:val="092C42C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BA364C5"/>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2">
    <w:nsid w:val="1C0D5189"/>
    <w:multiLevelType w:val="hybridMultilevel"/>
    <w:tmpl w:val="57C6A3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DCA0331"/>
    <w:multiLevelType w:val="hybridMultilevel"/>
    <w:tmpl w:val="451A6908"/>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E9C053F"/>
    <w:multiLevelType w:val="hybridMultilevel"/>
    <w:tmpl w:val="E654B1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EC0512E"/>
    <w:multiLevelType w:val="hybridMultilevel"/>
    <w:tmpl w:val="793C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10316B7"/>
    <w:multiLevelType w:val="hybridMultilevel"/>
    <w:tmpl w:val="45DEC86A"/>
    <w:lvl w:ilvl="0" w:tplc="FFFFFFFF">
      <w:start w:val="1"/>
      <w:numFmt w:val="bullet"/>
      <w:lvlText w:val=""/>
      <w:lvlJc w:val="left"/>
      <w:pPr>
        <w:ind w:left="754"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nsid w:val="22264681"/>
    <w:multiLevelType w:val="hybridMultilevel"/>
    <w:tmpl w:val="28F49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3104B23"/>
    <w:multiLevelType w:val="hybridMultilevel"/>
    <w:tmpl w:val="6930B6B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369336E"/>
    <w:multiLevelType w:val="hybridMultilevel"/>
    <w:tmpl w:val="8D440E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42B3837"/>
    <w:multiLevelType w:val="hybridMultilevel"/>
    <w:tmpl w:val="BEA695B6"/>
    <w:lvl w:ilvl="0" w:tplc="FFFFFFFF">
      <w:start w:val="1"/>
      <w:numFmt w:val="bullet"/>
      <w:lvlText w:val=""/>
      <w:lvlJc w:val="left"/>
      <w:pPr>
        <w:ind w:left="754"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24F572C0"/>
    <w:multiLevelType w:val="hybridMultilevel"/>
    <w:tmpl w:val="0F5A307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696020D"/>
    <w:multiLevelType w:val="hybridMultilevel"/>
    <w:tmpl w:val="106AF4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6D459ED"/>
    <w:multiLevelType w:val="hybridMultilevel"/>
    <w:tmpl w:val="55B80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6EA101A"/>
    <w:multiLevelType w:val="hybridMultilevel"/>
    <w:tmpl w:val="D4E626E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2FFB6384"/>
    <w:multiLevelType w:val="hybridMultilevel"/>
    <w:tmpl w:val="95B4B20E"/>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0F56C25"/>
    <w:multiLevelType w:val="hybridMultilevel"/>
    <w:tmpl w:val="2B84D3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313F7B5D"/>
    <w:multiLevelType w:val="hybridMultilevel"/>
    <w:tmpl w:val="6EC889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3303436A"/>
    <w:multiLevelType w:val="hybridMultilevel"/>
    <w:tmpl w:val="887C99A8"/>
    <w:lvl w:ilvl="0" w:tplc="FFFFFFFF">
      <w:start w:val="1"/>
      <w:numFmt w:val="bullet"/>
      <w:lvlText w:val=""/>
      <w:lvlJc w:val="left"/>
      <w:pPr>
        <w:ind w:left="106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nsid w:val="334D4D45"/>
    <w:multiLevelType w:val="hybridMultilevel"/>
    <w:tmpl w:val="10F6EACC"/>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35745DFC"/>
    <w:multiLevelType w:val="hybridMultilevel"/>
    <w:tmpl w:val="A1DE6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6300BF0"/>
    <w:multiLevelType w:val="hybridMultilevel"/>
    <w:tmpl w:val="276E2AFC"/>
    <w:lvl w:ilvl="0" w:tplc="856E4FD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70B5596"/>
    <w:multiLevelType w:val="hybridMultilevel"/>
    <w:tmpl w:val="9E12B030"/>
    <w:lvl w:ilvl="0" w:tplc="FFFFFFFF">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43">
    <w:nsid w:val="3E685FFA"/>
    <w:multiLevelType w:val="hybridMultilevel"/>
    <w:tmpl w:val="A072C46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3E75433C"/>
    <w:multiLevelType w:val="hybridMultilevel"/>
    <w:tmpl w:val="458205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30F4E99"/>
    <w:multiLevelType w:val="hybridMultilevel"/>
    <w:tmpl w:val="26C813C8"/>
    <w:lvl w:ilvl="0" w:tplc="2190DF16">
      <w:start w:val="1"/>
      <w:numFmt w:val="bullet"/>
      <w:lvlText w:val=""/>
      <w:lvlJc w:val="left"/>
      <w:pPr>
        <w:ind w:left="1022" w:hanging="360"/>
      </w:pPr>
      <w:rPr>
        <w:rFonts w:ascii="Symbol" w:hAnsi="Symbol" w:hint="default"/>
      </w:rPr>
    </w:lvl>
    <w:lvl w:ilvl="1" w:tplc="04150003" w:tentative="1">
      <w:start w:val="1"/>
      <w:numFmt w:val="bullet"/>
      <w:lvlText w:val="o"/>
      <w:lvlJc w:val="left"/>
      <w:pPr>
        <w:ind w:left="1742" w:hanging="360"/>
      </w:pPr>
      <w:rPr>
        <w:rFonts w:ascii="Courier New" w:hAnsi="Courier New" w:cs="Courier New" w:hint="default"/>
      </w:rPr>
    </w:lvl>
    <w:lvl w:ilvl="2" w:tplc="04150005" w:tentative="1">
      <w:start w:val="1"/>
      <w:numFmt w:val="bullet"/>
      <w:lvlText w:val=""/>
      <w:lvlJc w:val="left"/>
      <w:pPr>
        <w:ind w:left="2462" w:hanging="360"/>
      </w:pPr>
      <w:rPr>
        <w:rFonts w:ascii="Wingdings" w:hAnsi="Wingdings" w:hint="default"/>
      </w:rPr>
    </w:lvl>
    <w:lvl w:ilvl="3" w:tplc="04150001" w:tentative="1">
      <w:start w:val="1"/>
      <w:numFmt w:val="bullet"/>
      <w:lvlText w:val=""/>
      <w:lvlJc w:val="left"/>
      <w:pPr>
        <w:ind w:left="3182" w:hanging="360"/>
      </w:pPr>
      <w:rPr>
        <w:rFonts w:ascii="Symbol" w:hAnsi="Symbol" w:hint="default"/>
      </w:rPr>
    </w:lvl>
    <w:lvl w:ilvl="4" w:tplc="04150003" w:tentative="1">
      <w:start w:val="1"/>
      <w:numFmt w:val="bullet"/>
      <w:lvlText w:val="o"/>
      <w:lvlJc w:val="left"/>
      <w:pPr>
        <w:ind w:left="3902" w:hanging="360"/>
      </w:pPr>
      <w:rPr>
        <w:rFonts w:ascii="Courier New" w:hAnsi="Courier New" w:cs="Courier New" w:hint="default"/>
      </w:rPr>
    </w:lvl>
    <w:lvl w:ilvl="5" w:tplc="04150005" w:tentative="1">
      <w:start w:val="1"/>
      <w:numFmt w:val="bullet"/>
      <w:lvlText w:val=""/>
      <w:lvlJc w:val="left"/>
      <w:pPr>
        <w:ind w:left="4622" w:hanging="360"/>
      </w:pPr>
      <w:rPr>
        <w:rFonts w:ascii="Wingdings" w:hAnsi="Wingdings" w:hint="default"/>
      </w:rPr>
    </w:lvl>
    <w:lvl w:ilvl="6" w:tplc="04150001" w:tentative="1">
      <w:start w:val="1"/>
      <w:numFmt w:val="bullet"/>
      <w:lvlText w:val=""/>
      <w:lvlJc w:val="left"/>
      <w:pPr>
        <w:ind w:left="5342" w:hanging="360"/>
      </w:pPr>
      <w:rPr>
        <w:rFonts w:ascii="Symbol" w:hAnsi="Symbol" w:hint="default"/>
      </w:rPr>
    </w:lvl>
    <w:lvl w:ilvl="7" w:tplc="04150003" w:tentative="1">
      <w:start w:val="1"/>
      <w:numFmt w:val="bullet"/>
      <w:lvlText w:val="o"/>
      <w:lvlJc w:val="left"/>
      <w:pPr>
        <w:ind w:left="6062" w:hanging="360"/>
      </w:pPr>
      <w:rPr>
        <w:rFonts w:ascii="Courier New" w:hAnsi="Courier New" w:cs="Courier New" w:hint="default"/>
      </w:rPr>
    </w:lvl>
    <w:lvl w:ilvl="8" w:tplc="04150005" w:tentative="1">
      <w:start w:val="1"/>
      <w:numFmt w:val="bullet"/>
      <w:lvlText w:val=""/>
      <w:lvlJc w:val="left"/>
      <w:pPr>
        <w:ind w:left="6782" w:hanging="360"/>
      </w:pPr>
      <w:rPr>
        <w:rFonts w:ascii="Wingdings" w:hAnsi="Wingdings" w:hint="default"/>
      </w:rPr>
    </w:lvl>
  </w:abstractNum>
  <w:abstractNum w:abstractNumId="46">
    <w:nsid w:val="44B10515"/>
    <w:multiLevelType w:val="hybridMultilevel"/>
    <w:tmpl w:val="BD44919A"/>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7">
    <w:nsid w:val="46045D97"/>
    <w:multiLevelType w:val="hybridMultilevel"/>
    <w:tmpl w:val="76563BBA"/>
    <w:lvl w:ilvl="0" w:tplc="0415000F">
      <w:start w:val="1"/>
      <w:numFmt w:val="decimal"/>
      <w:lvlText w:val="%1."/>
      <w:lvlJc w:val="left"/>
      <w:pPr>
        <w:ind w:left="6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A46229A"/>
    <w:multiLevelType w:val="hybridMultilevel"/>
    <w:tmpl w:val="16C8538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4A7E1509"/>
    <w:multiLevelType w:val="hybridMultilevel"/>
    <w:tmpl w:val="52FE3DCC"/>
    <w:lvl w:ilvl="0" w:tplc="0415000D">
      <w:start w:val="1"/>
      <w:numFmt w:val="bullet"/>
      <w:lvlText w:val=""/>
      <w:lvlJc w:val="left"/>
      <w:pPr>
        <w:ind w:left="1489" w:hanging="360"/>
      </w:pPr>
      <w:rPr>
        <w:rFonts w:ascii="Wingdings" w:hAnsi="Wingdings" w:hint="default"/>
      </w:rPr>
    </w:lvl>
    <w:lvl w:ilvl="1" w:tplc="04150003" w:tentative="1">
      <w:start w:val="1"/>
      <w:numFmt w:val="bullet"/>
      <w:lvlText w:val="o"/>
      <w:lvlJc w:val="left"/>
      <w:pPr>
        <w:ind w:left="2209" w:hanging="360"/>
      </w:pPr>
      <w:rPr>
        <w:rFonts w:ascii="Courier New" w:hAnsi="Courier New" w:cs="Courier New" w:hint="default"/>
      </w:rPr>
    </w:lvl>
    <w:lvl w:ilvl="2" w:tplc="04150005" w:tentative="1">
      <w:start w:val="1"/>
      <w:numFmt w:val="bullet"/>
      <w:lvlText w:val=""/>
      <w:lvlJc w:val="left"/>
      <w:pPr>
        <w:ind w:left="2929" w:hanging="360"/>
      </w:pPr>
      <w:rPr>
        <w:rFonts w:ascii="Wingdings" w:hAnsi="Wingdings" w:hint="default"/>
      </w:rPr>
    </w:lvl>
    <w:lvl w:ilvl="3" w:tplc="04150001" w:tentative="1">
      <w:start w:val="1"/>
      <w:numFmt w:val="bullet"/>
      <w:lvlText w:val=""/>
      <w:lvlJc w:val="left"/>
      <w:pPr>
        <w:ind w:left="3649" w:hanging="360"/>
      </w:pPr>
      <w:rPr>
        <w:rFonts w:ascii="Symbol" w:hAnsi="Symbol" w:hint="default"/>
      </w:rPr>
    </w:lvl>
    <w:lvl w:ilvl="4" w:tplc="04150003" w:tentative="1">
      <w:start w:val="1"/>
      <w:numFmt w:val="bullet"/>
      <w:lvlText w:val="o"/>
      <w:lvlJc w:val="left"/>
      <w:pPr>
        <w:ind w:left="4369" w:hanging="360"/>
      </w:pPr>
      <w:rPr>
        <w:rFonts w:ascii="Courier New" w:hAnsi="Courier New" w:cs="Courier New" w:hint="default"/>
      </w:rPr>
    </w:lvl>
    <w:lvl w:ilvl="5" w:tplc="04150005" w:tentative="1">
      <w:start w:val="1"/>
      <w:numFmt w:val="bullet"/>
      <w:lvlText w:val=""/>
      <w:lvlJc w:val="left"/>
      <w:pPr>
        <w:ind w:left="5089" w:hanging="360"/>
      </w:pPr>
      <w:rPr>
        <w:rFonts w:ascii="Wingdings" w:hAnsi="Wingdings" w:hint="default"/>
      </w:rPr>
    </w:lvl>
    <w:lvl w:ilvl="6" w:tplc="04150001" w:tentative="1">
      <w:start w:val="1"/>
      <w:numFmt w:val="bullet"/>
      <w:lvlText w:val=""/>
      <w:lvlJc w:val="left"/>
      <w:pPr>
        <w:ind w:left="5809" w:hanging="360"/>
      </w:pPr>
      <w:rPr>
        <w:rFonts w:ascii="Symbol" w:hAnsi="Symbol" w:hint="default"/>
      </w:rPr>
    </w:lvl>
    <w:lvl w:ilvl="7" w:tplc="04150003" w:tentative="1">
      <w:start w:val="1"/>
      <w:numFmt w:val="bullet"/>
      <w:lvlText w:val="o"/>
      <w:lvlJc w:val="left"/>
      <w:pPr>
        <w:ind w:left="6529" w:hanging="360"/>
      </w:pPr>
      <w:rPr>
        <w:rFonts w:ascii="Courier New" w:hAnsi="Courier New" w:cs="Courier New" w:hint="default"/>
      </w:rPr>
    </w:lvl>
    <w:lvl w:ilvl="8" w:tplc="04150005" w:tentative="1">
      <w:start w:val="1"/>
      <w:numFmt w:val="bullet"/>
      <w:lvlText w:val=""/>
      <w:lvlJc w:val="left"/>
      <w:pPr>
        <w:ind w:left="7249" w:hanging="360"/>
      </w:pPr>
      <w:rPr>
        <w:rFonts w:ascii="Wingdings" w:hAnsi="Wingdings" w:hint="default"/>
      </w:rPr>
    </w:lvl>
  </w:abstractNum>
  <w:abstractNum w:abstractNumId="50">
    <w:nsid w:val="4C7B5FCC"/>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0384916"/>
    <w:multiLevelType w:val="hybridMultilevel"/>
    <w:tmpl w:val="2C6EFA0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514761CC"/>
    <w:multiLevelType w:val="hybridMultilevel"/>
    <w:tmpl w:val="DB54E84C"/>
    <w:lvl w:ilvl="0" w:tplc="F49A6400">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14E689B"/>
    <w:multiLevelType w:val="hybridMultilevel"/>
    <w:tmpl w:val="8B04A47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53EA7FA9"/>
    <w:multiLevelType w:val="hybridMultilevel"/>
    <w:tmpl w:val="0394A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42A0F7F"/>
    <w:multiLevelType w:val="hybridMultilevel"/>
    <w:tmpl w:val="76703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5526C21"/>
    <w:multiLevelType w:val="hybridMultilevel"/>
    <w:tmpl w:val="0F58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560C4FE0"/>
    <w:multiLevelType w:val="hybridMultilevel"/>
    <w:tmpl w:val="C0561F5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nsid w:val="5C555FDD"/>
    <w:multiLevelType w:val="hybridMultilevel"/>
    <w:tmpl w:val="670E02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nsid w:val="5D6E7EC6"/>
    <w:multiLevelType w:val="hybridMultilevel"/>
    <w:tmpl w:val="B0D6AB5A"/>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nsid w:val="5E621BEB"/>
    <w:multiLevelType w:val="hybridMultilevel"/>
    <w:tmpl w:val="84C27D9C"/>
    <w:lvl w:ilvl="0" w:tplc="4F525A46">
      <w:start w:val="1"/>
      <w:numFmt w:val="decimal"/>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E791A1F"/>
    <w:multiLevelType w:val="hybridMultilevel"/>
    <w:tmpl w:val="EEF2447E"/>
    <w:lvl w:ilvl="0" w:tplc="862E2AFA">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60991654"/>
    <w:multiLevelType w:val="hybridMultilevel"/>
    <w:tmpl w:val="9B6AD5F6"/>
    <w:lvl w:ilvl="0" w:tplc="764A7AF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4">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4402A33"/>
    <w:multiLevelType w:val="hybridMultilevel"/>
    <w:tmpl w:val="2B9C4D3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49B4E1D"/>
    <w:multiLevelType w:val="hybridMultilevel"/>
    <w:tmpl w:val="A648B2A4"/>
    <w:lvl w:ilvl="0" w:tplc="DB5A8BF8">
      <w:start w:val="1"/>
      <w:numFmt w:val="decimal"/>
      <w:lvlText w:val="%1."/>
      <w:lvlJc w:val="left"/>
      <w:pPr>
        <w:ind w:left="720" w:hanging="360"/>
      </w:pPr>
      <w:rPr>
        <w:i/>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4AA2002"/>
    <w:multiLevelType w:val="hybridMultilevel"/>
    <w:tmpl w:val="44C6E2C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66A50BF8"/>
    <w:multiLevelType w:val="hybridMultilevel"/>
    <w:tmpl w:val="1186B9F0"/>
    <w:lvl w:ilvl="0" w:tplc="B80AFD6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6963458F"/>
    <w:multiLevelType w:val="hybridMultilevel"/>
    <w:tmpl w:val="FE6E7B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9A52EC3"/>
    <w:multiLevelType w:val="hybridMultilevel"/>
    <w:tmpl w:val="6BD2C024"/>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1">
    <w:nsid w:val="6C2E6D2B"/>
    <w:multiLevelType w:val="hybridMultilevel"/>
    <w:tmpl w:val="CB08AC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6CB36B71"/>
    <w:multiLevelType w:val="hybridMultilevel"/>
    <w:tmpl w:val="2DF68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E4B6F64"/>
    <w:multiLevelType w:val="hybridMultilevel"/>
    <w:tmpl w:val="36F82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FBD63D3"/>
    <w:multiLevelType w:val="hybridMultilevel"/>
    <w:tmpl w:val="2702EB66"/>
    <w:lvl w:ilvl="0" w:tplc="FFFFFFFF">
      <w:start w:val="1"/>
      <w:numFmt w:val="bullet"/>
      <w:lvlText w:val=""/>
      <w:lvlJc w:val="left"/>
      <w:pPr>
        <w:ind w:left="1068"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76">
    <w:nsid w:val="718C51E1"/>
    <w:multiLevelType w:val="hybridMultilevel"/>
    <w:tmpl w:val="ECEA5C24"/>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733F14E5"/>
    <w:multiLevelType w:val="hybridMultilevel"/>
    <w:tmpl w:val="905A4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3CA58D9"/>
    <w:multiLevelType w:val="hybridMultilevel"/>
    <w:tmpl w:val="66ECCA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7489757A"/>
    <w:multiLevelType w:val="hybridMultilevel"/>
    <w:tmpl w:val="2FC61BF4"/>
    <w:lvl w:ilvl="0" w:tplc="856E4FD6">
      <w:start w:val="1"/>
      <w:numFmt w:val="bullet"/>
      <w:lvlText w:val=""/>
      <w:lvlJc w:val="left"/>
      <w:pPr>
        <w:ind w:left="360" w:hanging="360"/>
      </w:pPr>
      <w:rPr>
        <w:rFonts w:ascii="Symbol" w:hAnsi="Symbol" w:hint="default"/>
        <w:b w:val="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1">
    <w:nsid w:val="761A163D"/>
    <w:multiLevelType w:val="hybridMultilevel"/>
    <w:tmpl w:val="98F8FF90"/>
    <w:lvl w:ilvl="0" w:tplc="3FB429B8">
      <w:start w:val="16"/>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736357E"/>
    <w:multiLevelType w:val="hybridMultilevel"/>
    <w:tmpl w:val="669E4762"/>
    <w:lvl w:ilvl="0" w:tplc="FF841BAC">
      <w:start w:val="1"/>
      <w:numFmt w:val="lowerLetter"/>
      <w:lvlText w:val="%1."/>
      <w:lvlJc w:val="left"/>
      <w:pPr>
        <w:ind w:left="720" w:hanging="360"/>
      </w:pPr>
      <w:rPr>
        <w:rFonts w:ascii="Arial" w:hAnsi="Arial" w:cs="Arial"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94928B1"/>
    <w:multiLevelType w:val="hybridMultilevel"/>
    <w:tmpl w:val="5E3ED89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85">
    <w:nsid w:val="7DBE3332"/>
    <w:multiLevelType w:val="hybridMultilevel"/>
    <w:tmpl w:val="626071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nsid w:val="7DD07764"/>
    <w:multiLevelType w:val="hybridMultilevel"/>
    <w:tmpl w:val="0662271E"/>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8"/>
  </w:num>
  <w:num w:numId="3">
    <w:abstractNumId w:val="84"/>
  </w:num>
  <w:num w:numId="4">
    <w:abstractNumId w:val="56"/>
  </w:num>
  <w:num w:numId="5">
    <w:abstractNumId w:val="5"/>
  </w:num>
  <w:num w:numId="6">
    <w:abstractNumId w:val="75"/>
  </w:num>
  <w:num w:numId="7">
    <w:abstractNumId w:val="38"/>
  </w:num>
  <w:num w:numId="8">
    <w:abstractNumId w:val="60"/>
  </w:num>
  <w:num w:numId="9">
    <w:abstractNumId w:val="35"/>
  </w:num>
  <w:num w:numId="10">
    <w:abstractNumId w:val="41"/>
  </w:num>
  <w:num w:numId="11">
    <w:abstractNumId w:val="65"/>
  </w:num>
  <w:num w:numId="12">
    <w:abstractNumId w:val="50"/>
  </w:num>
  <w:num w:numId="13">
    <w:abstractNumId w:val="3"/>
  </w:num>
  <w:num w:numId="14">
    <w:abstractNumId w:val="1"/>
  </w:num>
  <w:num w:numId="15">
    <w:abstractNumId w:val="77"/>
  </w:num>
  <w:num w:numId="16">
    <w:abstractNumId w:val="32"/>
  </w:num>
  <w:num w:numId="17">
    <w:abstractNumId w:val="55"/>
  </w:num>
  <w:num w:numId="18">
    <w:abstractNumId w:val="85"/>
  </w:num>
  <w:num w:numId="19">
    <w:abstractNumId w:val="73"/>
  </w:num>
  <w:num w:numId="20">
    <w:abstractNumId w:val="46"/>
  </w:num>
  <w:num w:numId="21">
    <w:abstractNumId w:val="59"/>
  </w:num>
  <w:num w:numId="22">
    <w:abstractNumId w:val="42"/>
  </w:num>
  <w:num w:numId="23">
    <w:abstractNumId w:val="54"/>
  </w:num>
  <w:num w:numId="24">
    <w:abstractNumId w:val="79"/>
  </w:num>
  <w:num w:numId="25">
    <w:abstractNumId w:val="9"/>
  </w:num>
  <w:num w:numId="26">
    <w:abstractNumId w:val="25"/>
  </w:num>
  <w:num w:numId="27">
    <w:abstractNumId w:val="72"/>
  </w:num>
  <w:num w:numId="28">
    <w:abstractNumId w:val="82"/>
  </w:num>
  <w:num w:numId="29">
    <w:abstractNumId w:val="14"/>
  </w:num>
  <w:num w:numId="30">
    <w:abstractNumId w:val="22"/>
  </w:num>
  <w:num w:numId="31">
    <w:abstractNumId w:val="6"/>
  </w:num>
  <w:num w:numId="32">
    <w:abstractNumId w:val="64"/>
  </w:num>
  <w:num w:numId="33">
    <w:abstractNumId w:val="47"/>
  </w:num>
  <w:num w:numId="34">
    <w:abstractNumId w:val="83"/>
  </w:num>
  <w:num w:numId="35">
    <w:abstractNumId w:val="57"/>
  </w:num>
  <w:num w:numId="36">
    <w:abstractNumId w:val="0"/>
  </w:num>
  <w:num w:numId="37">
    <w:abstractNumId w:val="24"/>
  </w:num>
  <w:num w:numId="38">
    <w:abstractNumId w:val="39"/>
  </w:num>
  <w:num w:numId="39">
    <w:abstractNumId w:val="43"/>
  </w:num>
  <w:num w:numId="40">
    <w:abstractNumId w:val="81"/>
  </w:num>
  <w:num w:numId="41">
    <w:abstractNumId w:val="37"/>
  </w:num>
  <w:num w:numId="42">
    <w:abstractNumId w:val="15"/>
  </w:num>
  <w:num w:numId="43">
    <w:abstractNumId w:val="2"/>
  </w:num>
  <w:num w:numId="44">
    <w:abstractNumId w:val="26"/>
  </w:num>
  <w:num w:numId="45">
    <w:abstractNumId w:val="11"/>
  </w:num>
  <w:num w:numId="46">
    <w:abstractNumId w:val="19"/>
  </w:num>
  <w:num w:numId="47">
    <w:abstractNumId w:val="10"/>
  </w:num>
  <w:num w:numId="48">
    <w:abstractNumId w:val="67"/>
  </w:num>
  <w:num w:numId="49">
    <w:abstractNumId w:val="34"/>
  </w:num>
  <w:num w:numId="50">
    <w:abstractNumId w:val="20"/>
  </w:num>
  <w:num w:numId="51">
    <w:abstractNumId w:val="40"/>
  </w:num>
  <w:num w:numId="52">
    <w:abstractNumId w:val="53"/>
  </w:num>
  <w:num w:numId="53">
    <w:abstractNumId w:val="48"/>
  </w:num>
  <w:num w:numId="54">
    <w:abstractNumId w:val="12"/>
  </w:num>
  <w:num w:numId="55">
    <w:abstractNumId w:val="66"/>
  </w:num>
  <w:num w:numId="56">
    <w:abstractNumId w:val="13"/>
  </w:num>
  <w:num w:numId="57">
    <w:abstractNumId w:val="18"/>
  </w:num>
  <w:num w:numId="58">
    <w:abstractNumId w:val="69"/>
  </w:num>
  <w:num w:numId="59">
    <w:abstractNumId w:val="70"/>
  </w:num>
  <w:num w:numId="60">
    <w:abstractNumId w:val="7"/>
  </w:num>
  <w:num w:numId="61">
    <w:abstractNumId w:val="49"/>
  </w:num>
  <w:num w:numId="62">
    <w:abstractNumId w:val="61"/>
  </w:num>
  <w:num w:numId="63">
    <w:abstractNumId w:val="74"/>
  </w:num>
  <w:num w:numId="64">
    <w:abstractNumId w:val="17"/>
  </w:num>
  <w:num w:numId="65">
    <w:abstractNumId w:val="62"/>
  </w:num>
  <w:num w:numId="66">
    <w:abstractNumId w:val="86"/>
  </w:num>
  <w:num w:numId="67">
    <w:abstractNumId w:val="4"/>
  </w:num>
  <w:num w:numId="68">
    <w:abstractNumId w:val="16"/>
  </w:num>
  <w:num w:numId="69">
    <w:abstractNumId w:val="33"/>
  </w:num>
  <w:num w:numId="70">
    <w:abstractNumId w:val="36"/>
  </w:num>
  <w:num w:numId="71">
    <w:abstractNumId w:val="31"/>
  </w:num>
  <w:num w:numId="72">
    <w:abstractNumId w:val="71"/>
  </w:num>
  <w:num w:numId="73">
    <w:abstractNumId w:val="29"/>
  </w:num>
  <w:num w:numId="74">
    <w:abstractNumId w:val="23"/>
  </w:num>
  <w:num w:numId="75">
    <w:abstractNumId w:val="76"/>
  </w:num>
  <w:num w:numId="76">
    <w:abstractNumId w:val="78"/>
  </w:num>
  <w:num w:numId="77">
    <w:abstractNumId w:val="44"/>
  </w:num>
  <w:num w:numId="78">
    <w:abstractNumId w:val="51"/>
  </w:num>
  <w:num w:numId="79">
    <w:abstractNumId w:val="28"/>
  </w:num>
  <w:num w:numId="80">
    <w:abstractNumId w:val="30"/>
  </w:num>
  <w:num w:numId="81">
    <w:abstractNumId w:val="21"/>
  </w:num>
  <w:num w:numId="82">
    <w:abstractNumId w:val="58"/>
  </w:num>
  <w:num w:numId="83">
    <w:abstractNumId w:val="68"/>
  </w:num>
  <w:num w:numId="84">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2"/>
  </w:num>
  <w:num w:numId="86">
    <w:abstractNumId w:val="45"/>
  </w:num>
  <w:num w:numId="87">
    <w:abstractNumId w:val="80"/>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GrammaticalErrors/>
  <w:proofState w:spelling="clean"/>
  <w:defaultTabStop w:val="708"/>
  <w:hyphenationZone w:val="425"/>
  <w:drawingGridHorizontalSpacing w:val="110"/>
  <w:displayHorizontalDrawingGridEvery w:val="2"/>
  <w:characterSpacingControl w:val="doNotCompress"/>
  <w:hdrShapeDefaults>
    <o:shapedefaults v:ext="edit" spidmax="208897"/>
  </w:hdrShapeDefaults>
  <w:footnotePr>
    <w:footnote w:id="-1"/>
    <w:footnote w:id="0"/>
  </w:footnotePr>
  <w:endnotePr>
    <w:endnote w:id="-1"/>
    <w:endnote w:id="0"/>
  </w:endnotePr>
  <w:compat/>
  <w:rsids>
    <w:rsidRoot w:val="008E064A"/>
    <w:rsid w:val="000004FF"/>
    <w:rsid w:val="0000192D"/>
    <w:rsid w:val="00001CD9"/>
    <w:rsid w:val="00003358"/>
    <w:rsid w:val="00006C7D"/>
    <w:rsid w:val="00007EBF"/>
    <w:rsid w:val="00010173"/>
    <w:rsid w:val="00010582"/>
    <w:rsid w:val="000129C5"/>
    <w:rsid w:val="00013C4B"/>
    <w:rsid w:val="00015F06"/>
    <w:rsid w:val="000217F8"/>
    <w:rsid w:val="00021E55"/>
    <w:rsid w:val="00022DB1"/>
    <w:rsid w:val="00024263"/>
    <w:rsid w:val="00024AF5"/>
    <w:rsid w:val="0002675A"/>
    <w:rsid w:val="000277CA"/>
    <w:rsid w:val="000309BF"/>
    <w:rsid w:val="00032872"/>
    <w:rsid w:val="0003348D"/>
    <w:rsid w:val="00033C3E"/>
    <w:rsid w:val="00033CDC"/>
    <w:rsid w:val="00034448"/>
    <w:rsid w:val="000346A6"/>
    <w:rsid w:val="00034D20"/>
    <w:rsid w:val="00035D80"/>
    <w:rsid w:val="00036938"/>
    <w:rsid w:val="00036CA4"/>
    <w:rsid w:val="00040646"/>
    <w:rsid w:val="00040F69"/>
    <w:rsid w:val="00042913"/>
    <w:rsid w:val="000456F3"/>
    <w:rsid w:val="00046598"/>
    <w:rsid w:val="0004724F"/>
    <w:rsid w:val="000473C5"/>
    <w:rsid w:val="00050310"/>
    <w:rsid w:val="00050A12"/>
    <w:rsid w:val="00054101"/>
    <w:rsid w:val="0005492A"/>
    <w:rsid w:val="00055B44"/>
    <w:rsid w:val="00055D05"/>
    <w:rsid w:val="00056D13"/>
    <w:rsid w:val="00061BC2"/>
    <w:rsid w:val="00063744"/>
    <w:rsid w:val="0006491E"/>
    <w:rsid w:val="00067825"/>
    <w:rsid w:val="0007083D"/>
    <w:rsid w:val="00071039"/>
    <w:rsid w:val="000711ED"/>
    <w:rsid w:val="000714B6"/>
    <w:rsid w:val="00072355"/>
    <w:rsid w:val="00072641"/>
    <w:rsid w:val="00074B4B"/>
    <w:rsid w:val="00074EE0"/>
    <w:rsid w:val="00074F4B"/>
    <w:rsid w:val="00077CA5"/>
    <w:rsid w:val="000802A6"/>
    <w:rsid w:val="00080A2C"/>
    <w:rsid w:val="00083AAA"/>
    <w:rsid w:val="000847B3"/>
    <w:rsid w:val="00085BD8"/>
    <w:rsid w:val="00085C9D"/>
    <w:rsid w:val="0008722F"/>
    <w:rsid w:val="00092F20"/>
    <w:rsid w:val="00094223"/>
    <w:rsid w:val="00094982"/>
    <w:rsid w:val="00095515"/>
    <w:rsid w:val="000956EB"/>
    <w:rsid w:val="000A11E0"/>
    <w:rsid w:val="000A4365"/>
    <w:rsid w:val="000A586A"/>
    <w:rsid w:val="000A73BC"/>
    <w:rsid w:val="000A75E8"/>
    <w:rsid w:val="000B009F"/>
    <w:rsid w:val="000B09BB"/>
    <w:rsid w:val="000B0EA9"/>
    <w:rsid w:val="000B21E3"/>
    <w:rsid w:val="000B5DB4"/>
    <w:rsid w:val="000B6C9E"/>
    <w:rsid w:val="000B6F20"/>
    <w:rsid w:val="000B7290"/>
    <w:rsid w:val="000C07DA"/>
    <w:rsid w:val="000C0B3B"/>
    <w:rsid w:val="000C1447"/>
    <w:rsid w:val="000C1A02"/>
    <w:rsid w:val="000C3154"/>
    <w:rsid w:val="000C4D7F"/>
    <w:rsid w:val="000C5573"/>
    <w:rsid w:val="000C5B1D"/>
    <w:rsid w:val="000C5C78"/>
    <w:rsid w:val="000C6680"/>
    <w:rsid w:val="000C6718"/>
    <w:rsid w:val="000C6B00"/>
    <w:rsid w:val="000C715B"/>
    <w:rsid w:val="000C77E4"/>
    <w:rsid w:val="000C7815"/>
    <w:rsid w:val="000D0321"/>
    <w:rsid w:val="000D0BA7"/>
    <w:rsid w:val="000D13DF"/>
    <w:rsid w:val="000D1853"/>
    <w:rsid w:val="000D28CC"/>
    <w:rsid w:val="000D33F2"/>
    <w:rsid w:val="000D477E"/>
    <w:rsid w:val="000D483A"/>
    <w:rsid w:val="000D518B"/>
    <w:rsid w:val="000D5332"/>
    <w:rsid w:val="000D53D1"/>
    <w:rsid w:val="000D56C3"/>
    <w:rsid w:val="000D5F58"/>
    <w:rsid w:val="000E1089"/>
    <w:rsid w:val="000E1F50"/>
    <w:rsid w:val="000E4578"/>
    <w:rsid w:val="000E53D0"/>
    <w:rsid w:val="000E6A5E"/>
    <w:rsid w:val="000E7192"/>
    <w:rsid w:val="000E7E5D"/>
    <w:rsid w:val="000E7F0A"/>
    <w:rsid w:val="000F03A4"/>
    <w:rsid w:val="000F07D4"/>
    <w:rsid w:val="000F0C11"/>
    <w:rsid w:val="000F0C9D"/>
    <w:rsid w:val="000F1EB4"/>
    <w:rsid w:val="000F1FD1"/>
    <w:rsid w:val="000F21A2"/>
    <w:rsid w:val="000F22D2"/>
    <w:rsid w:val="000F24F2"/>
    <w:rsid w:val="000F2718"/>
    <w:rsid w:val="000F311C"/>
    <w:rsid w:val="000F47AD"/>
    <w:rsid w:val="000F5560"/>
    <w:rsid w:val="00100177"/>
    <w:rsid w:val="00100BC8"/>
    <w:rsid w:val="0010135F"/>
    <w:rsid w:val="001039D0"/>
    <w:rsid w:val="00103BD0"/>
    <w:rsid w:val="00105478"/>
    <w:rsid w:val="00105543"/>
    <w:rsid w:val="00105721"/>
    <w:rsid w:val="001061FA"/>
    <w:rsid w:val="00107563"/>
    <w:rsid w:val="0011277B"/>
    <w:rsid w:val="001128B1"/>
    <w:rsid w:val="00112D3F"/>
    <w:rsid w:val="00113B94"/>
    <w:rsid w:val="00113FAD"/>
    <w:rsid w:val="00114B53"/>
    <w:rsid w:val="00114F57"/>
    <w:rsid w:val="00115ACC"/>
    <w:rsid w:val="00116B26"/>
    <w:rsid w:val="001202BF"/>
    <w:rsid w:val="001206B2"/>
    <w:rsid w:val="0012156E"/>
    <w:rsid w:val="00121AEA"/>
    <w:rsid w:val="001236AF"/>
    <w:rsid w:val="00123790"/>
    <w:rsid w:val="00126DDD"/>
    <w:rsid w:val="001325B1"/>
    <w:rsid w:val="00132E29"/>
    <w:rsid w:val="001336ED"/>
    <w:rsid w:val="00134CF9"/>
    <w:rsid w:val="0013530B"/>
    <w:rsid w:val="0013590A"/>
    <w:rsid w:val="00137700"/>
    <w:rsid w:val="00137E74"/>
    <w:rsid w:val="00140180"/>
    <w:rsid w:val="00140A5E"/>
    <w:rsid w:val="00141924"/>
    <w:rsid w:val="00141EEB"/>
    <w:rsid w:val="00143683"/>
    <w:rsid w:val="00143D32"/>
    <w:rsid w:val="00144FA7"/>
    <w:rsid w:val="0014652A"/>
    <w:rsid w:val="00146B63"/>
    <w:rsid w:val="00147C99"/>
    <w:rsid w:val="0015333A"/>
    <w:rsid w:val="001533DD"/>
    <w:rsid w:val="0015418C"/>
    <w:rsid w:val="0015577F"/>
    <w:rsid w:val="00155BBA"/>
    <w:rsid w:val="00155D60"/>
    <w:rsid w:val="00155D6C"/>
    <w:rsid w:val="00155FC8"/>
    <w:rsid w:val="00156A82"/>
    <w:rsid w:val="0016179D"/>
    <w:rsid w:val="001617CA"/>
    <w:rsid w:val="001649EE"/>
    <w:rsid w:val="001657C6"/>
    <w:rsid w:val="00165DC3"/>
    <w:rsid w:val="0016653C"/>
    <w:rsid w:val="00166613"/>
    <w:rsid w:val="001675A8"/>
    <w:rsid w:val="00170001"/>
    <w:rsid w:val="00170622"/>
    <w:rsid w:val="001707EB"/>
    <w:rsid w:val="001707F8"/>
    <w:rsid w:val="00170F5D"/>
    <w:rsid w:val="0017175F"/>
    <w:rsid w:val="00171A11"/>
    <w:rsid w:val="001726E0"/>
    <w:rsid w:val="00172B0D"/>
    <w:rsid w:val="00173222"/>
    <w:rsid w:val="00173CBF"/>
    <w:rsid w:val="00174433"/>
    <w:rsid w:val="00175BA8"/>
    <w:rsid w:val="00176A31"/>
    <w:rsid w:val="001770EF"/>
    <w:rsid w:val="00177179"/>
    <w:rsid w:val="00184DA3"/>
    <w:rsid w:val="00186C84"/>
    <w:rsid w:val="00190EBD"/>
    <w:rsid w:val="001913DA"/>
    <w:rsid w:val="001915BB"/>
    <w:rsid w:val="00191DA8"/>
    <w:rsid w:val="00192705"/>
    <w:rsid w:val="00192F2D"/>
    <w:rsid w:val="00192F8B"/>
    <w:rsid w:val="00193E47"/>
    <w:rsid w:val="00194C31"/>
    <w:rsid w:val="00195214"/>
    <w:rsid w:val="00195A3B"/>
    <w:rsid w:val="00196087"/>
    <w:rsid w:val="001969DF"/>
    <w:rsid w:val="00197603"/>
    <w:rsid w:val="001976BD"/>
    <w:rsid w:val="00197C56"/>
    <w:rsid w:val="001A32F2"/>
    <w:rsid w:val="001A3A4A"/>
    <w:rsid w:val="001A4594"/>
    <w:rsid w:val="001A6076"/>
    <w:rsid w:val="001A6A53"/>
    <w:rsid w:val="001A6B17"/>
    <w:rsid w:val="001B02FE"/>
    <w:rsid w:val="001B0910"/>
    <w:rsid w:val="001B191F"/>
    <w:rsid w:val="001B1D95"/>
    <w:rsid w:val="001B2E3F"/>
    <w:rsid w:val="001B34D7"/>
    <w:rsid w:val="001B3893"/>
    <w:rsid w:val="001B41C4"/>
    <w:rsid w:val="001B47E7"/>
    <w:rsid w:val="001B5B50"/>
    <w:rsid w:val="001B5B7A"/>
    <w:rsid w:val="001B6A5A"/>
    <w:rsid w:val="001B761C"/>
    <w:rsid w:val="001C1C66"/>
    <w:rsid w:val="001C5DDB"/>
    <w:rsid w:val="001C6FA9"/>
    <w:rsid w:val="001C7A09"/>
    <w:rsid w:val="001D2DC6"/>
    <w:rsid w:val="001D3EB5"/>
    <w:rsid w:val="001D465F"/>
    <w:rsid w:val="001D50E0"/>
    <w:rsid w:val="001D7F4C"/>
    <w:rsid w:val="001E04AA"/>
    <w:rsid w:val="001E06DE"/>
    <w:rsid w:val="001E10B0"/>
    <w:rsid w:val="001E1606"/>
    <w:rsid w:val="001E2348"/>
    <w:rsid w:val="001E23C0"/>
    <w:rsid w:val="001E2619"/>
    <w:rsid w:val="001E4673"/>
    <w:rsid w:val="001E4759"/>
    <w:rsid w:val="001E596D"/>
    <w:rsid w:val="001E6797"/>
    <w:rsid w:val="001E7F2D"/>
    <w:rsid w:val="001F0FE2"/>
    <w:rsid w:val="001F2FA1"/>
    <w:rsid w:val="001F329F"/>
    <w:rsid w:val="001F32C2"/>
    <w:rsid w:val="001F38AD"/>
    <w:rsid w:val="001F481D"/>
    <w:rsid w:val="001F5C6C"/>
    <w:rsid w:val="001F5D3D"/>
    <w:rsid w:val="001F61BF"/>
    <w:rsid w:val="001F64C3"/>
    <w:rsid w:val="00200DA7"/>
    <w:rsid w:val="00201C2F"/>
    <w:rsid w:val="00202477"/>
    <w:rsid w:val="00202657"/>
    <w:rsid w:val="002038D9"/>
    <w:rsid w:val="00204BED"/>
    <w:rsid w:val="00206E1F"/>
    <w:rsid w:val="00206F74"/>
    <w:rsid w:val="00207079"/>
    <w:rsid w:val="00207332"/>
    <w:rsid w:val="00213D6F"/>
    <w:rsid w:val="00214560"/>
    <w:rsid w:val="00214936"/>
    <w:rsid w:val="00215422"/>
    <w:rsid w:val="00216190"/>
    <w:rsid w:val="00216CF0"/>
    <w:rsid w:val="00217A24"/>
    <w:rsid w:val="00221790"/>
    <w:rsid w:val="00221CBD"/>
    <w:rsid w:val="00222D66"/>
    <w:rsid w:val="002246F4"/>
    <w:rsid w:val="00224761"/>
    <w:rsid w:val="00224A33"/>
    <w:rsid w:val="002255BB"/>
    <w:rsid w:val="00225A1D"/>
    <w:rsid w:val="0022617A"/>
    <w:rsid w:val="00226D33"/>
    <w:rsid w:val="00226DB4"/>
    <w:rsid w:val="00227BEE"/>
    <w:rsid w:val="00230AFC"/>
    <w:rsid w:val="00230E9E"/>
    <w:rsid w:val="002317B9"/>
    <w:rsid w:val="00232181"/>
    <w:rsid w:val="002327E9"/>
    <w:rsid w:val="00232B8B"/>
    <w:rsid w:val="00236CAB"/>
    <w:rsid w:val="0024305C"/>
    <w:rsid w:val="0024473F"/>
    <w:rsid w:val="00244B75"/>
    <w:rsid w:val="00246042"/>
    <w:rsid w:val="00246062"/>
    <w:rsid w:val="00247FAE"/>
    <w:rsid w:val="00250881"/>
    <w:rsid w:val="00251358"/>
    <w:rsid w:val="00252334"/>
    <w:rsid w:val="00253DA3"/>
    <w:rsid w:val="00253DEA"/>
    <w:rsid w:val="00254B6B"/>
    <w:rsid w:val="00254FEA"/>
    <w:rsid w:val="00257F53"/>
    <w:rsid w:val="002605AC"/>
    <w:rsid w:val="0026133D"/>
    <w:rsid w:val="00262BF1"/>
    <w:rsid w:val="0026319C"/>
    <w:rsid w:val="00264898"/>
    <w:rsid w:val="00270670"/>
    <w:rsid w:val="0027125A"/>
    <w:rsid w:val="0027191F"/>
    <w:rsid w:val="00271C5C"/>
    <w:rsid w:val="00276260"/>
    <w:rsid w:val="0028013E"/>
    <w:rsid w:val="00280B4A"/>
    <w:rsid w:val="0028147D"/>
    <w:rsid w:val="00285918"/>
    <w:rsid w:val="002859E3"/>
    <w:rsid w:val="00285AB9"/>
    <w:rsid w:val="00285B69"/>
    <w:rsid w:val="002872F2"/>
    <w:rsid w:val="00287FEE"/>
    <w:rsid w:val="00290B79"/>
    <w:rsid w:val="00291834"/>
    <w:rsid w:val="00291903"/>
    <w:rsid w:val="002925E1"/>
    <w:rsid w:val="00293609"/>
    <w:rsid w:val="00294820"/>
    <w:rsid w:val="002951C0"/>
    <w:rsid w:val="0029553E"/>
    <w:rsid w:val="00297CEA"/>
    <w:rsid w:val="002A0A89"/>
    <w:rsid w:val="002A2BFB"/>
    <w:rsid w:val="002A2D0C"/>
    <w:rsid w:val="002A52CE"/>
    <w:rsid w:val="002B078A"/>
    <w:rsid w:val="002B1153"/>
    <w:rsid w:val="002B16E9"/>
    <w:rsid w:val="002B1ED8"/>
    <w:rsid w:val="002B36EA"/>
    <w:rsid w:val="002B3736"/>
    <w:rsid w:val="002B458C"/>
    <w:rsid w:val="002B6337"/>
    <w:rsid w:val="002B65A6"/>
    <w:rsid w:val="002B6D94"/>
    <w:rsid w:val="002B7641"/>
    <w:rsid w:val="002C197D"/>
    <w:rsid w:val="002C2444"/>
    <w:rsid w:val="002C2787"/>
    <w:rsid w:val="002C33DD"/>
    <w:rsid w:val="002C42D9"/>
    <w:rsid w:val="002C6E5D"/>
    <w:rsid w:val="002C7144"/>
    <w:rsid w:val="002D0BA6"/>
    <w:rsid w:val="002D0FC2"/>
    <w:rsid w:val="002D1248"/>
    <w:rsid w:val="002D34FB"/>
    <w:rsid w:val="002D3A4E"/>
    <w:rsid w:val="002D3ED5"/>
    <w:rsid w:val="002D42AE"/>
    <w:rsid w:val="002D6F9B"/>
    <w:rsid w:val="002E18BD"/>
    <w:rsid w:val="002E1C33"/>
    <w:rsid w:val="002E1CA1"/>
    <w:rsid w:val="002E274A"/>
    <w:rsid w:val="002E32AA"/>
    <w:rsid w:val="002E3A14"/>
    <w:rsid w:val="002E3E10"/>
    <w:rsid w:val="002E436A"/>
    <w:rsid w:val="002E72D8"/>
    <w:rsid w:val="002E7A72"/>
    <w:rsid w:val="002E7B6E"/>
    <w:rsid w:val="002F0041"/>
    <w:rsid w:val="002F05BC"/>
    <w:rsid w:val="002F0A52"/>
    <w:rsid w:val="002F1551"/>
    <w:rsid w:val="002F2440"/>
    <w:rsid w:val="002F27AD"/>
    <w:rsid w:val="002F4D02"/>
    <w:rsid w:val="002F5140"/>
    <w:rsid w:val="002F5F22"/>
    <w:rsid w:val="002F6E9C"/>
    <w:rsid w:val="002F78C7"/>
    <w:rsid w:val="002F7E17"/>
    <w:rsid w:val="00300314"/>
    <w:rsid w:val="00301915"/>
    <w:rsid w:val="003019DA"/>
    <w:rsid w:val="003021A7"/>
    <w:rsid w:val="0030245F"/>
    <w:rsid w:val="00304A3E"/>
    <w:rsid w:val="0031086E"/>
    <w:rsid w:val="003126C0"/>
    <w:rsid w:val="00312E66"/>
    <w:rsid w:val="003140E3"/>
    <w:rsid w:val="00314FCB"/>
    <w:rsid w:val="003154F2"/>
    <w:rsid w:val="00315903"/>
    <w:rsid w:val="0031636E"/>
    <w:rsid w:val="00320253"/>
    <w:rsid w:val="00320D68"/>
    <w:rsid w:val="00321AA3"/>
    <w:rsid w:val="00323072"/>
    <w:rsid w:val="00323114"/>
    <w:rsid w:val="0032479A"/>
    <w:rsid w:val="0032499F"/>
    <w:rsid w:val="003249E7"/>
    <w:rsid w:val="00325362"/>
    <w:rsid w:val="0033077B"/>
    <w:rsid w:val="00330E05"/>
    <w:rsid w:val="00332937"/>
    <w:rsid w:val="0033436B"/>
    <w:rsid w:val="00336D45"/>
    <w:rsid w:val="00337A0A"/>
    <w:rsid w:val="003403BD"/>
    <w:rsid w:val="00341A10"/>
    <w:rsid w:val="00341D4A"/>
    <w:rsid w:val="00347511"/>
    <w:rsid w:val="0034786A"/>
    <w:rsid w:val="00350923"/>
    <w:rsid w:val="0035197E"/>
    <w:rsid w:val="003524EF"/>
    <w:rsid w:val="00352F07"/>
    <w:rsid w:val="0035348B"/>
    <w:rsid w:val="0035586B"/>
    <w:rsid w:val="003570AE"/>
    <w:rsid w:val="00357289"/>
    <w:rsid w:val="00360AB8"/>
    <w:rsid w:val="003621F6"/>
    <w:rsid w:val="003626F1"/>
    <w:rsid w:val="00362B45"/>
    <w:rsid w:val="0036367D"/>
    <w:rsid w:val="0036437A"/>
    <w:rsid w:val="00364BA7"/>
    <w:rsid w:val="00370573"/>
    <w:rsid w:val="00370858"/>
    <w:rsid w:val="003716F7"/>
    <w:rsid w:val="003719DB"/>
    <w:rsid w:val="00372276"/>
    <w:rsid w:val="00372551"/>
    <w:rsid w:val="00373643"/>
    <w:rsid w:val="00373712"/>
    <w:rsid w:val="003800C7"/>
    <w:rsid w:val="0038040B"/>
    <w:rsid w:val="003806AE"/>
    <w:rsid w:val="0038088E"/>
    <w:rsid w:val="00380D29"/>
    <w:rsid w:val="0038258A"/>
    <w:rsid w:val="00382806"/>
    <w:rsid w:val="003853F4"/>
    <w:rsid w:val="003874D0"/>
    <w:rsid w:val="00387505"/>
    <w:rsid w:val="003877DB"/>
    <w:rsid w:val="00391CE9"/>
    <w:rsid w:val="003929BF"/>
    <w:rsid w:val="0039324F"/>
    <w:rsid w:val="0039457F"/>
    <w:rsid w:val="00394967"/>
    <w:rsid w:val="00394C3F"/>
    <w:rsid w:val="003961FC"/>
    <w:rsid w:val="00396A20"/>
    <w:rsid w:val="00396DF0"/>
    <w:rsid w:val="0039780D"/>
    <w:rsid w:val="003A0368"/>
    <w:rsid w:val="003A043C"/>
    <w:rsid w:val="003A4BE1"/>
    <w:rsid w:val="003A67D3"/>
    <w:rsid w:val="003B1A45"/>
    <w:rsid w:val="003B23F9"/>
    <w:rsid w:val="003B2765"/>
    <w:rsid w:val="003B380A"/>
    <w:rsid w:val="003B4013"/>
    <w:rsid w:val="003B4867"/>
    <w:rsid w:val="003B4A4B"/>
    <w:rsid w:val="003B57B5"/>
    <w:rsid w:val="003B6812"/>
    <w:rsid w:val="003B7E32"/>
    <w:rsid w:val="003C0155"/>
    <w:rsid w:val="003C17AF"/>
    <w:rsid w:val="003C38D9"/>
    <w:rsid w:val="003C3D3F"/>
    <w:rsid w:val="003C78E1"/>
    <w:rsid w:val="003C7B3F"/>
    <w:rsid w:val="003C7EE8"/>
    <w:rsid w:val="003D2A5F"/>
    <w:rsid w:val="003D5119"/>
    <w:rsid w:val="003D6B03"/>
    <w:rsid w:val="003E06A5"/>
    <w:rsid w:val="003E0E91"/>
    <w:rsid w:val="003E1BE7"/>
    <w:rsid w:val="003E1FEB"/>
    <w:rsid w:val="003E23D9"/>
    <w:rsid w:val="003E3209"/>
    <w:rsid w:val="003E3B1B"/>
    <w:rsid w:val="003E4494"/>
    <w:rsid w:val="003E456F"/>
    <w:rsid w:val="003E4AB0"/>
    <w:rsid w:val="003E6086"/>
    <w:rsid w:val="003E7F77"/>
    <w:rsid w:val="003F0EFC"/>
    <w:rsid w:val="003F1157"/>
    <w:rsid w:val="003F2B15"/>
    <w:rsid w:val="003F3884"/>
    <w:rsid w:val="003F3D3D"/>
    <w:rsid w:val="003F427D"/>
    <w:rsid w:val="003F494C"/>
    <w:rsid w:val="003F4B75"/>
    <w:rsid w:val="00400218"/>
    <w:rsid w:val="004030B7"/>
    <w:rsid w:val="00404BF6"/>
    <w:rsid w:val="00405600"/>
    <w:rsid w:val="00405B6E"/>
    <w:rsid w:val="0040717C"/>
    <w:rsid w:val="004074D3"/>
    <w:rsid w:val="004103B0"/>
    <w:rsid w:val="004118A7"/>
    <w:rsid w:val="00411A23"/>
    <w:rsid w:val="00412745"/>
    <w:rsid w:val="00413BB5"/>
    <w:rsid w:val="00414264"/>
    <w:rsid w:val="00415470"/>
    <w:rsid w:val="004158A5"/>
    <w:rsid w:val="00415CC4"/>
    <w:rsid w:val="00415FA3"/>
    <w:rsid w:val="00417389"/>
    <w:rsid w:val="0042011C"/>
    <w:rsid w:val="00420AE4"/>
    <w:rsid w:val="0042112D"/>
    <w:rsid w:val="00424D6C"/>
    <w:rsid w:val="00426D6B"/>
    <w:rsid w:val="00426F3A"/>
    <w:rsid w:val="004276A4"/>
    <w:rsid w:val="00427864"/>
    <w:rsid w:val="0043015C"/>
    <w:rsid w:val="00432DFD"/>
    <w:rsid w:val="00432EE8"/>
    <w:rsid w:val="00433ADB"/>
    <w:rsid w:val="0043413E"/>
    <w:rsid w:val="0043445A"/>
    <w:rsid w:val="00435B84"/>
    <w:rsid w:val="0044044A"/>
    <w:rsid w:val="00442A88"/>
    <w:rsid w:val="00444955"/>
    <w:rsid w:val="00445037"/>
    <w:rsid w:val="004462D1"/>
    <w:rsid w:val="00446669"/>
    <w:rsid w:val="004477DE"/>
    <w:rsid w:val="004529CE"/>
    <w:rsid w:val="00453DC5"/>
    <w:rsid w:val="00456083"/>
    <w:rsid w:val="004567EB"/>
    <w:rsid w:val="00456B9E"/>
    <w:rsid w:val="004573C5"/>
    <w:rsid w:val="004607C7"/>
    <w:rsid w:val="00463C65"/>
    <w:rsid w:val="00463FB7"/>
    <w:rsid w:val="0046413A"/>
    <w:rsid w:val="0047117D"/>
    <w:rsid w:val="004717BC"/>
    <w:rsid w:val="00472A06"/>
    <w:rsid w:val="00473AE7"/>
    <w:rsid w:val="00473C7F"/>
    <w:rsid w:val="00473F7D"/>
    <w:rsid w:val="00475893"/>
    <w:rsid w:val="00476757"/>
    <w:rsid w:val="00476E5D"/>
    <w:rsid w:val="00477B39"/>
    <w:rsid w:val="00480D02"/>
    <w:rsid w:val="00481803"/>
    <w:rsid w:val="00481A66"/>
    <w:rsid w:val="00481CC5"/>
    <w:rsid w:val="004827B6"/>
    <w:rsid w:val="00484043"/>
    <w:rsid w:val="0048591F"/>
    <w:rsid w:val="004879C7"/>
    <w:rsid w:val="0049091F"/>
    <w:rsid w:val="0049097B"/>
    <w:rsid w:val="00490A0B"/>
    <w:rsid w:val="00490A4E"/>
    <w:rsid w:val="00491BE2"/>
    <w:rsid w:val="00491ECA"/>
    <w:rsid w:val="00491F5F"/>
    <w:rsid w:val="004921F8"/>
    <w:rsid w:val="00493AC7"/>
    <w:rsid w:val="004964D1"/>
    <w:rsid w:val="004965F9"/>
    <w:rsid w:val="004A0898"/>
    <w:rsid w:val="004A285E"/>
    <w:rsid w:val="004A3F05"/>
    <w:rsid w:val="004A52C6"/>
    <w:rsid w:val="004A5D04"/>
    <w:rsid w:val="004A6695"/>
    <w:rsid w:val="004A70E4"/>
    <w:rsid w:val="004A72CC"/>
    <w:rsid w:val="004A7BC9"/>
    <w:rsid w:val="004B0492"/>
    <w:rsid w:val="004B308A"/>
    <w:rsid w:val="004B3752"/>
    <w:rsid w:val="004B381F"/>
    <w:rsid w:val="004B4417"/>
    <w:rsid w:val="004B52BB"/>
    <w:rsid w:val="004B5D73"/>
    <w:rsid w:val="004B75BD"/>
    <w:rsid w:val="004C1D73"/>
    <w:rsid w:val="004C368E"/>
    <w:rsid w:val="004C42B5"/>
    <w:rsid w:val="004C614F"/>
    <w:rsid w:val="004C720F"/>
    <w:rsid w:val="004C7C44"/>
    <w:rsid w:val="004D0976"/>
    <w:rsid w:val="004D0AD6"/>
    <w:rsid w:val="004D0E1D"/>
    <w:rsid w:val="004D14A0"/>
    <w:rsid w:val="004D14F0"/>
    <w:rsid w:val="004D16B5"/>
    <w:rsid w:val="004D260A"/>
    <w:rsid w:val="004D34B2"/>
    <w:rsid w:val="004D39C5"/>
    <w:rsid w:val="004D4041"/>
    <w:rsid w:val="004D4488"/>
    <w:rsid w:val="004D61B2"/>
    <w:rsid w:val="004D7EA4"/>
    <w:rsid w:val="004D7F89"/>
    <w:rsid w:val="004E039D"/>
    <w:rsid w:val="004E0D44"/>
    <w:rsid w:val="004E22F9"/>
    <w:rsid w:val="004E270E"/>
    <w:rsid w:val="004E2CED"/>
    <w:rsid w:val="004E3476"/>
    <w:rsid w:val="004E3BC9"/>
    <w:rsid w:val="004E4105"/>
    <w:rsid w:val="004E4FDF"/>
    <w:rsid w:val="004E6827"/>
    <w:rsid w:val="004E746B"/>
    <w:rsid w:val="004F015A"/>
    <w:rsid w:val="004F0ED2"/>
    <w:rsid w:val="004F27C5"/>
    <w:rsid w:val="004F743A"/>
    <w:rsid w:val="004F756A"/>
    <w:rsid w:val="004F75F5"/>
    <w:rsid w:val="0050076E"/>
    <w:rsid w:val="005008D4"/>
    <w:rsid w:val="00504C50"/>
    <w:rsid w:val="005061E7"/>
    <w:rsid w:val="0050698C"/>
    <w:rsid w:val="005075FF"/>
    <w:rsid w:val="00507CDA"/>
    <w:rsid w:val="00507EC6"/>
    <w:rsid w:val="005108AB"/>
    <w:rsid w:val="00511854"/>
    <w:rsid w:val="005120C2"/>
    <w:rsid w:val="005126B7"/>
    <w:rsid w:val="00512FD5"/>
    <w:rsid w:val="0051367B"/>
    <w:rsid w:val="0051378A"/>
    <w:rsid w:val="0051397F"/>
    <w:rsid w:val="005145CE"/>
    <w:rsid w:val="00514E5A"/>
    <w:rsid w:val="00515811"/>
    <w:rsid w:val="00515995"/>
    <w:rsid w:val="00522018"/>
    <w:rsid w:val="00522FEB"/>
    <w:rsid w:val="00523739"/>
    <w:rsid w:val="00524521"/>
    <w:rsid w:val="00525A81"/>
    <w:rsid w:val="00525BDC"/>
    <w:rsid w:val="005261BC"/>
    <w:rsid w:val="005273ED"/>
    <w:rsid w:val="00527CA1"/>
    <w:rsid w:val="005344AB"/>
    <w:rsid w:val="005378F7"/>
    <w:rsid w:val="00537FB4"/>
    <w:rsid w:val="00540D87"/>
    <w:rsid w:val="0054104E"/>
    <w:rsid w:val="00542745"/>
    <w:rsid w:val="0054304D"/>
    <w:rsid w:val="00545B1B"/>
    <w:rsid w:val="005466D8"/>
    <w:rsid w:val="005478AC"/>
    <w:rsid w:val="0055369D"/>
    <w:rsid w:val="00555810"/>
    <w:rsid w:val="00555A78"/>
    <w:rsid w:val="00560270"/>
    <w:rsid w:val="005606BB"/>
    <w:rsid w:val="0056160A"/>
    <w:rsid w:val="00562BE8"/>
    <w:rsid w:val="00567113"/>
    <w:rsid w:val="00567758"/>
    <w:rsid w:val="005718C3"/>
    <w:rsid w:val="00571A0A"/>
    <w:rsid w:val="005723F9"/>
    <w:rsid w:val="005728E4"/>
    <w:rsid w:val="005738A1"/>
    <w:rsid w:val="00574AAC"/>
    <w:rsid w:val="00574F2E"/>
    <w:rsid w:val="00576F5A"/>
    <w:rsid w:val="00583470"/>
    <w:rsid w:val="00584484"/>
    <w:rsid w:val="00584B61"/>
    <w:rsid w:val="0058628B"/>
    <w:rsid w:val="0058773E"/>
    <w:rsid w:val="00587F9F"/>
    <w:rsid w:val="00590763"/>
    <w:rsid w:val="00592E00"/>
    <w:rsid w:val="00593020"/>
    <w:rsid w:val="005932CC"/>
    <w:rsid w:val="00594A5E"/>
    <w:rsid w:val="005950C9"/>
    <w:rsid w:val="00597908"/>
    <w:rsid w:val="005A63C9"/>
    <w:rsid w:val="005A7E44"/>
    <w:rsid w:val="005B13AC"/>
    <w:rsid w:val="005B3AD5"/>
    <w:rsid w:val="005B4ADC"/>
    <w:rsid w:val="005B548E"/>
    <w:rsid w:val="005B6654"/>
    <w:rsid w:val="005B7856"/>
    <w:rsid w:val="005C08F8"/>
    <w:rsid w:val="005C0944"/>
    <w:rsid w:val="005C0C56"/>
    <w:rsid w:val="005C2CE1"/>
    <w:rsid w:val="005C309B"/>
    <w:rsid w:val="005C4F22"/>
    <w:rsid w:val="005C68E2"/>
    <w:rsid w:val="005C7C6D"/>
    <w:rsid w:val="005D0F1B"/>
    <w:rsid w:val="005D10D6"/>
    <w:rsid w:val="005D2F8B"/>
    <w:rsid w:val="005D6B8A"/>
    <w:rsid w:val="005D7575"/>
    <w:rsid w:val="005D7D9A"/>
    <w:rsid w:val="005E031F"/>
    <w:rsid w:val="005E1819"/>
    <w:rsid w:val="005E226C"/>
    <w:rsid w:val="005E2EF3"/>
    <w:rsid w:val="005E46C9"/>
    <w:rsid w:val="005E4911"/>
    <w:rsid w:val="005E5E2E"/>
    <w:rsid w:val="005E65D5"/>
    <w:rsid w:val="005F2111"/>
    <w:rsid w:val="005F26DA"/>
    <w:rsid w:val="005F2A96"/>
    <w:rsid w:val="005F411A"/>
    <w:rsid w:val="005F44B0"/>
    <w:rsid w:val="005F6B21"/>
    <w:rsid w:val="005F712C"/>
    <w:rsid w:val="005F7368"/>
    <w:rsid w:val="005F74DB"/>
    <w:rsid w:val="00600B3C"/>
    <w:rsid w:val="00600CAE"/>
    <w:rsid w:val="00601956"/>
    <w:rsid w:val="006021AB"/>
    <w:rsid w:val="00602EEC"/>
    <w:rsid w:val="00603050"/>
    <w:rsid w:val="006136EB"/>
    <w:rsid w:val="00615448"/>
    <w:rsid w:val="00615672"/>
    <w:rsid w:val="0061582A"/>
    <w:rsid w:val="0061660D"/>
    <w:rsid w:val="00616674"/>
    <w:rsid w:val="0062030C"/>
    <w:rsid w:val="00620545"/>
    <w:rsid w:val="00621BE5"/>
    <w:rsid w:val="00621FD3"/>
    <w:rsid w:val="00622083"/>
    <w:rsid w:val="00622BE9"/>
    <w:rsid w:val="0062405B"/>
    <w:rsid w:val="006240C0"/>
    <w:rsid w:val="0062498E"/>
    <w:rsid w:val="00624D4B"/>
    <w:rsid w:val="00626177"/>
    <w:rsid w:val="00630325"/>
    <w:rsid w:val="00630A50"/>
    <w:rsid w:val="00632779"/>
    <w:rsid w:val="00632971"/>
    <w:rsid w:val="00633A97"/>
    <w:rsid w:val="00634089"/>
    <w:rsid w:val="006345AB"/>
    <w:rsid w:val="00635B9D"/>
    <w:rsid w:val="006366C2"/>
    <w:rsid w:val="006367FB"/>
    <w:rsid w:val="00637495"/>
    <w:rsid w:val="00637C18"/>
    <w:rsid w:val="00640092"/>
    <w:rsid w:val="006404D5"/>
    <w:rsid w:val="00641BF6"/>
    <w:rsid w:val="00641D57"/>
    <w:rsid w:val="006431BD"/>
    <w:rsid w:val="00643321"/>
    <w:rsid w:val="006442A0"/>
    <w:rsid w:val="0064706C"/>
    <w:rsid w:val="00647524"/>
    <w:rsid w:val="00650B52"/>
    <w:rsid w:val="0065259F"/>
    <w:rsid w:val="00653DA1"/>
    <w:rsid w:val="00654138"/>
    <w:rsid w:val="00654B10"/>
    <w:rsid w:val="006554E1"/>
    <w:rsid w:val="00660838"/>
    <w:rsid w:val="006609A7"/>
    <w:rsid w:val="006613F1"/>
    <w:rsid w:val="006617A9"/>
    <w:rsid w:val="00661863"/>
    <w:rsid w:val="00662D53"/>
    <w:rsid w:val="0066302E"/>
    <w:rsid w:val="006648B6"/>
    <w:rsid w:val="00666CF1"/>
    <w:rsid w:val="00667054"/>
    <w:rsid w:val="00671A27"/>
    <w:rsid w:val="00671D79"/>
    <w:rsid w:val="0067366B"/>
    <w:rsid w:val="00673890"/>
    <w:rsid w:val="0067436B"/>
    <w:rsid w:val="00675352"/>
    <w:rsid w:val="00675D04"/>
    <w:rsid w:val="00676091"/>
    <w:rsid w:val="006763CF"/>
    <w:rsid w:val="0068079C"/>
    <w:rsid w:val="00682778"/>
    <w:rsid w:val="00682D04"/>
    <w:rsid w:val="00685E7F"/>
    <w:rsid w:val="00687180"/>
    <w:rsid w:val="00690138"/>
    <w:rsid w:val="00690DDA"/>
    <w:rsid w:val="006917D5"/>
    <w:rsid w:val="006923E6"/>
    <w:rsid w:val="00693219"/>
    <w:rsid w:val="00693A43"/>
    <w:rsid w:val="00694AEB"/>
    <w:rsid w:val="006964F8"/>
    <w:rsid w:val="0069684A"/>
    <w:rsid w:val="00697886"/>
    <w:rsid w:val="006A09F7"/>
    <w:rsid w:val="006A17C7"/>
    <w:rsid w:val="006A1855"/>
    <w:rsid w:val="006A1E7D"/>
    <w:rsid w:val="006A32FD"/>
    <w:rsid w:val="006A42EF"/>
    <w:rsid w:val="006A5068"/>
    <w:rsid w:val="006A58D3"/>
    <w:rsid w:val="006A5FEA"/>
    <w:rsid w:val="006A7F3F"/>
    <w:rsid w:val="006B0DCF"/>
    <w:rsid w:val="006B1C18"/>
    <w:rsid w:val="006B404A"/>
    <w:rsid w:val="006B4869"/>
    <w:rsid w:val="006B4CE3"/>
    <w:rsid w:val="006B5205"/>
    <w:rsid w:val="006B54E5"/>
    <w:rsid w:val="006B5AD0"/>
    <w:rsid w:val="006B6D24"/>
    <w:rsid w:val="006C08D5"/>
    <w:rsid w:val="006C336B"/>
    <w:rsid w:val="006C4A00"/>
    <w:rsid w:val="006C4BC6"/>
    <w:rsid w:val="006C5257"/>
    <w:rsid w:val="006C623E"/>
    <w:rsid w:val="006D10A3"/>
    <w:rsid w:val="006D1AB6"/>
    <w:rsid w:val="006D2A75"/>
    <w:rsid w:val="006D6B46"/>
    <w:rsid w:val="006D70F7"/>
    <w:rsid w:val="006D7427"/>
    <w:rsid w:val="006D77B1"/>
    <w:rsid w:val="006E1AED"/>
    <w:rsid w:val="006E2723"/>
    <w:rsid w:val="006E5050"/>
    <w:rsid w:val="006E539D"/>
    <w:rsid w:val="006E5764"/>
    <w:rsid w:val="006E6871"/>
    <w:rsid w:val="006E799D"/>
    <w:rsid w:val="006F15C8"/>
    <w:rsid w:val="006F1E0A"/>
    <w:rsid w:val="006F307E"/>
    <w:rsid w:val="006F5AE1"/>
    <w:rsid w:val="006F75FE"/>
    <w:rsid w:val="006F7E51"/>
    <w:rsid w:val="00701EAC"/>
    <w:rsid w:val="007025EA"/>
    <w:rsid w:val="00702A3F"/>
    <w:rsid w:val="00702ECD"/>
    <w:rsid w:val="007034D0"/>
    <w:rsid w:val="00704E94"/>
    <w:rsid w:val="00705092"/>
    <w:rsid w:val="0070530D"/>
    <w:rsid w:val="0070646C"/>
    <w:rsid w:val="00706BE9"/>
    <w:rsid w:val="00706C04"/>
    <w:rsid w:val="007076FD"/>
    <w:rsid w:val="00707CAD"/>
    <w:rsid w:val="0071051E"/>
    <w:rsid w:val="00711087"/>
    <w:rsid w:val="00712991"/>
    <w:rsid w:val="00714725"/>
    <w:rsid w:val="00717E7C"/>
    <w:rsid w:val="007224CF"/>
    <w:rsid w:val="00722904"/>
    <w:rsid w:val="00724304"/>
    <w:rsid w:val="007247B1"/>
    <w:rsid w:val="0072569E"/>
    <w:rsid w:val="00725B12"/>
    <w:rsid w:val="00725CAF"/>
    <w:rsid w:val="00725F14"/>
    <w:rsid w:val="007261A9"/>
    <w:rsid w:val="00726CCB"/>
    <w:rsid w:val="00730916"/>
    <w:rsid w:val="00731161"/>
    <w:rsid w:val="00731C5F"/>
    <w:rsid w:val="0073276B"/>
    <w:rsid w:val="00732E94"/>
    <w:rsid w:val="0073364F"/>
    <w:rsid w:val="00733C13"/>
    <w:rsid w:val="00733CC8"/>
    <w:rsid w:val="00735682"/>
    <w:rsid w:val="00736A35"/>
    <w:rsid w:val="007400E4"/>
    <w:rsid w:val="0074178B"/>
    <w:rsid w:val="00743B02"/>
    <w:rsid w:val="00744520"/>
    <w:rsid w:val="00744824"/>
    <w:rsid w:val="00744FF2"/>
    <w:rsid w:val="00746212"/>
    <w:rsid w:val="00752B07"/>
    <w:rsid w:val="00753342"/>
    <w:rsid w:val="00755294"/>
    <w:rsid w:val="00756014"/>
    <w:rsid w:val="00756141"/>
    <w:rsid w:val="007563FF"/>
    <w:rsid w:val="00760016"/>
    <w:rsid w:val="007622A7"/>
    <w:rsid w:val="00762A0E"/>
    <w:rsid w:val="00763187"/>
    <w:rsid w:val="00765BF2"/>
    <w:rsid w:val="00773DEB"/>
    <w:rsid w:val="00773FA0"/>
    <w:rsid w:val="0077416F"/>
    <w:rsid w:val="00776F0C"/>
    <w:rsid w:val="0077719C"/>
    <w:rsid w:val="00777AB7"/>
    <w:rsid w:val="007818C5"/>
    <w:rsid w:val="00784077"/>
    <w:rsid w:val="0078435B"/>
    <w:rsid w:val="007848C7"/>
    <w:rsid w:val="00785EE1"/>
    <w:rsid w:val="007906DD"/>
    <w:rsid w:val="00790C3E"/>
    <w:rsid w:val="00790F2D"/>
    <w:rsid w:val="00794B81"/>
    <w:rsid w:val="0079697A"/>
    <w:rsid w:val="00796CD6"/>
    <w:rsid w:val="00796F85"/>
    <w:rsid w:val="00797659"/>
    <w:rsid w:val="00797BBE"/>
    <w:rsid w:val="007A187C"/>
    <w:rsid w:val="007A3BF7"/>
    <w:rsid w:val="007A3C15"/>
    <w:rsid w:val="007A4ABE"/>
    <w:rsid w:val="007A633A"/>
    <w:rsid w:val="007B0408"/>
    <w:rsid w:val="007B2BA0"/>
    <w:rsid w:val="007B32F0"/>
    <w:rsid w:val="007B548B"/>
    <w:rsid w:val="007B614A"/>
    <w:rsid w:val="007B6A69"/>
    <w:rsid w:val="007C0572"/>
    <w:rsid w:val="007C1DE1"/>
    <w:rsid w:val="007C1FF0"/>
    <w:rsid w:val="007C27A9"/>
    <w:rsid w:val="007C287A"/>
    <w:rsid w:val="007C2CAE"/>
    <w:rsid w:val="007C38CD"/>
    <w:rsid w:val="007C5353"/>
    <w:rsid w:val="007C638E"/>
    <w:rsid w:val="007C6510"/>
    <w:rsid w:val="007C6E22"/>
    <w:rsid w:val="007C70EE"/>
    <w:rsid w:val="007C71E9"/>
    <w:rsid w:val="007D1822"/>
    <w:rsid w:val="007D1E3E"/>
    <w:rsid w:val="007D3244"/>
    <w:rsid w:val="007D3C2D"/>
    <w:rsid w:val="007D3D59"/>
    <w:rsid w:val="007D70E2"/>
    <w:rsid w:val="007D71DC"/>
    <w:rsid w:val="007E094F"/>
    <w:rsid w:val="007E121A"/>
    <w:rsid w:val="007E1C68"/>
    <w:rsid w:val="007E343B"/>
    <w:rsid w:val="007E68D6"/>
    <w:rsid w:val="007E7462"/>
    <w:rsid w:val="007E759B"/>
    <w:rsid w:val="007E79C0"/>
    <w:rsid w:val="007E7B37"/>
    <w:rsid w:val="007F0A72"/>
    <w:rsid w:val="007F1929"/>
    <w:rsid w:val="007F1B4E"/>
    <w:rsid w:val="007F3F12"/>
    <w:rsid w:val="007F4B64"/>
    <w:rsid w:val="007F6068"/>
    <w:rsid w:val="007F6E93"/>
    <w:rsid w:val="007F7185"/>
    <w:rsid w:val="007F7681"/>
    <w:rsid w:val="00801F5A"/>
    <w:rsid w:val="008025D5"/>
    <w:rsid w:val="008029F8"/>
    <w:rsid w:val="008035A8"/>
    <w:rsid w:val="00804001"/>
    <w:rsid w:val="00804952"/>
    <w:rsid w:val="008058B8"/>
    <w:rsid w:val="00806541"/>
    <w:rsid w:val="0080691E"/>
    <w:rsid w:val="00807C19"/>
    <w:rsid w:val="008107E9"/>
    <w:rsid w:val="00810E79"/>
    <w:rsid w:val="0081269D"/>
    <w:rsid w:val="00812E77"/>
    <w:rsid w:val="0081405A"/>
    <w:rsid w:val="00816257"/>
    <w:rsid w:val="008212B3"/>
    <w:rsid w:val="008234FE"/>
    <w:rsid w:val="00823C48"/>
    <w:rsid w:val="00824B1B"/>
    <w:rsid w:val="008256FE"/>
    <w:rsid w:val="00826174"/>
    <w:rsid w:val="00830AA9"/>
    <w:rsid w:val="00831EAA"/>
    <w:rsid w:val="00832A2D"/>
    <w:rsid w:val="00832D18"/>
    <w:rsid w:val="00833152"/>
    <w:rsid w:val="00834E9B"/>
    <w:rsid w:val="00836106"/>
    <w:rsid w:val="008361F1"/>
    <w:rsid w:val="0083655D"/>
    <w:rsid w:val="0083666A"/>
    <w:rsid w:val="008367F7"/>
    <w:rsid w:val="008403F4"/>
    <w:rsid w:val="00840A64"/>
    <w:rsid w:val="00840B89"/>
    <w:rsid w:val="00840CF1"/>
    <w:rsid w:val="00842BC2"/>
    <w:rsid w:val="00843769"/>
    <w:rsid w:val="00844D6A"/>
    <w:rsid w:val="00846834"/>
    <w:rsid w:val="0085053D"/>
    <w:rsid w:val="00852EDD"/>
    <w:rsid w:val="00853C4F"/>
    <w:rsid w:val="00853DC1"/>
    <w:rsid w:val="0085456A"/>
    <w:rsid w:val="00854EEA"/>
    <w:rsid w:val="00855BE2"/>
    <w:rsid w:val="00866721"/>
    <w:rsid w:val="00867120"/>
    <w:rsid w:val="00867524"/>
    <w:rsid w:val="008677F3"/>
    <w:rsid w:val="008719E9"/>
    <w:rsid w:val="0087237F"/>
    <w:rsid w:val="00872528"/>
    <w:rsid w:val="00873C01"/>
    <w:rsid w:val="00873FF8"/>
    <w:rsid w:val="0087476D"/>
    <w:rsid w:val="00874CD2"/>
    <w:rsid w:val="00874D66"/>
    <w:rsid w:val="00876E27"/>
    <w:rsid w:val="00877EFE"/>
    <w:rsid w:val="00880078"/>
    <w:rsid w:val="0088105F"/>
    <w:rsid w:val="00881C85"/>
    <w:rsid w:val="00882CFF"/>
    <w:rsid w:val="008839BF"/>
    <w:rsid w:val="00883F0A"/>
    <w:rsid w:val="00884A44"/>
    <w:rsid w:val="00887F33"/>
    <w:rsid w:val="00892183"/>
    <w:rsid w:val="0089286A"/>
    <w:rsid w:val="00893C12"/>
    <w:rsid w:val="00893E3C"/>
    <w:rsid w:val="00895219"/>
    <w:rsid w:val="00895380"/>
    <w:rsid w:val="00895FB1"/>
    <w:rsid w:val="0089657C"/>
    <w:rsid w:val="00896B94"/>
    <w:rsid w:val="008A2B7D"/>
    <w:rsid w:val="008A336F"/>
    <w:rsid w:val="008A5A0A"/>
    <w:rsid w:val="008A638D"/>
    <w:rsid w:val="008B1D07"/>
    <w:rsid w:val="008B1F50"/>
    <w:rsid w:val="008B3314"/>
    <w:rsid w:val="008B3C38"/>
    <w:rsid w:val="008B4192"/>
    <w:rsid w:val="008B5329"/>
    <w:rsid w:val="008B5860"/>
    <w:rsid w:val="008B6FBE"/>
    <w:rsid w:val="008B7878"/>
    <w:rsid w:val="008B79E6"/>
    <w:rsid w:val="008B7A16"/>
    <w:rsid w:val="008C16A9"/>
    <w:rsid w:val="008C321B"/>
    <w:rsid w:val="008C3C34"/>
    <w:rsid w:val="008C4889"/>
    <w:rsid w:val="008D0A02"/>
    <w:rsid w:val="008D1560"/>
    <w:rsid w:val="008D21F8"/>
    <w:rsid w:val="008D2411"/>
    <w:rsid w:val="008D4827"/>
    <w:rsid w:val="008D5936"/>
    <w:rsid w:val="008D6105"/>
    <w:rsid w:val="008D6735"/>
    <w:rsid w:val="008D6AB2"/>
    <w:rsid w:val="008D75AD"/>
    <w:rsid w:val="008E064A"/>
    <w:rsid w:val="008E16AE"/>
    <w:rsid w:val="008E1DE3"/>
    <w:rsid w:val="008E35DF"/>
    <w:rsid w:val="008E3DE7"/>
    <w:rsid w:val="008E3E35"/>
    <w:rsid w:val="008E486A"/>
    <w:rsid w:val="008E575A"/>
    <w:rsid w:val="008E5BDE"/>
    <w:rsid w:val="008E6E0F"/>
    <w:rsid w:val="008E7429"/>
    <w:rsid w:val="008F02AD"/>
    <w:rsid w:val="008F0800"/>
    <w:rsid w:val="008F19C6"/>
    <w:rsid w:val="008F4F42"/>
    <w:rsid w:val="008F5F96"/>
    <w:rsid w:val="008F67F6"/>
    <w:rsid w:val="00900FFA"/>
    <w:rsid w:val="00903BFE"/>
    <w:rsid w:val="00904255"/>
    <w:rsid w:val="00905953"/>
    <w:rsid w:val="00905BC1"/>
    <w:rsid w:val="00906CAA"/>
    <w:rsid w:val="00907204"/>
    <w:rsid w:val="009074A5"/>
    <w:rsid w:val="009074F8"/>
    <w:rsid w:val="009103D1"/>
    <w:rsid w:val="00910422"/>
    <w:rsid w:val="00910CF6"/>
    <w:rsid w:val="009114B4"/>
    <w:rsid w:val="00912351"/>
    <w:rsid w:val="00913C69"/>
    <w:rsid w:val="009147D9"/>
    <w:rsid w:val="00916820"/>
    <w:rsid w:val="00916A38"/>
    <w:rsid w:val="00917B3D"/>
    <w:rsid w:val="00925A8C"/>
    <w:rsid w:val="00926652"/>
    <w:rsid w:val="00926B7F"/>
    <w:rsid w:val="00926CAC"/>
    <w:rsid w:val="00927192"/>
    <w:rsid w:val="009300ED"/>
    <w:rsid w:val="00930551"/>
    <w:rsid w:val="00930689"/>
    <w:rsid w:val="009327AC"/>
    <w:rsid w:val="00932AB9"/>
    <w:rsid w:val="00932FC1"/>
    <w:rsid w:val="00933A43"/>
    <w:rsid w:val="00933F85"/>
    <w:rsid w:val="00934E76"/>
    <w:rsid w:val="00935D47"/>
    <w:rsid w:val="00936815"/>
    <w:rsid w:val="00936A1D"/>
    <w:rsid w:val="00941C2C"/>
    <w:rsid w:val="00942C12"/>
    <w:rsid w:val="009430F5"/>
    <w:rsid w:val="009436A1"/>
    <w:rsid w:val="0094416E"/>
    <w:rsid w:val="009445DA"/>
    <w:rsid w:val="009466FE"/>
    <w:rsid w:val="00946B67"/>
    <w:rsid w:val="00946CB6"/>
    <w:rsid w:val="009511DA"/>
    <w:rsid w:val="0095129F"/>
    <w:rsid w:val="0095359F"/>
    <w:rsid w:val="00953D52"/>
    <w:rsid w:val="00955CB5"/>
    <w:rsid w:val="0096078C"/>
    <w:rsid w:val="00960827"/>
    <w:rsid w:val="009609E0"/>
    <w:rsid w:val="00960B2E"/>
    <w:rsid w:val="00964A6D"/>
    <w:rsid w:val="0096502A"/>
    <w:rsid w:val="00966333"/>
    <w:rsid w:val="00967C29"/>
    <w:rsid w:val="00970C6C"/>
    <w:rsid w:val="00970EC6"/>
    <w:rsid w:val="00971BCB"/>
    <w:rsid w:val="00971C2F"/>
    <w:rsid w:val="00971CF5"/>
    <w:rsid w:val="00971FF1"/>
    <w:rsid w:val="00972E41"/>
    <w:rsid w:val="009734D6"/>
    <w:rsid w:val="009741C2"/>
    <w:rsid w:val="0097489B"/>
    <w:rsid w:val="00974965"/>
    <w:rsid w:val="00975859"/>
    <w:rsid w:val="00975F85"/>
    <w:rsid w:val="0097639D"/>
    <w:rsid w:val="00977C7D"/>
    <w:rsid w:val="00980E9E"/>
    <w:rsid w:val="00981361"/>
    <w:rsid w:val="00981730"/>
    <w:rsid w:val="00985AC5"/>
    <w:rsid w:val="00986091"/>
    <w:rsid w:val="0098682F"/>
    <w:rsid w:val="009909F1"/>
    <w:rsid w:val="00990C90"/>
    <w:rsid w:val="00991A6D"/>
    <w:rsid w:val="009928E3"/>
    <w:rsid w:val="00992BC3"/>
    <w:rsid w:val="00994562"/>
    <w:rsid w:val="00994CBE"/>
    <w:rsid w:val="00994F4C"/>
    <w:rsid w:val="00995DF4"/>
    <w:rsid w:val="00997324"/>
    <w:rsid w:val="009977E0"/>
    <w:rsid w:val="009A0F90"/>
    <w:rsid w:val="009A2FB7"/>
    <w:rsid w:val="009A4436"/>
    <w:rsid w:val="009A5EAE"/>
    <w:rsid w:val="009A7046"/>
    <w:rsid w:val="009A717C"/>
    <w:rsid w:val="009A74A7"/>
    <w:rsid w:val="009A7BE7"/>
    <w:rsid w:val="009B0D07"/>
    <w:rsid w:val="009B1503"/>
    <w:rsid w:val="009B22EF"/>
    <w:rsid w:val="009B3624"/>
    <w:rsid w:val="009B36A2"/>
    <w:rsid w:val="009B55E9"/>
    <w:rsid w:val="009B62DB"/>
    <w:rsid w:val="009B698E"/>
    <w:rsid w:val="009B6C1E"/>
    <w:rsid w:val="009B6F4B"/>
    <w:rsid w:val="009C18BD"/>
    <w:rsid w:val="009C1E00"/>
    <w:rsid w:val="009C2849"/>
    <w:rsid w:val="009C2EE9"/>
    <w:rsid w:val="009C4F6A"/>
    <w:rsid w:val="009C795A"/>
    <w:rsid w:val="009C7A5E"/>
    <w:rsid w:val="009C7C71"/>
    <w:rsid w:val="009D015E"/>
    <w:rsid w:val="009D06E9"/>
    <w:rsid w:val="009D0EB2"/>
    <w:rsid w:val="009D535F"/>
    <w:rsid w:val="009D548C"/>
    <w:rsid w:val="009D5ED9"/>
    <w:rsid w:val="009D6ADF"/>
    <w:rsid w:val="009D6C38"/>
    <w:rsid w:val="009D7442"/>
    <w:rsid w:val="009D7CB2"/>
    <w:rsid w:val="009E024F"/>
    <w:rsid w:val="009E0C45"/>
    <w:rsid w:val="009E0E0B"/>
    <w:rsid w:val="009E12AF"/>
    <w:rsid w:val="009E5290"/>
    <w:rsid w:val="009E5FA4"/>
    <w:rsid w:val="009E711E"/>
    <w:rsid w:val="009E7ACA"/>
    <w:rsid w:val="009F0204"/>
    <w:rsid w:val="009F065E"/>
    <w:rsid w:val="009F071A"/>
    <w:rsid w:val="009F0E22"/>
    <w:rsid w:val="009F0F87"/>
    <w:rsid w:val="009F3899"/>
    <w:rsid w:val="009F4905"/>
    <w:rsid w:val="009F74C4"/>
    <w:rsid w:val="009F784F"/>
    <w:rsid w:val="00A00104"/>
    <w:rsid w:val="00A00997"/>
    <w:rsid w:val="00A028AC"/>
    <w:rsid w:val="00A02C89"/>
    <w:rsid w:val="00A03694"/>
    <w:rsid w:val="00A03F50"/>
    <w:rsid w:val="00A0409D"/>
    <w:rsid w:val="00A06EEC"/>
    <w:rsid w:val="00A113AF"/>
    <w:rsid w:val="00A135B3"/>
    <w:rsid w:val="00A14B56"/>
    <w:rsid w:val="00A14BAA"/>
    <w:rsid w:val="00A150CC"/>
    <w:rsid w:val="00A156D6"/>
    <w:rsid w:val="00A15F5C"/>
    <w:rsid w:val="00A16252"/>
    <w:rsid w:val="00A168F1"/>
    <w:rsid w:val="00A21F42"/>
    <w:rsid w:val="00A230C9"/>
    <w:rsid w:val="00A245E1"/>
    <w:rsid w:val="00A246E8"/>
    <w:rsid w:val="00A258D4"/>
    <w:rsid w:val="00A27A7B"/>
    <w:rsid w:val="00A27E36"/>
    <w:rsid w:val="00A30CE8"/>
    <w:rsid w:val="00A30E88"/>
    <w:rsid w:val="00A321CD"/>
    <w:rsid w:val="00A33267"/>
    <w:rsid w:val="00A3370D"/>
    <w:rsid w:val="00A3406D"/>
    <w:rsid w:val="00A351B1"/>
    <w:rsid w:val="00A35C6E"/>
    <w:rsid w:val="00A36ABF"/>
    <w:rsid w:val="00A373F7"/>
    <w:rsid w:val="00A405D9"/>
    <w:rsid w:val="00A41415"/>
    <w:rsid w:val="00A4159C"/>
    <w:rsid w:val="00A41976"/>
    <w:rsid w:val="00A41CC0"/>
    <w:rsid w:val="00A43FAD"/>
    <w:rsid w:val="00A44EB4"/>
    <w:rsid w:val="00A452B6"/>
    <w:rsid w:val="00A4658A"/>
    <w:rsid w:val="00A46600"/>
    <w:rsid w:val="00A47336"/>
    <w:rsid w:val="00A512EE"/>
    <w:rsid w:val="00A535DB"/>
    <w:rsid w:val="00A55EF6"/>
    <w:rsid w:val="00A56224"/>
    <w:rsid w:val="00A57483"/>
    <w:rsid w:val="00A57C00"/>
    <w:rsid w:val="00A57D89"/>
    <w:rsid w:val="00A6169D"/>
    <w:rsid w:val="00A6229F"/>
    <w:rsid w:val="00A622E3"/>
    <w:rsid w:val="00A62C79"/>
    <w:rsid w:val="00A6355F"/>
    <w:rsid w:val="00A63580"/>
    <w:rsid w:val="00A64993"/>
    <w:rsid w:val="00A65352"/>
    <w:rsid w:val="00A65622"/>
    <w:rsid w:val="00A6598A"/>
    <w:rsid w:val="00A67205"/>
    <w:rsid w:val="00A67B1A"/>
    <w:rsid w:val="00A76819"/>
    <w:rsid w:val="00A7681C"/>
    <w:rsid w:val="00A76839"/>
    <w:rsid w:val="00A77960"/>
    <w:rsid w:val="00A77A10"/>
    <w:rsid w:val="00A807E5"/>
    <w:rsid w:val="00A8146D"/>
    <w:rsid w:val="00A81A98"/>
    <w:rsid w:val="00A82E6B"/>
    <w:rsid w:val="00A83CF0"/>
    <w:rsid w:val="00A83F65"/>
    <w:rsid w:val="00A84A93"/>
    <w:rsid w:val="00A85152"/>
    <w:rsid w:val="00A852B8"/>
    <w:rsid w:val="00A96C7E"/>
    <w:rsid w:val="00A96D54"/>
    <w:rsid w:val="00A97DE5"/>
    <w:rsid w:val="00AA082E"/>
    <w:rsid w:val="00AA1978"/>
    <w:rsid w:val="00AA441C"/>
    <w:rsid w:val="00AA52C6"/>
    <w:rsid w:val="00AA5ED8"/>
    <w:rsid w:val="00AA6A13"/>
    <w:rsid w:val="00AA75A6"/>
    <w:rsid w:val="00AB038B"/>
    <w:rsid w:val="00AB0D67"/>
    <w:rsid w:val="00AB0F66"/>
    <w:rsid w:val="00AB166A"/>
    <w:rsid w:val="00AB1E20"/>
    <w:rsid w:val="00AB3F8D"/>
    <w:rsid w:val="00AB4642"/>
    <w:rsid w:val="00AB5F60"/>
    <w:rsid w:val="00AB690B"/>
    <w:rsid w:val="00AB6AFE"/>
    <w:rsid w:val="00AC0820"/>
    <w:rsid w:val="00AC0876"/>
    <w:rsid w:val="00AC17A1"/>
    <w:rsid w:val="00AC1F75"/>
    <w:rsid w:val="00AC2EA1"/>
    <w:rsid w:val="00AC4B10"/>
    <w:rsid w:val="00AC67D3"/>
    <w:rsid w:val="00AC6A69"/>
    <w:rsid w:val="00AC7409"/>
    <w:rsid w:val="00AC7AC9"/>
    <w:rsid w:val="00AC7E71"/>
    <w:rsid w:val="00AD0B8C"/>
    <w:rsid w:val="00AD1B4E"/>
    <w:rsid w:val="00AD2B07"/>
    <w:rsid w:val="00AD5852"/>
    <w:rsid w:val="00AD7153"/>
    <w:rsid w:val="00AE0629"/>
    <w:rsid w:val="00AE2819"/>
    <w:rsid w:val="00AE3833"/>
    <w:rsid w:val="00AE3F72"/>
    <w:rsid w:val="00AE4C13"/>
    <w:rsid w:val="00AE4FE5"/>
    <w:rsid w:val="00AE5FA0"/>
    <w:rsid w:val="00AF2889"/>
    <w:rsid w:val="00AF3D49"/>
    <w:rsid w:val="00AF5398"/>
    <w:rsid w:val="00AF5B4D"/>
    <w:rsid w:val="00AF62B2"/>
    <w:rsid w:val="00AF6ADC"/>
    <w:rsid w:val="00AF7020"/>
    <w:rsid w:val="00B00789"/>
    <w:rsid w:val="00B00A1D"/>
    <w:rsid w:val="00B00B3C"/>
    <w:rsid w:val="00B02D15"/>
    <w:rsid w:val="00B04CF9"/>
    <w:rsid w:val="00B05237"/>
    <w:rsid w:val="00B05CAF"/>
    <w:rsid w:val="00B0613D"/>
    <w:rsid w:val="00B063E7"/>
    <w:rsid w:val="00B069EF"/>
    <w:rsid w:val="00B078A2"/>
    <w:rsid w:val="00B10379"/>
    <w:rsid w:val="00B10908"/>
    <w:rsid w:val="00B10DD7"/>
    <w:rsid w:val="00B10E49"/>
    <w:rsid w:val="00B11CB1"/>
    <w:rsid w:val="00B12B1A"/>
    <w:rsid w:val="00B12C11"/>
    <w:rsid w:val="00B13727"/>
    <w:rsid w:val="00B1416F"/>
    <w:rsid w:val="00B149FA"/>
    <w:rsid w:val="00B15D56"/>
    <w:rsid w:val="00B16C15"/>
    <w:rsid w:val="00B17210"/>
    <w:rsid w:val="00B172C0"/>
    <w:rsid w:val="00B20963"/>
    <w:rsid w:val="00B20C21"/>
    <w:rsid w:val="00B20CF2"/>
    <w:rsid w:val="00B214BE"/>
    <w:rsid w:val="00B23CE4"/>
    <w:rsid w:val="00B247CF"/>
    <w:rsid w:val="00B25595"/>
    <w:rsid w:val="00B25AB2"/>
    <w:rsid w:val="00B26354"/>
    <w:rsid w:val="00B265B6"/>
    <w:rsid w:val="00B276D7"/>
    <w:rsid w:val="00B27A54"/>
    <w:rsid w:val="00B3224E"/>
    <w:rsid w:val="00B32553"/>
    <w:rsid w:val="00B32C35"/>
    <w:rsid w:val="00B3358A"/>
    <w:rsid w:val="00B33AE1"/>
    <w:rsid w:val="00B33EAC"/>
    <w:rsid w:val="00B3400C"/>
    <w:rsid w:val="00B34D06"/>
    <w:rsid w:val="00B37834"/>
    <w:rsid w:val="00B42015"/>
    <w:rsid w:val="00B420D2"/>
    <w:rsid w:val="00B436CA"/>
    <w:rsid w:val="00B45209"/>
    <w:rsid w:val="00B453F3"/>
    <w:rsid w:val="00B4594A"/>
    <w:rsid w:val="00B45E22"/>
    <w:rsid w:val="00B50590"/>
    <w:rsid w:val="00B514A6"/>
    <w:rsid w:val="00B519F7"/>
    <w:rsid w:val="00B52874"/>
    <w:rsid w:val="00B52A0E"/>
    <w:rsid w:val="00B53AC7"/>
    <w:rsid w:val="00B53C43"/>
    <w:rsid w:val="00B53CD5"/>
    <w:rsid w:val="00B54D73"/>
    <w:rsid w:val="00B5660F"/>
    <w:rsid w:val="00B56CEF"/>
    <w:rsid w:val="00B56DCC"/>
    <w:rsid w:val="00B6044D"/>
    <w:rsid w:val="00B63063"/>
    <w:rsid w:val="00B636BE"/>
    <w:rsid w:val="00B65E89"/>
    <w:rsid w:val="00B66E28"/>
    <w:rsid w:val="00B700B5"/>
    <w:rsid w:val="00B7169A"/>
    <w:rsid w:val="00B73981"/>
    <w:rsid w:val="00B73C56"/>
    <w:rsid w:val="00B73FAB"/>
    <w:rsid w:val="00B754FC"/>
    <w:rsid w:val="00B80B29"/>
    <w:rsid w:val="00B8291E"/>
    <w:rsid w:val="00B83323"/>
    <w:rsid w:val="00B84EF9"/>
    <w:rsid w:val="00B85D91"/>
    <w:rsid w:val="00B87021"/>
    <w:rsid w:val="00B90B8C"/>
    <w:rsid w:val="00B90C1C"/>
    <w:rsid w:val="00B90FD6"/>
    <w:rsid w:val="00B91021"/>
    <w:rsid w:val="00B9290C"/>
    <w:rsid w:val="00B94E41"/>
    <w:rsid w:val="00BA12BE"/>
    <w:rsid w:val="00BA1637"/>
    <w:rsid w:val="00BA310C"/>
    <w:rsid w:val="00BA34D4"/>
    <w:rsid w:val="00BA6655"/>
    <w:rsid w:val="00BB19C0"/>
    <w:rsid w:val="00BB4BDC"/>
    <w:rsid w:val="00BB52FD"/>
    <w:rsid w:val="00BB547A"/>
    <w:rsid w:val="00BB678A"/>
    <w:rsid w:val="00BB6C2B"/>
    <w:rsid w:val="00BC0E6C"/>
    <w:rsid w:val="00BC2B9C"/>
    <w:rsid w:val="00BC3A2A"/>
    <w:rsid w:val="00BC505C"/>
    <w:rsid w:val="00BC6280"/>
    <w:rsid w:val="00BC6291"/>
    <w:rsid w:val="00BD0499"/>
    <w:rsid w:val="00BD089D"/>
    <w:rsid w:val="00BD0DF9"/>
    <w:rsid w:val="00BD16F4"/>
    <w:rsid w:val="00BD171D"/>
    <w:rsid w:val="00BD2D38"/>
    <w:rsid w:val="00BD3E7D"/>
    <w:rsid w:val="00BD4770"/>
    <w:rsid w:val="00BD4C7D"/>
    <w:rsid w:val="00BD4CD4"/>
    <w:rsid w:val="00BE08CA"/>
    <w:rsid w:val="00BE15C8"/>
    <w:rsid w:val="00BE2238"/>
    <w:rsid w:val="00BE52CD"/>
    <w:rsid w:val="00BE580C"/>
    <w:rsid w:val="00BF171A"/>
    <w:rsid w:val="00BF1A0E"/>
    <w:rsid w:val="00BF2C16"/>
    <w:rsid w:val="00BF3D59"/>
    <w:rsid w:val="00BF5A8F"/>
    <w:rsid w:val="00BF5D48"/>
    <w:rsid w:val="00BF6997"/>
    <w:rsid w:val="00BF75A8"/>
    <w:rsid w:val="00BF785B"/>
    <w:rsid w:val="00C0160A"/>
    <w:rsid w:val="00C0233F"/>
    <w:rsid w:val="00C02A7E"/>
    <w:rsid w:val="00C036EF"/>
    <w:rsid w:val="00C03E5C"/>
    <w:rsid w:val="00C056A3"/>
    <w:rsid w:val="00C10514"/>
    <w:rsid w:val="00C11041"/>
    <w:rsid w:val="00C110DD"/>
    <w:rsid w:val="00C11C00"/>
    <w:rsid w:val="00C13172"/>
    <w:rsid w:val="00C13A62"/>
    <w:rsid w:val="00C14700"/>
    <w:rsid w:val="00C15F89"/>
    <w:rsid w:val="00C16B94"/>
    <w:rsid w:val="00C17AC8"/>
    <w:rsid w:val="00C17E34"/>
    <w:rsid w:val="00C207F0"/>
    <w:rsid w:val="00C23992"/>
    <w:rsid w:val="00C23A72"/>
    <w:rsid w:val="00C25B10"/>
    <w:rsid w:val="00C26C2A"/>
    <w:rsid w:val="00C27297"/>
    <w:rsid w:val="00C300C7"/>
    <w:rsid w:val="00C30C42"/>
    <w:rsid w:val="00C315A9"/>
    <w:rsid w:val="00C31784"/>
    <w:rsid w:val="00C32BE2"/>
    <w:rsid w:val="00C3343D"/>
    <w:rsid w:val="00C33ACD"/>
    <w:rsid w:val="00C344C8"/>
    <w:rsid w:val="00C35123"/>
    <w:rsid w:val="00C374B0"/>
    <w:rsid w:val="00C378FF"/>
    <w:rsid w:val="00C37A77"/>
    <w:rsid w:val="00C408A9"/>
    <w:rsid w:val="00C40DB8"/>
    <w:rsid w:val="00C43DAA"/>
    <w:rsid w:val="00C44534"/>
    <w:rsid w:val="00C464F8"/>
    <w:rsid w:val="00C46775"/>
    <w:rsid w:val="00C46F88"/>
    <w:rsid w:val="00C514FC"/>
    <w:rsid w:val="00C51F80"/>
    <w:rsid w:val="00C52EB6"/>
    <w:rsid w:val="00C52F53"/>
    <w:rsid w:val="00C5404A"/>
    <w:rsid w:val="00C55CAB"/>
    <w:rsid w:val="00C55DC6"/>
    <w:rsid w:val="00C6051C"/>
    <w:rsid w:val="00C61B12"/>
    <w:rsid w:val="00C63530"/>
    <w:rsid w:val="00C64503"/>
    <w:rsid w:val="00C66B78"/>
    <w:rsid w:val="00C70655"/>
    <w:rsid w:val="00C707F9"/>
    <w:rsid w:val="00C71691"/>
    <w:rsid w:val="00C71A62"/>
    <w:rsid w:val="00C72B78"/>
    <w:rsid w:val="00C73230"/>
    <w:rsid w:val="00C7499B"/>
    <w:rsid w:val="00C75AA8"/>
    <w:rsid w:val="00C76114"/>
    <w:rsid w:val="00C7781C"/>
    <w:rsid w:val="00C80616"/>
    <w:rsid w:val="00C806D4"/>
    <w:rsid w:val="00C80C20"/>
    <w:rsid w:val="00C812CA"/>
    <w:rsid w:val="00C8211E"/>
    <w:rsid w:val="00C821C3"/>
    <w:rsid w:val="00C8281F"/>
    <w:rsid w:val="00C84534"/>
    <w:rsid w:val="00C84612"/>
    <w:rsid w:val="00C8666D"/>
    <w:rsid w:val="00C90C50"/>
    <w:rsid w:val="00C90FB9"/>
    <w:rsid w:val="00C91D84"/>
    <w:rsid w:val="00C922F2"/>
    <w:rsid w:val="00C935E9"/>
    <w:rsid w:val="00C94597"/>
    <w:rsid w:val="00C95D8A"/>
    <w:rsid w:val="00C96EF5"/>
    <w:rsid w:val="00CA0610"/>
    <w:rsid w:val="00CA0B3F"/>
    <w:rsid w:val="00CA47B9"/>
    <w:rsid w:val="00CA4BAE"/>
    <w:rsid w:val="00CA583F"/>
    <w:rsid w:val="00CA6D43"/>
    <w:rsid w:val="00CB06F4"/>
    <w:rsid w:val="00CB0732"/>
    <w:rsid w:val="00CB141A"/>
    <w:rsid w:val="00CB61DC"/>
    <w:rsid w:val="00CB776B"/>
    <w:rsid w:val="00CC013F"/>
    <w:rsid w:val="00CC068D"/>
    <w:rsid w:val="00CC0819"/>
    <w:rsid w:val="00CC15BC"/>
    <w:rsid w:val="00CC1CBC"/>
    <w:rsid w:val="00CC2409"/>
    <w:rsid w:val="00CC2E5C"/>
    <w:rsid w:val="00CC3970"/>
    <w:rsid w:val="00CC40B5"/>
    <w:rsid w:val="00CC4DE3"/>
    <w:rsid w:val="00CC5AF6"/>
    <w:rsid w:val="00CC684B"/>
    <w:rsid w:val="00CD0E56"/>
    <w:rsid w:val="00CD3F4F"/>
    <w:rsid w:val="00CD51E9"/>
    <w:rsid w:val="00CD55B9"/>
    <w:rsid w:val="00CD6B41"/>
    <w:rsid w:val="00CD761D"/>
    <w:rsid w:val="00CD7DDE"/>
    <w:rsid w:val="00CE0650"/>
    <w:rsid w:val="00CE0865"/>
    <w:rsid w:val="00CE183C"/>
    <w:rsid w:val="00CE2417"/>
    <w:rsid w:val="00CE64FA"/>
    <w:rsid w:val="00CE79F3"/>
    <w:rsid w:val="00CF07A5"/>
    <w:rsid w:val="00CF0A67"/>
    <w:rsid w:val="00CF2F07"/>
    <w:rsid w:val="00CF6934"/>
    <w:rsid w:val="00CF6D0D"/>
    <w:rsid w:val="00D009A3"/>
    <w:rsid w:val="00D00B10"/>
    <w:rsid w:val="00D01719"/>
    <w:rsid w:val="00D0182F"/>
    <w:rsid w:val="00D01A56"/>
    <w:rsid w:val="00D02676"/>
    <w:rsid w:val="00D039E8"/>
    <w:rsid w:val="00D04464"/>
    <w:rsid w:val="00D04725"/>
    <w:rsid w:val="00D07900"/>
    <w:rsid w:val="00D1109E"/>
    <w:rsid w:val="00D12516"/>
    <w:rsid w:val="00D1473A"/>
    <w:rsid w:val="00D149B2"/>
    <w:rsid w:val="00D1659B"/>
    <w:rsid w:val="00D16B09"/>
    <w:rsid w:val="00D17582"/>
    <w:rsid w:val="00D17FA4"/>
    <w:rsid w:val="00D21126"/>
    <w:rsid w:val="00D23C4A"/>
    <w:rsid w:val="00D23ECC"/>
    <w:rsid w:val="00D246DC"/>
    <w:rsid w:val="00D27250"/>
    <w:rsid w:val="00D27A29"/>
    <w:rsid w:val="00D27D24"/>
    <w:rsid w:val="00D306E9"/>
    <w:rsid w:val="00D31F32"/>
    <w:rsid w:val="00D32BFD"/>
    <w:rsid w:val="00D33BC6"/>
    <w:rsid w:val="00D34462"/>
    <w:rsid w:val="00D34BF2"/>
    <w:rsid w:val="00D3781E"/>
    <w:rsid w:val="00D41975"/>
    <w:rsid w:val="00D42752"/>
    <w:rsid w:val="00D43D3B"/>
    <w:rsid w:val="00D43EF2"/>
    <w:rsid w:val="00D458A5"/>
    <w:rsid w:val="00D46302"/>
    <w:rsid w:val="00D46737"/>
    <w:rsid w:val="00D50251"/>
    <w:rsid w:val="00D51988"/>
    <w:rsid w:val="00D52E62"/>
    <w:rsid w:val="00D52EEF"/>
    <w:rsid w:val="00D553CE"/>
    <w:rsid w:val="00D55530"/>
    <w:rsid w:val="00D5567C"/>
    <w:rsid w:val="00D55D90"/>
    <w:rsid w:val="00D56919"/>
    <w:rsid w:val="00D57586"/>
    <w:rsid w:val="00D57957"/>
    <w:rsid w:val="00D57CE7"/>
    <w:rsid w:val="00D60A49"/>
    <w:rsid w:val="00D61488"/>
    <w:rsid w:val="00D61B87"/>
    <w:rsid w:val="00D62058"/>
    <w:rsid w:val="00D651E5"/>
    <w:rsid w:val="00D6561C"/>
    <w:rsid w:val="00D664DC"/>
    <w:rsid w:val="00D70C9C"/>
    <w:rsid w:val="00D727E8"/>
    <w:rsid w:val="00D7457E"/>
    <w:rsid w:val="00D749E3"/>
    <w:rsid w:val="00D778A2"/>
    <w:rsid w:val="00D77E73"/>
    <w:rsid w:val="00D80701"/>
    <w:rsid w:val="00D80B29"/>
    <w:rsid w:val="00D83087"/>
    <w:rsid w:val="00D8340D"/>
    <w:rsid w:val="00D86368"/>
    <w:rsid w:val="00D8732F"/>
    <w:rsid w:val="00D87B99"/>
    <w:rsid w:val="00D91908"/>
    <w:rsid w:val="00D93F72"/>
    <w:rsid w:val="00D9678F"/>
    <w:rsid w:val="00DA0C2A"/>
    <w:rsid w:val="00DA5470"/>
    <w:rsid w:val="00DA579E"/>
    <w:rsid w:val="00DA6079"/>
    <w:rsid w:val="00DA6675"/>
    <w:rsid w:val="00DA71A3"/>
    <w:rsid w:val="00DA75EC"/>
    <w:rsid w:val="00DA7648"/>
    <w:rsid w:val="00DA7714"/>
    <w:rsid w:val="00DA7D68"/>
    <w:rsid w:val="00DB0374"/>
    <w:rsid w:val="00DB1DEA"/>
    <w:rsid w:val="00DB27AC"/>
    <w:rsid w:val="00DB54ED"/>
    <w:rsid w:val="00DB59FE"/>
    <w:rsid w:val="00DC09D3"/>
    <w:rsid w:val="00DC25D6"/>
    <w:rsid w:val="00DC26E8"/>
    <w:rsid w:val="00DC37DB"/>
    <w:rsid w:val="00DC5191"/>
    <w:rsid w:val="00DC6451"/>
    <w:rsid w:val="00DC6907"/>
    <w:rsid w:val="00DC7884"/>
    <w:rsid w:val="00DD1604"/>
    <w:rsid w:val="00DD1C28"/>
    <w:rsid w:val="00DD24BA"/>
    <w:rsid w:val="00DD6E07"/>
    <w:rsid w:val="00DD792D"/>
    <w:rsid w:val="00DE047C"/>
    <w:rsid w:val="00DE0795"/>
    <w:rsid w:val="00DE182D"/>
    <w:rsid w:val="00DE2E3A"/>
    <w:rsid w:val="00DE76BA"/>
    <w:rsid w:val="00DE7AC2"/>
    <w:rsid w:val="00DF006F"/>
    <w:rsid w:val="00DF0A62"/>
    <w:rsid w:val="00DF4A66"/>
    <w:rsid w:val="00DF4D97"/>
    <w:rsid w:val="00DF6E45"/>
    <w:rsid w:val="00DF7F1C"/>
    <w:rsid w:val="00E00A03"/>
    <w:rsid w:val="00E01050"/>
    <w:rsid w:val="00E0227B"/>
    <w:rsid w:val="00E02D9B"/>
    <w:rsid w:val="00E03020"/>
    <w:rsid w:val="00E04BE6"/>
    <w:rsid w:val="00E06141"/>
    <w:rsid w:val="00E0649A"/>
    <w:rsid w:val="00E065A3"/>
    <w:rsid w:val="00E07B6C"/>
    <w:rsid w:val="00E104A6"/>
    <w:rsid w:val="00E12FCE"/>
    <w:rsid w:val="00E132C3"/>
    <w:rsid w:val="00E13550"/>
    <w:rsid w:val="00E14872"/>
    <w:rsid w:val="00E14BF5"/>
    <w:rsid w:val="00E1541E"/>
    <w:rsid w:val="00E1629F"/>
    <w:rsid w:val="00E16637"/>
    <w:rsid w:val="00E17870"/>
    <w:rsid w:val="00E17F6A"/>
    <w:rsid w:val="00E2367E"/>
    <w:rsid w:val="00E23841"/>
    <w:rsid w:val="00E25DDB"/>
    <w:rsid w:val="00E26EF9"/>
    <w:rsid w:val="00E278F7"/>
    <w:rsid w:val="00E27B6D"/>
    <w:rsid w:val="00E3099D"/>
    <w:rsid w:val="00E327F2"/>
    <w:rsid w:val="00E32A35"/>
    <w:rsid w:val="00E358E0"/>
    <w:rsid w:val="00E35EE3"/>
    <w:rsid w:val="00E40DF5"/>
    <w:rsid w:val="00E41F82"/>
    <w:rsid w:val="00E456B3"/>
    <w:rsid w:val="00E46598"/>
    <w:rsid w:val="00E4759A"/>
    <w:rsid w:val="00E51305"/>
    <w:rsid w:val="00E529DB"/>
    <w:rsid w:val="00E53824"/>
    <w:rsid w:val="00E565C1"/>
    <w:rsid w:val="00E60BE7"/>
    <w:rsid w:val="00E615A8"/>
    <w:rsid w:val="00E62284"/>
    <w:rsid w:val="00E63406"/>
    <w:rsid w:val="00E643E7"/>
    <w:rsid w:val="00E64584"/>
    <w:rsid w:val="00E64913"/>
    <w:rsid w:val="00E651E1"/>
    <w:rsid w:val="00E66FE8"/>
    <w:rsid w:val="00E67878"/>
    <w:rsid w:val="00E71566"/>
    <w:rsid w:val="00E7160A"/>
    <w:rsid w:val="00E71D91"/>
    <w:rsid w:val="00E726EB"/>
    <w:rsid w:val="00E743D1"/>
    <w:rsid w:val="00E745CB"/>
    <w:rsid w:val="00E75E02"/>
    <w:rsid w:val="00E76155"/>
    <w:rsid w:val="00E766CD"/>
    <w:rsid w:val="00E76821"/>
    <w:rsid w:val="00E76F53"/>
    <w:rsid w:val="00E7727C"/>
    <w:rsid w:val="00E7744C"/>
    <w:rsid w:val="00E774A5"/>
    <w:rsid w:val="00E803C0"/>
    <w:rsid w:val="00E81259"/>
    <w:rsid w:val="00E81E0D"/>
    <w:rsid w:val="00E82AEB"/>
    <w:rsid w:val="00E8379F"/>
    <w:rsid w:val="00E8576C"/>
    <w:rsid w:val="00E85D20"/>
    <w:rsid w:val="00E862D7"/>
    <w:rsid w:val="00E87B5C"/>
    <w:rsid w:val="00E90646"/>
    <w:rsid w:val="00E90925"/>
    <w:rsid w:val="00E90E43"/>
    <w:rsid w:val="00E92FED"/>
    <w:rsid w:val="00E939EF"/>
    <w:rsid w:val="00E93B60"/>
    <w:rsid w:val="00E9453F"/>
    <w:rsid w:val="00E94C4C"/>
    <w:rsid w:val="00E9554F"/>
    <w:rsid w:val="00E95843"/>
    <w:rsid w:val="00E9653A"/>
    <w:rsid w:val="00EA215F"/>
    <w:rsid w:val="00EA3B5E"/>
    <w:rsid w:val="00EA43DF"/>
    <w:rsid w:val="00EA456D"/>
    <w:rsid w:val="00EA5307"/>
    <w:rsid w:val="00EA5CC7"/>
    <w:rsid w:val="00EA6D18"/>
    <w:rsid w:val="00EA7BF4"/>
    <w:rsid w:val="00EB1DB9"/>
    <w:rsid w:val="00EB22CB"/>
    <w:rsid w:val="00EB32E5"/>
    <w:rsid w:val="00EB36B0"/>
    <w:rsid w:val="00EB5F19"/>
    <w:rsid w:val="00EB62F5"/>
    <w:rsid w:val="00EC2BC9"/>
    <w:rsid w:val="00EC3541"/>
    <w:rsid w:val="00EC4631"/>
    <w:rsid w:val="00EC5260"/>
    <w:rsid w:val="00EC6062"/>
    <w:rsid w:val="00EC60B9"/>
    <w:rsid w:val="00EC65A0"/>
    <w:rsid w:val="00EC7214"/>
    <w:rsid w:val="00EC731A"/>
    <w:rsid w:val="00ED06B5"/>
    <w:rsid w:val="00ED1224"/>
    <w:rsid w:val="00ED1BA5"/>
    <w:rsid w:val="00ED34A1"/>
    <w:rsid w:val="00ED4212"/>
    <w:rsid w:val="00ED4871"/>
    <w:rsid w:val="00ED6E86"/>
    <w:rsid w:val="00EE30EE"/>
    <w:rsid w:val="00EE396F"/>
    <w:rsid w:val="00EE40AE"/>
    <w:rsid w:val="00EE49B7"/>
    <w:rsid w:val="00EE7058"/>
    <w:rsid w:val="00EE768A"/>
    <w:rsid w:val="00EF0B1D"/>
    <w:rsid w:val="00EF0B7F"/>
    <w:rsid w:val="00EF0F62"/>
    <w:rsid w:val="00EF3AE7"/>
    <w:rsid w:val="00EF3EEE"/>
    <w:rsid w:val="00EF4DCD"/>
    <w:rsid w:val="00EF5BE1"/>
    <w:rsid w:val="00EF5CF1"/>
    <w:rsid w:val="00F0143A"/>
    <w:rsid w:val="00F02B7D"/>
    <w:rsid w:val="00F02FA8"/>
    <w:rsid w:val="00F04519"/>
    <w:rsid w:val="00F04EAF"/>
    <w:rsid w:val="00F05D2D"/>
    <w:rsid w:val="00F07581"/>
    <w:rsid w:val="00F0786C"/>
    <w:rsid w:val="00F10B4E"/>
    <w:rsid w:val="00F10DAC"/>
    <w:rsid w:val="00F118F6"/>
    <w:rsid w:val="00F11FE4"/>
    <w:rsid w:val="00F13A6F"/>
    <w:rsid w:val="00F16067"/>
    <w:rsid w:val="00F16D2C"/>
    <w:rsid w:val="00F16F98"/>
    <w:rsid w:val="00F1725D"/>
    <w:rsid w:val="00F179A8"/>
    <w:rsid w:val="00F204EF"/>
    <w:rsid w:val="00F20A66"/>
    <w:rsid w:val="00F20B29"/>
    <w:rsid w:val="00F247DF"/>
    <w:rsid w:val="00F24891"/>
    <w:rsid w:val="00F248BE"/>
    <w:rsid w:val="00F24CA9"/>
    <w:rsid w:val="00F3439A"/>
    <w:rsid w:val="00F347D7"/>
    <w:rsid w:val="00F37015"/>
    <w:rsid w:val="00F373B4"/>
    <w:rsid w:val="00F4227F"/>
    <w:rsid w:val="00F43D43"/>
    <w:rsid w:val="00F44A97"/>
    <w:rsid w:val="00F44EAD"/>
    <w:rsid w:val="00F47F2E"/>
    <w:rsid w:val="00F50BE5"/>
    <w:rsid w:val="00F51187"/>
    <w:rsid w:val="00F53530"/>
    <w:rsid w:val="00F5438F"/>
    <w:rsid w:val="00F549B2"/>
    <w:rsid w:val="00F549C8"/>
    <w:rsid w:val="00F56361"/>
    <w:rsid w:val="00F607BE"/>
    <w:rsid w:val="00F60C8E"/>
    <w:rsid w:val="00F61799"/>
    <w:rsid w:val="00F61956"/>
    <w:rsid w:val="00F62308"/>
    <w:rsid w:val="00F62EF8"/>
    <w:rsid w:val="00F6630C"/>
    <w:rsid w:val="00F66696"/>
    <w:rsid w:val="00F66902"/>
    <w:rsid w:val="00F672A8"/>
    <w:rsid w:val="00F67914"/>
    <w:rsid w:val="00F70297"/>
    <w:rsid w:val="00F702BE"/>
    <w:rsid w:val="00F70588"/>
    <w:rsid w:val="00F70B9E"/>
    <w:rsid w:val="00F717BD"/>
    <w:rsid w:val="00F71A4B"/>
    <w:rsid w:val="00F74DFE"/>
    <w:rsid w:val="00F76856"/>
    <w:rsid w:val="00F81483"/>
    <w:rsid w:val="00F81B04"/>
    <w:rsid w:val="00F820CA"/>
    <w:rsid w:val="00F82316"/>
    <w:rsid w:val="00F82798"/>
    <w:rsid w:val="00F840A0"/>
    <w:rsid w:val="00F84A58"/>
    <w:rsid w:val="00F8642C"/>
    <w:rsid w:val="00F87236"/>
    <w:rsid w:val="00F877DB"/>
    <w:rsid w:val="00F906E0"/>
    <w:rsid w:val="00F911B0"/>
    <w:rsid w:val="00F9153C"/>
    <w:rsid w:val="00F91D5A"/>
    <w:rsid w:val="00F965E4"/>
    <w:rsid w:val="00FA0771"/>
    <w:rsid w:val="00FA1E9F"/>
    <w:rsid w:val="00FA1FC1"/>
    <w:rsid w:val="00FA2D52"/>
    <w:rsid w:val="00FA2F52"/>
    <w:rsid w:val="00FA3DE6"/>
    <w:rsid w:val="00FA43C8"/>
    <w:rsid w:val="00FA5E34"/>
    <w:rsid w:val="00FB0BBE"/>
    <w:rsid w:val="00FB18AA"/>
    <w:rsid w:val="00FB1F70"/>
    <w:rsid w:val="00FB28DF"/>
    <w:rsid w:val="00FB5AE6"/>
    <w:rsid w:val="00FB6A42"/>
    <w:rsid w:val="00FB6CD5"/>
    <w:rsid w:val="00FB72D5"/>
    <w:rsid w:val="00FC0579"/>
    <w:rsid w:val="00FC05EE"/>
    <w:rsid w:val="00FC0A89"/>
    <w:rsid w:val="00FC1B52"/>
    <w:rsid w:val="00FC20DE"/>
    <w:rsid w:val="00FC211D"/>
    <w:rsid w:val="00FC6455"/>
    <w:rsid w:val="00FC6752"/>
    <w:rsid w:val="00FC687B"/>
    <w:rsid w:val="00FD059C"/>
    <w:rsid w:val="00FD169A"/>
    <w:rsid w:val="00FD1EE5"/>
    <w:rsid w:val="00FD2A1B"/>
    <w:rsid w:val="00FD4442"/>
    <w:rsid w:val="00FD5494"/>
    <w:rsid w:val="00FD5BAD"/>
    <w:rsid w:val="00FD698F"/>
    <w:rsid w:val="00FD7086"/>
    <w:rsid w:val="00FD7504"/>
    <w:rsid w:val="00FE043E"/>
    <w:rsid w:val="00FE279F"/>
    <w:rsid w:val="00FE2F0A"/>
    <w:rsid w:val="00FE3B6B"/>
    <w:rsid w:val="00FE41C0"/>
    <w:rsid w:val="00FE53D7"/>
    <w:rsid w:val="00FE5AA9"/>
    <w:rsid w:val="00FE5BF5"/>
    <w:rsid w:val="00FE653B"/>
    <w:rsid w:val="00FE6E73"/>
    <w:rsid w:val="00FE7138"/>
    <w:rsid w:val="00FE7326"/>
    <w:rsid w:val="00FE7442"/>
    <w:rsid w:val="00FE7712"/>
    <w:rsid w:val="00FF06CA"/>
    <w:rsid w:val="00FF0E75"/>
    <w:rsid w:val="00FF2B08"/>
    <w:rsid w:val="00FF3CE9"/>
    <w:rsid w:val="00FF4EFB"/>
    <w:rsid w:val="00FF697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B4D"/>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rsid w:val="00941C2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aliases w:val="Numerowanie Znak,Kolorowa lista — akcent 11 Znak,Akapit z listą BS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B4D"/>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241618">
      <w:bodyDiv w:val="1"/>
      <w:marLeft w:val="0"/>
      <w:marRight w:val="0"/>
      <w:marTop w:val="0"/>
      <w:marBottom w:val="0"/>
      <w:divBdr>
        <w:top w:val="none" w:sz="0" w:space="0" w:color="auto"/>
        <w:left w:val="none" w:sz="0" w:space="0" w:color="auto"/>
        <w:bottom w:val="none" w:sz="0" w:space="0" w:color="auto"/>
        <w:right w:val="none" w:sz="0" w:space="0" w:color="auto"/>
      </w:divBdr>
    </w:div>
    <w:div w:id="27224564">
      <w:bodyDiv w:val="1"/>
      <w:marLeft w:val="0"/>
      <w:marRight w:val="0"/>
      <w:marTop w:val="0"/>
      <w:marBottom w:val="0"/>
      <w:divBdr>
        <w:top w:val="none" w:sz="0" w:space="0" w:color="auto"/>
        <w:left w:val="none" w:sz="0" w:space="0" w:color="auto"/>
        <w:bottom w:val="none" w:sz="0" w:space="0" w:color="auto"/>
        <w:right w:val="none" w:sz="0" w:space="0" w:color="auto"/>
      </w:divBdr>
    </w:div>
    <w:div w:id="47145282">
      <w:bodyDiv w:val="1"/>
      <w:marLeft w:val="0"/>
      <w:marRight w:val="0"/>
      <w:marTop w:val="0"/>
      <w:marBottom w:val="0"/>
      <w:divBdr>
        <w:top w:val="none" w:sz="0" w:space="0" w:color="auto"/>
        <w:left w:val="none" w:sz="0" w:space="0" w:color="auto"/>
        <w:bottom w:val="none" w:sz="0" w:space="0" w:color="auto"/>
        <w:right w:val="none" w:sz="0" w:space="0" w:color="auto"/>
      </w:divBdr>
    </w:div>
    <w:div w:id="57677788">
      <w:bodyDiv w:val="1"/>
      <w:marLeft w:val="0"/>
      <w:marRight w:val="0"/>
      <w:marTop w:val="0"/>
      <w:marBottom w:val="0"/>
      <w:divBdr>
        <w:top w:val="none" w:sz="0" w:space="0" w:color="auto"/>
        <w:left w:val="none" w:sz="0" w:space="0" w:color="auto"/>
        <w:bottom w:val="none" w:sz="0" w:space="0" w:color="auto"/>
        <w:right w:val="none" w:sz="0" w:space="0" w:color="auto"/>
      </w:divBdr>
    </w:div>
    <w:div w:id="168520748">
      <w:bodyDiv w:val="1"/>
      <w:marLeft w:val="0"/>
      <w:marRight w:val="0"/>
      <w:marTop w:val="0"/>
      <w:marBottom w:val="0"/>
      <w:divBdr>
        <w:top w:val="none" w:sz="0" w:space="0" w:color="auto"/>
        <w:left w:val="none" w:sz="0" w:space="0" w:color="auto"/>
        <w:bottom w:val="none" w:sz="0" w:space="0" w:color="auto"/>
        <w:right w:val="none" w:sz="0" w:space="0" w:color="auto"/>
      </w:divBdr>
    </w:div>
    <w:div w:id="182129203">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35631981">
      <w:bodyDiv w:val="1"/>
      <w:marLeft w:val="0"/>
      <w:marRight w:val="0"/>
      <w:marTop w:val="0"/>
      <w:marBottom w:val="0"/>
      <w:divBdr>
        <w:top w:val="none" w:sz="0" w:space="0" w:color="auto"/>
        <w:left w:val="none" w:sz="0" w:space="0" w:color="auto"/>
        <w:bottom w:val="none" w:sz="0" w:space="0" w:color="auto"/>
        <w:right w:val="none" w:sz="0" w:space="0" w:color="auto"/>
      </w:divBdr>
      <w:divsChild>
        <w:div w:id="276107425">
          <w:marLeft w:val="0"/>
          <w:marRight w:val="0"/>
          <w:marTop w:val="0"/>
          <w:marBottom w:val="0"/>
          <w:divBdr>
            <w:top w:val="none" w:sz="0" w:space="0" w:color="auto"/>
            <w:left w:val="none" w:sz="0" w:space="0" w:color="auto"/>
            <w:bottom w:val="none" w:sz="0" w:space="0" w:color="auto"/>
            <w:right w:val="none" w:sz="0" w:space="0" w:color="auto"/>
          </w:divBdr>
        </w:div>
      </w:divsChild>
    </w:div>
    <w:div w:id="250163375">
      <w:bodyDiv w:val="1"/>
      <w:marLeft w:val="0"/>
      <w:marRight w:val="0"/>
      <w:marTop w:val="0"/>
      <w:marBottom w:val="0"/>
      <w:divBdr>
        <w:top w:val="none" w:sz="0" w:space="0" w:color="auto"/>
        <w:left w:val="none" w:sz="0" w:space="0" w:color="auto"/>
        <w:bottom w:val="none" w:sz="0" w:space="0" w:color="auto"/>
        <w:right w:val="none" w:sz="0" w:space="0" w:color="auto"/>
      </w:divBdr>
    </w:div>
    <w:div w:id="291862192">
      <w:bodyDiv w:val="1"/>
      <w:marLeft w:val="0"/>
      <w:marRight w:val="0"/>
      <w:marTop w:val="0"/>
      <w:marBottom w:val="0"/>
      <w:divBdr>
        <w:top w:val="none" w:sz="0" w:space="0" w:color="auto"/>
        <w:left w:val="none" w:sz="0" w:space="0" w:color="auto"/>
        <w:bottom w:val="none" w:sz="0" w:space="0" w:color="auto"/>
        <w:right w:val="none" w:sz="0" w:space="0" w:color="auto"/>
      </w:divBdr>
    </w:div>
    <w:div w:id="303581715">
      <w:bodyDiv w:val="1"/>
      <w:marLeft w:val="0"/>
      <w:marRight w:val="0"/>
      <w:marTop w:val="0"/>
      <w:marBottom w:val="0"/>
      <w:divBdr>
        <w:top w:val="none" w:sz="0" w:space="0" w:color="auto"/>
        <w:left w:val="none" w:sz="0" w:space="0" w:color="auto"/>
        <w:bottom w:val="none" w:sz="0" w:space="0" w:color="auto"/>
        <w:right w:val="none" w:sz="0" w:space="0" w:color="auto"/>
      </w:divBdr>
      <w:divsChild>
        <w:div w:id="1018774362">
          <w:marLeft w:val="0"/>
          <w:marRight w:val="0"/>
          <w:marTop w:val="0"/>
          <w:marBottom w:val="0"/>
          <w:divBdr>
            <w:top w:val="none" w:sz="0" w:space="0" w:color="auto"/>
            <w:left w:val="none" w:sz="0" w:space="0" w:color="auto"/>
            <w:bottom w:val="none" w:sz="0" w:space="0" w:color="auto"/>
            <w:right w:val="none" w:sz="0" w:space="0" w:color="auto"/>
          </w:divBdr>
        </w:div>
        <w:div w:id="1995261476">
          <w:marLeft w:val="0"/>
          <w:marRight w:val="0"/>
          <w:marTop w:val="0"/>
          <w:marBottom w:val="0"/>
          <w:divBdr>
            <w:top w:val="none" w:sz="0" w:space="0" w:color="auto"/>
            <w:left w:val="none" w:sz="0" w:space="0" w:color="auto"/>
            <w:bottom w:val="none" w:sz="0" w:space="0" w:color="auto"/>
            <w:right w:val="none" w:sz="0" w:space="0" w:color="auto"/>
          </w:divBdr>
        </w:div>
        <w:div w:id="1667241828">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148402869">
          <w:marLeft w:val="0"/>
          <w:marRight w:val="0"/>
          <w:marTop w:val="0"/>
          <w:marBottom w:val="0"/>
          <w:divBdr>
            <w:top w:val="none" w:sz="0" w:space="0" w:color="auto"/>
            <w:left w:val="none" w:sz="0" w:space="0" w:color="auto"/>
            <w:bottom w:val="none" w:sz="0" w:space="0" w:color="auto"/>
            <w:right w:val="none" w:sz="0" w:space="0" w:color="auto"/>
          </w:divBdr>
          <w:divsChild>
            <w:div w:id="223956043">
              <w:marLeft w:val="0"/>
              <w:marRight w:val="0"/>
              <w:marTop w:val="0"/>
              <w:marBottom w:val="0"/>
              <w:divBdr>
                <w:top w:val="none" w:sz="0" w:space="0" w:color="auto"/>
                <w:left w:val="none" w:sz="0" w:space="0" w:color="auto"/>
                <w:bottom w:val="none" w:sz="0" w:space="0" w:color="auto"/>
                <w:right w:val="none" w:sz="0" w:space="0" w:color="auto"/>
              </w:divBdr>
            </w:div>
          </w:divsChild>
        </w:div>
        <w:div w:id="1769959019">
          <w:marLeft w:val="0"/>
          <w:marRight w:val="0"/>
          <w:marTop w:val="0"/>
          <w:marBottom w:val="0"/>
          <w:divBdr>
            <w:top w:val="none" w:sz="0" w:space="0" w:color="auto"/>
            <w:left w:val="none" w:sz="0" w:space="0" w:color="auto"/>
            <w:bottom w:val="none" w:sz="0" w:space="0" w:color="auto"/>
            <w:right w:val="none" w:sz="0" w:space="0" w:color="auto"/>
          </w:divBdr>
          <w:divsChild>
            <w:div w:id="845436020">
              <w:marLeft w:val="0"/>
              <w:marRight w:val="0"/>
              <w:marTop w:val="0"/>
              <w:marBottom w:val="0"/>
              <w:divBdr>
                <w:top w:val="none" w:sz="0" w:space="0" w:color="auto"/>
                <w:left w:val="none" w:sz="0" w:space="0" w:color="auto"/>
                <w:bottom w:val="none" w:sz="0" w:space="0" w:color="auto"/>
                <w:right w:val="none" w:sz="0" w:space="0" w:color="auto"/>
              </w:divBdr>
            </w:div>
            <w:div w:id="2002196991">
              <w:marLeft w:val="0"/>
              <w:marRight w:val="0"/>
              <w:marTop w:val="0"/>
              <w:marBottom w:val="0"/>
              <w:divBdr>
                <w:top w:val="none" w:sz="0" w:space="0" w:color="auto"/>
                <w:left w:val="none" w:sz="0" w:space="0" w:color="auto"/>
                <w:bottom w:val="none" w:sz="0" w:space="0" w:color="auto"/>
                <w:right w:val="none" w:sz="0" w:space="0" w:color="auto"/>
              </w:divBdr>
            </w:div>
          </w:divsChild>
        </w:div>
        <w:div w:id="854610225">
          <w:marLeft w:val="0"/>
          <w:marRight w:val="0"/>
          <w:marTop w:val="0"/>
          <w:marBottom w:val="0"/>
          <w:divBdr>
            <w:top w:val="none" w:sz="0" w:space="0" w:color="auto"/>
            <w:left w:val="none" w:sz="0" w:space="0" w:color="auto"/>
            <w:bottom w:val="none" w:sz="0" w:space="0" w:color="auto"/>
            <w:right w:val="none" w:sz="0" w:space="0" w:color="auto"/>
          </w:divBdr>
        </w:div>
        <w:div w:id="2060084440">
          <w:marLeft w:val="0"/>
          <w:marRight w:val="0"/>
          <w:marTop w:val="0"/>
          <w:marBottom w:val="0"/>
          <w:divBdr>
            <w:top w:val="none" w:sz="0" w:space="0" w:color="auto"/>
            <w:left w:val="none" w:sz="0" w:space="0" w:color="auto"/>
            <w:bottom w:val="none" w:sz="0" w:space="0" w:color="auto"/>
            <w:right w:val="none" w:sz="0" w:space="0" w:color="auto"/>
          </w:divBdr>
          <w:divsChild>
            <w:div w:id="1541437181">
              <w:marLeft w:val="0"/>
              <w:marRight w:val="0"/>
              <w:marTop w:val="0"/>
              <w:marBottom w:val="0"/>
              <w:divBdr>
                <w:top w:val="none" w:sz="0" w:space="0" w:color="auto"/>
                <w:left w:val="none" w:sz="0" w:space="0" w:color="auto"/>
                <w:bottom w:val="none" w:sz="0" w:space="0" w:color="auto"/>
                <w:right w:val="none" w:sz="0" w:space="0" w:color="auto"/>
              </w:divBdr>
            </w:div>
          </w:divsChild>
        </w:div>
        <w:div w:id="1396079542">
          <w:marLeft w:val="0"/>
          <w:marRight w:val="0"/>
          <w:marTop w:val="0"/>
          <w:marBottom w:val="0"/>
          <w:divBdr>
            <w:top w:val="none" w:sz="0" w:space="0" w:color="auto"/>
            <w:left w:val="none" w:sz="0" w:space="0" w:color="auto"/>
            <w:bottom w:val="none" w:sz="0" w:space="0" w:color="auto"/>
            <w:right w:val="none" w:sz="0" w:space="0" w:color="auto"/>
          </w:divBdr>
        </w:div>
        <w:div w:id="468207532">
          <w:marLeft w:val="0"/>
          <w:marRight w:val="0"/>
          <w:marTop w:val="0"/>
          <w:marBottom w:val="0"/>
          <w:divBdr>
            <w:top w:val="none" w:sz="0" w:space="0" w:color="auto"/>
            <w:left w:val="none" w:sz="0" w:space="0" w:color="auto"/>
            <w:bottom w:val="none" w:sz="0" w:space="0" w:color="auto"/>
            <w:right w:val="none" w:sz="0" w:space="0" w:color="auto"/>
          </w:divBdr>
        </w:div>
        <w:div w:id="494346239">
          <w:marLeft w:val="0"/>
          <w:marRight w:val="0"/>
          <w:marTop w:val="0"/>
          <w:marBottom w:val="0"/>
          <w:divBdr>
            <w:top w:val="none" w:sz="0" w:space="0" w:color="auto"/>
            <w:left w:val="none" w:sz="0" w:space="0" w:color="auto"/>
            <w:bottom w:val="none" w:sz="0" w:space="0" w:color="auto"/>
            <w:right w:val="none" w:sz="0" w:space="0" w:color="auto"/>
          </w:divBdr>
        </w:div>
        <w:div w:id="112796887">
          <w:marLeft w:val="0"/>
          <w:marRight w:val="0"/>
          <w:marTop w:val="0"/>
          <w:marBottom w:val="0"/>
          <w:divBdr>
            <w:top w:val="none" w:sz="0" w:space="0" w:color="auto"/>
            <w:left w:val="none" w:sz="0" w:space="0" w:color="auto"/>
            <w:bottom w:val="none" w:sz="0" w:space="0" w:color="auto"/>
            <w:right w:val="none" w:sz="0" w:space="0" w:color="auto"/>
          </w:divBdr>
        </w:div>
        <w:div w:id="1804805384">
          <w:marLeft w:val="0"/>
          <w:marRight w:val="0"/>
          <w:marTop w:val="0"/>
          <w:marBottom w:val="0"/>
          <w:divBdr>
            <w:top w:val="none" w:sz="0" w:space="0" w:color="auto"/>
            <w:left w:val="none" w:sz="0" w:space="0" w:color="auto"/>
            <w:bottom w:val="none" w:sz="0" w:space="0" w:color="auto"/>
            <w:right w:val="none" w:sz="0" w:space="0" w:color="auto"/>
          </w:divBdr>
        </w:div>
        <w:div w:id="1240559024">
          <w:marLeft w:val="0"/>
          <w:marRight w:val="0"/>
          <w:marTop w:val="0"/>
          <w:marBottom w:val="0"/>
          <w:divBdr>
            <w:top w:val="none" w:sz="0" w:space="0" w:color="auto"/>
            <w:left w:val="none" w:sz="0" w:space="0" w:color="auto"/>
            <w:bottom w:val="none" w:sz="0" w:space="0" w:color="auto"/>
            <w:right w:val="none" w:sz="0" w:space="0" w:color="auto"/>
          </w:divBdr>
        </w:div>
      </w:divsChild>
    </w:div>
    <w:div w:id="304437985">
      <w:bodyDiv w:val="1"/>
      <w:marLeft w:val="0"/>
      <w:marRight w:val="0"/>
      <w:marTop w:val="0"/>
      <w:marBottom w:val="0"/>
      <w:divBdr>
        <w:top w:val="none" w:sz="0" w:space="0" w:color="auto"/>
        <w:left w:val="none" w:sz="0" w:space="0" w:color="auto"/>
        <w:bottom w:val="none" w:sz="0" w:space="0" w:color="auto"/>
        <w:right w:val="none" w:sz="0" w:space="0" w:color="auto"/>
      </w:divBdr>
    </w:div>
    <w:div w:id="307786217">
      <w:bodyDiv w:val="1"/>
      <w:marLeft w:val="0"/>
      <w:marRight w:val="0"/>
      <w:marTop w:val="0"/>
      <w:marBottom w:val="0"/>
      <w:divBdr>
        <w:top w:val="none" w:sz="0" w:space="0" w:color="auto"/>
        <w:left w:val="none" w:sz="0" w:space="0" w:color="auto"/>
        <w:bottom w:val="none" w:sz="0" w:space="0" w:color="auto"/>
        <w:right w:val="none" w:sz="0" w:space="0" w:color="auto"/>
      </w:divBdr>
    </w:div>
    <w:div w:id="318732683">
      <w:bodyDiv w:val="1"/>
      <w:marLeft w:val="0"/>
      <w:marRight w:val="0"/>
      <w:marTop w:val="0"/>
      <w:marBottom w:val="0"/>
      <w:divBdr>
        <w:top w:val="none" w:sz="0" w:space="0" w:color="auto"/>
        <w:left w:val="none" w:sz="0" w:space="0" w:color="auto"/>
        <w:bottom w:val="none" w:sz="0" w:space="0" w:color="auto"/>
        <w:right w:val="none" w:sz="0" w:space="0" w:color="auto"/>
      </w:divBdr>
      <w:divsChild>
        <w:div w:id="1455322884">
          <w:marLeft w:val="0"/>
          <w:marRight w:val="0"/>
          <w:marTop w:val="0"/>
          <w:marBottom w:val="0"/>
          <w:divBdr>
            <w:top w:val="none" w:sz="0" w:space="0" w:color="auto"/>
            <w:left w:val="none" w:sz="0" w:space="0" w:color="auto"/>
            <w:bottom w:val="none" w:sz="0" w:space="0" w:color="auto"/>
            <w:right w:val="none" w:sz="0" w:space="0" w:color="auto"/>
          </w:divBdr>
        </w:div>
      </w:divsChild>
    </w:div>
    <w:div w:id="346710867">
      <w:bodyDiv w:val="1"/>
      <w:marLeft w:val="0"/>
      <w:marRight w:val="0"/>
      <w:marTop w:val="0"/>
      <w:marBottom w:val="0"/>
      <w:divBdr>
        <w:top w:val="none" w:sz="0" w:space="0" w:color="auto"/>
        <w:left w:val="none" w:sz="0" w:space="0" w:color="auto"/>
        <w:bottom w:val="none" w:sz="0" w:space="0" w:color="auto"/>
        <w:right w:val="none" w:sz="0" w:space="0" w:color="auto"/>
      </w:divBdr>
      <w:divsChild>
        <w:div w:id="904023773">
          <w:marLeft w:val="0"/>
          <w:marRight w:val="0"/>
          <w:marTop w:val="0"/>
          <w:marBottom w:val="0"/>
          <w:divBdr>
            <w:top w:val="none" w:sz="0" w:space="0" w:color="auto"/>
            <w:left w:val="none" w:sz="0" w:space="0" w:color="auto"/>
            <w:bottom w:val="none" w:sz="0" w:space="0" w:color="auto"/>
            <w:right w:val="none" w:sz="0" w:space="0" w:color="auto"/>
          </w:divBdr>
        </w:div>
        <w:div w:id="155462150">
          <w:marLeft w:val="0"/>
          <w:marRight w:val="0"/>
          <w:marTop w:val="0"/>
          <w:marBottom w:val="0"/>
          <w:divBdr>
            <w:top w:val="none" w:sz="0" w:space="0" w:color="auto"/>
            <w:left w:val="none" w:sz="0" w:space="0" w:color="auto"/>
            <w:bottom w:val="none" w:sz="0" w:space="0" w:color="auto"/>
            <w:right w:val="none" w:sz="0" w:space="0" w:color="auto"/>
          </w:divBdr>
        </w:div>
        <w:div w:id="1319460900">
          <w:marLeft w:val="0"/>
          <w:marRight w:val="0"/>
          <w:marTop w:val="0"/>
          <w:marBottom w:val="0"/>
          <w:divBdr>
            <w:top w:val="none" w:sz="0" w:space="0" w:color="auto"/>
            <w:left w:val="none" w:sz="0" w:space="0" w:color="auto"/>
            <w:bottom w:val="none" w:sz="0" w:space="0" w:color="auto"/>
            <w:right w:val="none" w:sz="0" w:space="0" w:color="auto"/>
          </w:divBdr>
        </w:div>
        <w:div w:id="1766077994">
          <w:marLeft w:val="0"/>
          <w:marRight w:val="0"/>
          <w:marTop w:val="0"/>
          <w:marBottom w:val="0"/>
          <w:divBdr>
            <w:top w:val="none" w:sz="0" w:space="0" w:color="auto"/>
            <w:left w:val="none" w:sz="0" w:space="0" w:color="auto"/>
            <w:bottom w:val="none" w:sz="0" w:space="0" w:color="auto"/>
            <w:right w:val="none" w:sz="0" w:space="0" w:color="auto"/>
          </w:divBdr>
        </w:div>
        <w:div w:id="1905679325">
          <w:marLeft w:val="0"/>
          <w:marRight w:val="0"/>
          <w:marTop w:val="0"/>
          <w:marBottom w:val="0"/>
          <w:divBdr>
            <w:top w:val="none" w:sz="0" w:space="0" w:color="auto"/>
            <w:left w:val="none" w:sz="0" w:space="0" w:color="auto"/>
            <w:bottom w:val="none" w:sz="0" w:space="0" w:color="auto"/>
            <w:right w:val="none" w:sz="0" w:space="0" w:color="auto"/>
          </w:divBdr>
        </w:div>
        <w:div w:id="1602567885">
          <w:marLeft w:val="0"/>
          <w:marRight w:val="0"/>
          <w:marTop w:val="0"/>
          <w:marBottom w:val="0"/>
          <w:divBdr>
            <w:top w:val="none" w:sz="0" w:space="0" w:color="auto"/>
            <w:left w:val="none" w:sz="0" w:space="0" w:color="auto"/>
            <w:bottom w:val="none" w:sz="0" w:space="0" w:color="auto"/>
            <w:right w:val="none" w:sz="0" w:space="0" w:color="auto"/>
          </w:divBdr>
        </w:div>
        <w:div w:id="1541552705">
          <w:marLeft w:val="0"/>
          <w:marRight w:val="0"/>
          <w:marTop w:val="0"/>
          <w:marBottom w:val="0"/>
          <w:divBdr>
            <w:top w:val="none" w:sz="0" w:space="0" w:color="auto"/>
            <w:left w:val="none" w:sz="0" w:space="0" w:color="auto"/>
            <w:bottom w:val="none" w:sz="0" w:space="0" w:color="auto"/>
            <w:right w:val="none" w:sz="0" w:space="0" w:color="auto"/>
          </w:divBdr>
        </w:div>
        <w:div w:id="1858695362">
          <w:marLeft w:val="0"/>
          <w:marRight w:val="0"/>
          <w:marTop w:val="0"/>
          <w:marBottom w:val="0"/>
          <w:divBdr>
            <w:top w:val="none" w:sz="0" w:space="0" w:color="auto"/>
            <w:left w:val="none" w:sz="0" w:space="0" w:color="auto"/>
            <w:bottom w:val="none" w:sz="0" w:space="0" w:color="auto"/>
            <w:right w:val="none" w:sz="0" w:space="0" w:color="auto"/>
          </w:divBdr>
        </w:div>
        <w:div w:id="2069377090">
          <w:marLeft w:val="0"/>
          <w:marRight w:val="0"/>
          <w:marTop w:val="0"/>
          <w:marBottom w:val="0"/>
          <w:divBdr>
            <w:top w:val="none" w:sz="0" w:space="0" w:color="auto"/>
            <w:left w:val="none" w:sz="0" w:space="0" w:color="auto"/>
            <w:bottom w:val="none" w:sz="0" w:space="0" w:color="auto"/>
            <w:right w:val="none" w:sz="0" w:space="0" w:color="auto"/>
          </w:divBdr>
        </w:div>
        <w:div w:id="1476994058">
          <w:marLeft w:val="0"/>
          <w:marRight w:val="0"/>
          <w:marTop w:val="0"/>
          <w:marBottom w:val="0"/>
          <w:divBdr>
            <w:top w:val="none" w:sz="0" w:space="0" w:color="auto"/>
            <w:left w:val="none" w:sz="0" w:space="0" w:color="auto"/>
            <w:bottom w:val="none" w:sz="0" w:space="0" w:color="auto"/>
            <w:right w:val="none" w:sz="0" w:space="0" w:color="auto"/>
          </w:divBdr>
        </w:div>
        <w:div w:id="824668493">
          <w:marLeft w:val="0"/>
          <w:marRight w:val="0"/>
          <w:marTop w:val="0"/>
          <w:marBottom w:val="0"/>
          <w:divBdr>
            <w:top w:val="none" w:sz="0" w:space="0" w:color="auto"/>
            <w:left w:val="none" w:sz="0" w:space="0" w:color="auto"/>
            <w:bottom w:val="none" w:sz="0" w:space="0" w:color="auto"/>
            <w:right w:val="none" w:sz="0" w:space="0" w:color="auto"/>
          </w:divBdr>
        </w:div>
        <w:div w:id="887910158">
          <w:marLeft w:val="0"/>
          <w:marRight w:val="0"/>
          <w:marTop w:val="0"/>
          <w:marBottom w:val="0"/>
          <w:divBdr>
            <w:top w:val="none" w:sz="0" w:space="0" w:color="auto"/>
            <w:left w:val="none" w:sz="0" w:space="0" w:color="auto"/>
            <w:bottom w:val="none" w:sz="0" w:space="0" w:color="auto"/>
            <w:right w:val="none" w:sz="0" w:space="0" w:color="auto"/>
          </w:divBdr>
        </w:div>
      </w:divsChild>
    </w:div>
    <w:div w:id="360402953">
      <w:bodyDiv w:val="1"/>
      <w:marLeft w:val="0"/>
      <w:marRight w:val="0"/>
      <w:marTop w:val="0"/>
      <w:marBottom w:val="0"/>
      <w:divBdr>
        <w:top w:val="none" w:sz="0" w:space="0" w:color="auto"/>
        <w:left w:val="none" w:sz="0" w:space="0" w:color="auto"/>
        <w:bottom w:val="none" w:sz="0" w:space="0" w:color="auto"/>
        <w:right w:val="none" w:sz="0" w:space="0" w:color="auto"/>
      </w:divBdr>
    </w:div>
    <w:div w:id="386955799">
      <w:bodyDiv w:val="1"/>
      <w:marLeft w:val="0"/>
      <w:marRight w:val="0"/>
      <w:marTop w:val="0"/>
      <w:marBottom w:val="0"/>
      <w:divBdr>
        <w:top w:val="none" w:sz="0" w:space="0" w:color="auto"/>
        <w:left w:val="none" w:sz="0" w:space="0" w:color="auto"/>
        <w:bottom w:val="none" w:sz="0" w:space="0" w:color="auto"/>
        <w:right w:val="none" w:sz="0" w:space="0" w:color="auto"/>
      </w:divBdr>
    </w:div>
    <w:div w:id="434136800">
      <w:bodyDiv w:val="1"/>
      <w:marLeft w:val="0"/>
      <w:marRight w:val="0"/>
      <w:marTop w:val="0"/>
      <w:marBottom w:val="0"/>
      <w:divBdr>
        <w:top w:val="none" w:sz="0" w:space="0" w:color="auto"/>
        <w:left w:val="none" w:sz="0" w:space="0" w:color="auto"/>
        <w:bottom w:val="none" w:sz="0" w:space="0" w:color="auto"/>
        <w:right w:val="none" w:sz="0" w:space="0" w:color="auto"/>
      </w:divBdr>
    </w:div>
    <w:div w:id="450513278">
      <w:bodyDiv w:val="1"/>
      <w:marLeft w:val="0"/>
      <w:marRight w:val="0"/>
      <w:marTop w:val="0"/>
      <w:marBottom w:val="0"/>
      <w:divBdr>
        <w:top w:val="none" w:sz="0" w:space="0" w:color="auto"/>
        <w:left w:val="none" w:sz="0" w:space="0" w:color="auto"/>
        <w:bottom w:val="none" w:sz="0" w:space="0" w:color="auto"/>
        <w:right w:val="none" w:sz="0" w:space="0" w:color="auto"/>
      </w:divBdr>
    </w:div>
    <w:div w:id="477772705">
      <w:bodyDiv w:val="1"/>
      <w:marLeft w:val="0"/>
      <w:marRight w:val="0"/>
      <w:marTop w:val="0"/>
      <w:marBottom w:val="0"/>
      <w:divBdr>
        <w:top w:val="none" w:sz="0" w:space="0" w:color="auto"/>
        <w:left w:val="none" w:sz="0" w:space="0" w:color="auto"/>
        <w:bottom w:val="none" w:sz="0" w:space="0" w:color="auto"/>
        <w:right w:val="none" w:sz="0" w:space="0" w:color="auto"/>
      </w:divBdr>
      <w:divsChild>
        <w:div w:id="191503393">
          <w:marLeft w:val="0"/>
          <w:marRight w:val="0"/>
          <w:marTop w:val="0"/>
          <w:marBottom w:val="0"/>
          <w:divBdr>
            <w:top w:val="none" w:sz="0" w:space="0" w:color="auto"/>
            <w:left w:val="none" w:sz="0" w:space="0" w:color="auto"/>
            <w:bottom w:val="none" w:sz="0" w:space="0" w:color="auto"/>
            <w:right w:val="none" w:sz="0" w:space="0" w:color="auto"/>
          </w:divBdr>
        </w:div>
      </w:divsChild>
    </w:div>
    <w:div w:id="490174046">
      <w:bodyDiv w:val="1"/>
      <w:marLeft w:val="0"/>
      <w:marRight w:val="0"/>
      <w:marTop w:val="0"/>
      <w:marBottom w:val="0"/>
      <w:divBdr>
        <w:top w:val="none" w:sz="0" w:space="0" w:color="auto"/>
        <w:left w:val="none" w:sz="0" w:space="0" w:color="auto"/>
        <w:bottom w:val="none" w:sz="0" w:space="0" w:color="auto"/>
        <w:right w:val="none" w:sz="0" w:space="0" w:color="auto"/>
      </w:divBdr>
      <w:divsChild>
        <w:div w:id="31929448">
          <w:marLeft w:val="0"/>
          <w:marRight w:val="0"/>
          <w:marTop w:val="0"/>
          <w:marBottom w:val="0"/>
          <w:divBdr>
            <w:top w:val="none" w:sz="0" w:space="0" w:color="auto"/>
            <w:left w:val="none" w:sz="0" w:space="0" w:color="auto"/>
            <w:bottom w:val="none" w:sz="0" w:space="0" w:color="auto"/>
            <w:right w:val="none" w:sz="0" w:space="0" w:color="auto"/>
          </w:divBdr>
        </w:div>
      </w:divsChild>
    </w:div>
    <w:div w:id="498036860">
      <w:bodyDiv w:val="1"/>
      <w:marLeft w:val="0"/>
      <w:marRight w:val="0"/>
      <w:marTop w:val="0"/>
      <w:marBottom w:val="0"/>
      <w:divBdr>
        <w:top w:val="none" w:sz="0" w:space="0" w:color="auto"/>
        <w:left w:val="none" w:sz="0" w:space="0" w:color="auto"/>
        <w:bottom w:val="none" w:sz="0" w:space="0" w:color="auto"/>
        <w:right w:val="none" w:sz="0" w:space="0" w:color="auto"/>
      </w:divBdr>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22943768">
      <w:bodyDiv w:val="1"/>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
      </w:divsChild>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622731612">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4891236">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7820569">
      <w:bodyDiv w:val="1"/>
      <w:marLeft w:val="0"/>
      <w:marRight w:val="0"/>
      <w:marTop w:val="0"/>
      <w:marBottom w:val="0"/>
      <w:divBdr>
        <w:top w:val="none" w:sz="0" w:space="0" w:color="auto"/>
        <w:left w:val="none" w:sz="0" w:space="0" w:color="auto"/>
        <w:bottom w:val="none" w:sz="0" w:space="0" w:color="auto"/>
        <w:right w:val="none" w:sz="0" w:space="0" w:color="auto"/>
      </w:divBdr>
    </w:div>
    <w:div w:id="749229560">
      <w:bodyDiv w:val="1"/>
      <w:marLeft w:val="0"/>
      <w:marRight w:val="0"/>
      <w:marTop w:val="0"/>
      <w:marBottom w:val="0"/>
      <w:divBdr>
        <w:top w:val="none" w:sz="0" w:space="0" w:color="auto"/>
        <w:left w:val="none" w:sz="0" w:space="0" w:color="auto"/>
        <w:bottom w:val="none" w:sz="0" w:space="0" w:color="auto"/>
        <w:right w:val="none" w:sz="0" w:space="0" w:color="auto"/>
      </w:divBdr>
    </w:div>
    <w:div w:id="776488937">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852768227">
      <w:bodyDiv w:val="1"/>
      <w:marLeft w:val="0"/>
      <w:marRight w:val="0"/>
      <w:marTop w:val="0"/>
      <w:marBottom w:val="0"/>
      <w:divBdr>
        <w:top w:val="none" w:sz="0" w:space="0" w:color="auto"/>
        <w:left w:val="none" w:sz="0" w:space="0" w:color="auto"/>
        <w:bottom w:val="none" w:sz="0" w:space="0" w:color="auto"/>
        <w:right w:val="none" w:sz="0" w:space="0" w:color="auto"/>
      </w:divBdr>
    </w:div>
    <w:div w:id="913708791">
      <w:bodyDiv w:val="1"/>
      <w:marLeft w:val="0"/>
      <w:marRight w:val="0"/>
      <w:marTop w:val="0"/>
      <w:marBottom w:val="0"/>
      <w:divBdr>
        <w:top w:val="none" w:sz="0" w:space="0" w:color="auto"/>
        <w:left w:val="none" w:sz="0" w:space="0" w:color="auto"/>
        <w:bottom w:val="none" w:sz="0" w:space="0" w:color="auto"/>
        <w:right w:val="none" w:sz="0" w:space="0" w:color="auto"/>
      </w:divBdr>
    </w:div>
    <w:div w:id="915674037">
      <w:bodyDiv w:val="1"/>
      <w:marLeft w:val="0"/>
      <w:marRight w:val="0"/>
      <w:marTop w:val="0"/>
      <w:marBottom w:val="0"/>
      <w:divBdr>
        <w:top w:val="none" w:sz="0" w:space="0" w:color="auto"/>
        <w:left w:val="none" w:sz="0" w:space="0" w:color="auto"/>
        <w:bottom w:val="none" w:sz="0" w:space="0" w:color="auto"/>
        <w:right w:val="none" w:sz="0" w:space="0" w:color="auto"/>
      </w:divBdr>
    </w:div>
    <w:div w:id="955403644">
      <w:bodyDiv w:val="1"/>
      <w:marLeft w:val="0"/>
      <w:marRight w:val="0"/>
      <w:marTop w:val="0"/>
      <w:marBottom w:val="0"/>
      <w:divBdr>
        <w:top w:val="none" w:sz="0" w:space="0" w:color="auto"/>
        <w:left w:val="none" w:sz="0" w:space="0" w:color="auto"/>
        <w:bottom w:val="none" w:sz="0" w:space="0" w:color="auto"/>
        <w:right w:val="none" w:sz="0" w:space="0" w:color="auto"/>
      </w:divBdr>
    </w:div>
    <w:div w:id="958027124">
      <w:bodyDiv w:val="1"/>
      <w:marLeft w:val="0"/>
      <w:marRight w:val="0"/>
      <w:marTop w:val="0"/>
      <w:marBottom w:val="0"/>
      <w:divBdr>
        <w:top w:val="none" w:sz="0" w:space="0" w:color="auto"/>
        <w:left w:val="none" w:sz="0" w:space="0" w:color="auto"/>
        <w:bottom w:val="none" w:sz="0" w:space="0" w:color="auto"/>
        <w:right w:val="none" w:sz="0" w:space="0" w:color="auto"/>
      </w:divBdr>
      <w:divsChild>
        <w:div w:id="536545705">
          <w:marLeft w:val="0"/>
          <w:marRight w:val="0"/>
          <w:marTop w:val="0"/>
          <w:marBottom w:val="0"/>
          <w:divBdr>
            <w:top w:val="none" w:sz="0" w:space="0" w:color="auto"/>
            <w:left w:val="none" w:sz="0" w:space="0" w:color="auto"/>
            <w:bottom w:val="none" w:sz="0" w:space="0" w:color="auto"/>
            <w:right w:val="none" w:sz="0" w:space="0" w:color="auto"/>
          </w:divBdr>
        </w:div>
        <w:div w:id="449863371">
          <w:marLeft w:val="0"/>
          <w:marRight w:val="0"/>
          <w:marTop w:val="0"/>
          <w:marBottom w:val="0"/>
          <w:divBdr>
            <w:top w:val="none" w:sz="0" w:space="0" w:color="auto"/>
            <w:left w:val="none" w:sz="0" w:space="0" w:color="auto"/>
            <w:bottom w:val="none" w:sz="0" w:space="0" w:color="auto"/>
            <w:right w:val="none" w:sz="0" w:space="0" w:color="auto"/>
          </w:divBdr>
        </w:div>
        <w:div w:id="1087191125">
          <w:marLeft w:val="0"/>
          <w:marRight w:val="0"/>
          <w:marTop w:val="0"/>
          <w:marBottom w:val="0"/>
          <w:divBdr>
            <w:top w:val="none" w:sz="0" w:space="0" w:color="auto"/>
            <w:left w:val="none" w:sz="0" w:space="0" w:color="auto"/>
            <w:bottom w:val="none" w:sz="0" w:space="0" w:color="auto"/>
            <w:right w:val="none" w:sz="0" w:space="0" w:color="auto"/>
          </w:divBdr>
        </w:div>
        <w:div w:id="1051729543">
          <w:marLeft w:val="0"/>
          <w:marRight w:val="0"/>
          <w:marTop w:val="0"/>
          <w:marBottom w:val="0"/>
          <w:divBdr>
            <w:top w:val="none" w:sz="0" w:space="0" w:color="auto"/>
            <w:left w:val="none" w:sz="0" w:space="0" w:color="auto"/>
            <w:bottom w:val="none" w:sz="0" w:space="0" w:color="auto"/>
            <w:right w:val="none" w:sz="0" w:space="0" w:color="auto"/>
          </w:divBdr>
        </w:div>
        <w:div w:id="669411962">
          <w:marLeft w:val="0"/>
          <w:marRight w:val="0"/>
          <w:marTop w:val="0"/>
          <w:marBottom w:val="0"/>
          <w:divBdr>
            <w:top w:val="none" w:sz="0" w:space="0" w:color="auto"/>
            <w:left w:val="none" w:sz="0" w:space="0" w:color="auto"/>
            <w:bottom w:val="none" w:sz="0" w:space="0" w:color="auto"/>
            <w:right w:val="none" w:sz="0" w:space="0" w:color="auto"/>
          </w:divBdr>
        </w:div>
        <w:div w:id="29377941">
          <w:marLeft w:val="0"/>
          <w:marRight w:val="0"/>
          <w:marTop w:val="0"/>
          <w:marBottom w:val="0"/>
          <w:divBdr>
            <w:top w:val="none" w:sz="0" w:space="0" w:color="auto"/>
            <w:left w:val="none" w:sz="0" w:space="0" w:color="auto"/>
            <w:bottom w:val="none" w:sz="0" w:space="0" w:color="auto"/>
            <w:right w:val="none" w:sz="0" w:space="0" w:color="auto"/>
          </w:divBdr>
        </w:div>
        <w:div w:id="264775536">
          <w:marLeft w:val="0"/>
          <w:marRight w:val="0"/>
          <w:marTop w:val="0"/>
          <w:marBottom w:val="0"/>
          <w:divBdr>
            <w:top w:val="none" w:sz="0" w:space="0" w:color="auto"/>
            <w:left w:val="none" w:sz="0" w:space="0" w:color="auto"/>
            <w:bottom w:val="none" w:sz="0" w:space="0" w:color="auto"/>
            <w:right w:val="none" w:sz="0" w:space="0" w:color="auto"/>
          </w:divBdr>
        </w:div>
        <w:div w:id="153878930">
          <w:marLeft w:val="0"/>
          <w:marRight w:val="0"/>
          <w:marTop w:val="0"/>
          <w:marBottom w:val="0"/>
          <w:divBdr>
            <w:top w:val="none" w:sz="0" w:space="0" w:color="auto"/>
            <w:left w:val="none" w:sz="0" w:space="0" w:color="auto"/>
            <w:bottom w:val="none" w:sz="0" w:space="0" w:color="auto"/>
            <w:right w:val="none" w:sz="0" w:space="0" w:color="auto"/>
          </w:divBdr>
        </w:div>
        <w:div w:id="1399549921">
          <w:marLeft w:val="0"/>
          <w:marRight w:val="0"/>
          <w:marTop w:val="0"/>
          <w:marBottom w:val="0"/>
          <w:divBdr>
            <w:top w:val="none" w:sz="0" w:space="0" w:color="auto"/>
            <w:left w:val="none" w:sz="0" w:space="0" w:color="auto"/>
            <w:bottom w:val="none" w:sz="0" w:space="0" w:color="auto"/>
            <w:right w:val="none" w:sz="0" w:space="0" w:color="auto"/>
          </w:divBdr>
        </w:div>
        <w:div w:id="614873163">
          <w:marLeft w:val="0"/>
          <w:marRight w:val="0"/>
          <w:marTop w:val="0"/>
          <w:marBottom w:val="0"/>
          <w:divBdr>
            <w:top w:val="none" w:sz="0" w:space="0" w:color="auto"/>
            <w:left w:val="none" w:sz="0" w:space="0" w:color="auto"/>
            <w:bottom w:val="none" w:sz="0" w:space="0" w:color="auto"/>
            <w:right w:val="none" w:sz="0" w:space="0" w:color="auto"/>
          </w:divBdr>
        </w:div>
        <w:div w:id="978876676">
          <w:marLeft w:val="0"/>
          <w:marRight w:val="0"/>
          <w:marTop w:val="0"/>
          <w:marBottom w:val="0"/>
          <w:divBdr>
            <w:top w:val="none" w:sz="0" w:space="0" w:color="auto"/>
            <w:left w:val="none" w:sz="0" w:space="0" w:color="auto"/>
            <w:bottom w:val="none" w:sz="0" w:space="0" w:color="auto"/>
            <w:right w:val="none" w:sz="0" w:space="0" w:color="auto"/>
          </w:divBdr>
        </w:div>
        <w:div w:id="1158572091">
          <w:marLeft w:val="0"/>
          <w:marRight w:val="0"/>
          <w:marTop w:val="0"/>
          <w:marBottom w:val="0"/>
          <w:divBdr>
            <w:top w:val="none" w:sz="0" w:space="0" w:color="auto"/>
            <w:left w:val="none" w:sz="0" w:space="0" w:color="auto"/>
            <w:bottom w:val="none" w:sz="0" w:space="0" w:color="auto"/>
            <w:right w:val="none" w:sz="0" w:space="0" w:color="auto"/>
          </w:divBdr>
        </w:div>
      </w:divsChild>
    </w:div>
    <w:div w:id="966932521">
      <w:bodyDiv w:val="1"/>
      <w:marLeft w:val="0"/>
      <w:marRight w:val="0"/>
      <w:marTop w:val="0"/>
      <w:marBottom w:val="0"/>
      <w:divBdr>
        <w:top w:val="none" w:sz="0" w:space="0" w:color="auto"/>
        <w:left w:val="none" w:sz="0" w:space="0" w:color="auto"/>
        <w:bottom w:val="none" w:sz="0" w:space="0" w:color="auto"/>
        <w:right w:val="none" w:sz="0" w:space="0" w:color="auto"/>
      </w:divBdr>
    </w:div>
    <w:div w:id="1003170452">
      <w:bodyDiv w:val="1"/>
      <w:marLeft w:val="0"/>
      <w:marRight w:val="0"/>
      <w:marTop w:val="0"/>
      <w:marBottom w:val="0"/>
      <w:divBdr>
        <w:top w:val="none" w:sz="0" w:space="0" w:color="auto"/>
        <w:left w:val="none" w:sz="0" w:space="0" w:color="auto"/>
        <w:bottom w:val="none" w:sz="0" w:space="0" w:color="auto"/>
        <w:right w:val="none" w:sz="0" w:space="0" w:color="auto"/>
      </w:divBdr>
    </w:div>
    <w:div w:id="1010058810">
      <w:bodyDiv w:val="1"/>
      <w:marLeft w:val="0"/>
      <w:marRight w:val="0"/>
      <w:marTop w:val="0"/>
      <w:marBottom w:val="0"/>
      <w:divBdr>
        <w:top w:val="none" w:sz="0" w:space="0" w:color="auto"/>
        <w:left w:val="none" w:sz="0" w:space="0" w:color="auto"/>
        <w:bottom w:val="none" w:sz="0" w:space="0" w:color="auto"/>
        <w:right w:val="none" w:sz="0" w:space="0" w:color="auto"/>
      </w:divBdr>
    </w:div>
    <w:div w:id="1014848014">
      <w:bodyDiv w:val="1"/>
      <w:marLeft w:val="0"/>
      <w:marRight w:val="0"/>
      <w:marTop w:val="0"/>
      <w:marBottom w:val="0"/>
      <w:divBdr>
        <w:top w:val="none" w:sz="0" w:space="0" w:color="auto"/>
        <w:left w:val="none" w:sz="0" w:space="0" w:color="auto"/>
        <w:bottom w:val="none" w:sz="0" w:space="0" w:color="auto"/>
        <w:right w:val="none" w:sz="0" w:space="0" w:color="auto"/>
      </w:divBdr>
    </w:div>
    <w:div w:id="1019819411">
      <w:bodyDiv w:val="1"/>
      <w:marLeft w:val="0"/>
      <w:marRight w:val="0"/>
      <w:marTop w:val="0"/>
      <w:marBottom w:val="0"/>
      <w:divBdr>
        <w:top w:val="none" w:sz="0" w:space="0" w:color="auto"/>
        <w:left w:val="none" w:sz="0" w:space="0" w:color="auto"/>
        <w:bottom w:val="none" w:sz="0" w:space="0" w:color="auto"/>
        <w:right w:val="none" w:sz="0" w:space="0" w:color="auto"/>
      </w:divBdr>
    </w:div>
    <w:div w:id="1103650865">
      <w:bodyDiv w:val="1"/>
      <w:marLeft w:val="0"/>
      <w:marRight w:val="0"/>
      <w:marTop w:val="0"/>
      <w:marBottom w:val="0"/>
      <w:divBdr>
        <w:top w:val="none" w:sz="0" w:space="0" w:color="auto"/>
        <w:left w:val="none" w:sz="0" w:space="0" w:color="auto"/>
        <w:bottom w:val="none" w:sz="0" w:space="0" w:color="auto"/>
        <w:right w:val="none" w:sz="0" w:space="0" w:color="auto"/>
      </w:divBdr>
    </w:div>
    <w:div w:id="1156334446">
      <w:bodyDiv w:val="1"/>
      <w:marLeft w:val="0"/>
      <w:marRight w:val="0"/>
      <w:marTop w:val="0"/>
      <w:marBottom w:val="0"/>
      <w:divBdr>
        <w:top w:val="none" w:sz="0" w:space="0" w:color="auto"/>
        <w:left w:val="none" w:sz="0" w:space="0" w:color="auto"/>
        <w:bottom w:val="none" w:sz="0" w:space="0" w:color="auto"/>
        <w:right w:val="none" w:sz="0" w:space="0" w:color="auto"/>
      </w:divBdr>
      <w:divsChild>
        <w:div w:id="2002154889">
          <w:marLeft w:val="0"/>
          <w:marRight w:val="0"/>
          <w:marTop w:val="0"/>
          <w:marBottom w:val="0"/>
          <w:divBdr>
            <w:top w:val="none" w:sz="0" w:space="0" w:color="auto"/>
            <w:left w:val="none" w:sz="0" w:space="0" w:color="auto"/>
            <w:bottom w:val="none" w:sz="0" w:space="0" w:color="auto"/>
            <w:right w:val="none" w:sz="0" w:space="0" w:color="auto"/>
          </w:divBdr>
        </w:div>
        <w:div w:id="989209404">
          <w:marLeft w:val="0"/>
          <w:marRight w:val="0"/>
          <w:marTop w:val="0"/>
          <w:marBottom w:val="0"/>
          <w:divBdr>
            <w:top w:val="none" w:sz="0" w:space="0" w:color="auto"/>
            <w:left w:val="none" w:sz="0" w:space="0" w:color="auto"/>
            <w:bottom w:val="none" w:sz="0" w:space="0" w:color="auto"/>
            <w:right w:val="none" w:sz="0" w:space="0" w:color="auto"/>
          </w:divBdr>
        </w:div>
        <w:div w:id="1468546698">
          <w:marLeft w:val="0"/>
          <w:marRight w:val="0"/>
          <w:marTop w:val="0"/>
          <w:marBottom w:val="0"/>
          <w:divBdr>
            <w:top w:val="none" w:sz="0" w:space="0" w:color="auto"/>
            <w:left w:val="none" w:sz="0" w:space="0" w:color="auto"/>
            <w:bottom w:val="none" w:sz="0" w:space="0" w:color="auto"/>
            <w:right w:val="none" w:sz="0" w:space="0" w:color="auto"/>
          </w:divBdr>
        </w:div>
        <w:div w:id="1615938861">
          <w:marLeft w:val="0"/>
          <w:marRight w:val="0"/>
          <w:marTop w:val="0"/>
          <w:marBottom w:val="0"/>
          <w:divBdr>
            <w:top w:val="none" w:sz="0" w:space="0" w:color="auto"/>
            <w:left w:val="none" w:sz="0" w:space="0" w:color="auto"/>
            <w:bottom w:val="none" w:sz="0" w:space="0" w:color="auto"/>
            <w:right w:val="none" w:sz="0" w:space="0" w:color="auto"/>
          </w:divBdr>
        </w:div>
        <w:div w:id="1805156234">
          <w:marLeft w:val="0"/>
          <w:marRight w:val="0"/>
          <w:marTop w:val="0"/>
          <w:marBottom w:val="0"/>
          <w:divBdr>
            <w:top w:val="none" w:sz="0" w:space="0" w:color="auto"/>
            <w:left w:val="none" w:sz="0" w:space="0" w:color="auto"/>
            <w:bottom w:val="none" w:sz="0" w:space="0" w:color="auto"/>
            <w:right w:val="none" w:sz="0" w:space="0" w:color="auto"/>
          </w:divBdr>
        </w:div>
        <w:div w:id="170606308">
          <w:marLeft w:val="0"/>
          <w:marRight w:val="0"/>
          <w:marTop w:val="0"/>
          <w:marBottom w:val="0"/>
          <w:divBdr>
            <w:top w:val="none" w:sz="0" w:space="0" w:color="auto"/>
            <w:left w:val="none" w:sz="0" w:space="0" w:color="auto"/>
            <w:bottom w:val="none" w:sz="0" w:space="0" w:color="auto"/>
            <w:right w:val="none" w:sz="0" w:space="0" w:color="auto"/>
          </w:divBdr>
        </w:div>
        <w:div w:id="1204438741">
          <w:marLeft w:val="0"/>
          <w:marRight w:val="0"/>
          <w:marTop w:val="0"/>
          <w:marBottom w:val="0"/>
          <w:divBdr>
            <w:top w:val="none" w:sz="0" w:space="0" w:color="auto"/>
            <w:left w:val="none" w:sz="0" w:space="0" w:color="auto"/>
            <w:bottom w:val="none" w:sz="0" w:space="0" w:color="auto"/>
            <w:right w:val="none" w:sz="0" w:space="0" w:color="auto"/>
          </w:divBdr>
        </w:div>
        <w:div w:id="45421825">
          <w:marLeft w:val="0"/>
          <w:marRight w:val="0"/>
          <w:marTop w:val="0"/>
          <w:marBottom w:val="0"/>
          <w:divBdr>
            <w:top w:val="none" w:sz="0" w:space="0" w:color="auto"/>
            <w:left w:val="none" w:sz="0" w:space="0" w:color="auto"/>
            <w:bottom w:val="none" w:sz="0" w:space="0" w:color="auto"/>
            <w:right w:val="none" w:sz="0" w:space="0" w:color="auto"/>
          </w:divBdr>
        </w:div>
        <w:div w:id="1185365759">
          <w:marLeft w:val="0"/>
          <w:marRight w:val="0"/>
          <w:marTop w:val="0"/>
          <w:marBottom w:val="0"/>
          <w:divBdr>
            <w:top w:val="none" w:sz="0" w:space="0" w:color="auto"/>
            <w:left w:val="none" w:sz="0" w:space="0" w:color="auto"/>
            <w:bottom w:val="none" w:sz="0" w:space="0" w:color="auto"/>
            <w:right w:val="none" w:sz="0" w:space="0" w:color="auto"/>
          </w:divBdr>
        </w:div>
        <w:div w:id="1213343743">
          <w:marLeft w:val="0"/>
          <w:marRight w:val="0"/>
          <w:marTop w:val="0"/>
          <w:marBottom w:val="0"/>
          <w:divBdr>
            <w:top w:val="none" w:sz="0" w:space="0" w:color="auto"/>
            <w:left w:val="none" w:sz="0" w:space="0" w:color="auto"/>
            <w:bottom w:val="none" w:sz="0" w:space="0" w:color="auto"/>
            <w:right w:val="none" w:sz="0" w:space="0" w:color="auto"/>
          </w:divBdr>
        </w:div>
        <w:div w:id="1903061997">
          <w:marLeft w:val="0"/>
          <w:marRight w:val="0"/>
          <w:marTop w:val="0"/>
          <w:marBottom w:val="0"/>
          <w:divBdr>
            <w:top w:val="none" w:sz="0" w:space="0" w:color="auto"/>
            <w:left w:val="none" w:sz="0" w:space="0" w:color="auto"/>
            <w:bottom w:val="none" w:sz="0" w:space="0" w:color="auto"/>
            <w:right w:val="none" w:sz="0" w:space="0" w:color="auto"/>
          </w:divBdr>
        </w:div>
        <w:div w:id="416750829">
          <w:marLeft w:val="0"/>
          <w:marRight w:val="0"/>
          <w:marTop w:val="0"/>
          <w:marBottom w:val="0"/>
          <w:divBdr>
            <w:top w:val="none" w:sz="0" w:space="0" w:color="auto"/>
            <w:left w:val="none" w:sz="0" w:space="0" w:color="auto"/>
            <w:bottom w:val="none" w:sz="0" w:space="0" w:color="auto"/>
            <w:right w:val="none" w:sz="0" w:space="0" w:color="auto"/>
          </w:divBdr>
        </w:div>
      </w:divsChild>
    </w:div>
    <w:div w:id="1196430314">
      <w:bodyDiv w:val="1"/>
      <w:marLeft w:val="0"/>
      <w:marRight w:val="0"/>
      <w:marTop w:val="0"/>
      <w:marBottom w:val="0"/>
      <w:divBdr>
        <w:top w:val="none" w:sz="0" w:space="0" w:color="auto"/>
        <w:left w:val="none" w:sz="0" w:space="0" w:color="auto"/>
        <w:bottom w:val="none" w:sz="0" w:space="0" w:color="auto"/>
        <w:right w:val="none" w:sz="0" w:space="0" w:color="auto"/>
      </w:divBdr>
    </w:div>
    <w:div w:id="1205870526">
      <w:bodyDiv w:val="1"/>
      <w:marLeft w:val="0"/>
      <w:marRight w:val="0"/>
      <w:marTop w:val="0"/>
      <w:marBottom w:val="0"/>
      <w:divBdr>
        <w:top w:val="none" w:sz="0" w:space="0" w:color="auto"/>
        <w:left w:val="none" w:sz="0" w:space="0" w:color="auto"/>
        <w:bottom w:val="none" w:sz="0" w:space="0" w:color="auto"/>
        <w:right w:val="none" w:sz="0" w:space="0" w:color="auto"/>
      </w:divBdr>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26598957">
      <w:bodyDiv w:val="1"/>
      <w:marLeft w:val="0"/>
      <w:marRight w:val="0"/>
      <w:marTop w:val="0"/>
      <w:marBottom w:val="0"/>
      <w:divBdr>
        <w:top w:val="none" w:sz="0" w:space="0" w:color="auto"/>
        <w:left w:val="none" w:sz="0" w:space="0" w:color="auto"/>
        <w:bottom w:val="none" w:sz="0" w:space="0" w:color="auto"/>
        <w:right w:val="none" w:sz="0" w:space="0" w:color="auto"/>
      </w:divBdr>
      <w:divsChild>
        <w:div w:id="518131218">
          <w:marLeft w:val="0"/>
          <w:marRight w:val="0"/>
          <w:marTop w:val="0"/>
          <w:marBottom w:val="0"/>
          <w:divBdr>
            <w:top w:val="none" w:sz="0" w:space="0" w:color="auto"/>
            <w:left w:val="none" w:sz="0" w:space="0" w:color="auto"/>
            <w:bottom w:val="none" w:sz="0" w:space="0" w:color="auto"/>
            <w:right w:val="none" w:sz="0" w:space="0" w:color="auto"/>
          </w:divBdr>
        </w:div>
      </w:divsChild>
    </w:div>
    <w:div w:id="1263755780">
      <w:bodyDiv w:val="1"/>
      <w:marLeft w:val="0"/>
      <w:marRight w:val="0"/>
      <w:marTop w:val="0"/>
      <w:marBottom w:val="0"/>
      <w:divBdr>
        <w:top w:val="none" w:sz="0" w:space="0" w:color="auto"/>
        <w:left w:val="none" w:sz="0" w:space="0" w:color="auto"/>
        <w:bottom w:val="none" w:sz="0" w:space="0" w:color="auto"/>
        <w:right w:val="none" w:sz="0" w:space="0" w:color="auto"/>
      </w:divBdr>
    </w:div>
    <w:div w:id="1282767001">
      <w:bodyDiv w:val="1"/>
      <w:marLeft w:val="0"/>
      <w:marRight w:val="0"/>
      <w:marTop w:val="0"/>
      <w:marBottom w:val="0"/>
      <w:divBdr>
        <w:top w:val="none" w:sz="0" w:space="0" w:color="auto"/>
        <w:left w:val="none" w:sz="0" w:space="0" w:color="auto"/>
        <w:bottom w:val="none" w:sz="0" w:space="0" w:color="auto"/>
        <w:right w:val="none" w:sz="0" w:space="0" w:color="auto"/>
      </w:divBdr>
    </w:div>
    <w:div w:id="1294680779">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 w:id="1307972755">
      <w:bodyDiv w:val="1"/>
      <w:marLeft w:val="0"/>
      <w:marRight w:val="0"/>
      <w:marTop w:val="0"/>
      <w:marBottom w:val="0"/>
      <w:divBdr>
        <w:top w:val="none" w:sz="0" w:space="0" w:color="auto"/>
        <w:left w:val="none" w:sz="0" w:space="0" w:color="auto"/>
        <w:bottom w:val="none" w:sz="0" w:space="0" w:color="auto"/>
        <w:right w:val="none" w:sz="0" w:space="0" w:color="auto"/>
      </w:divBdr>
    </w:div>
    <w:div w:id="1313099362">
      <w:bodyDiv w:val="1"/>
      <w:marLeft w:val="0"/>
      <w:marRight w:val="0"/>
      <w:marTop w:val="0"/>
      <w:marBottom w:val="0"/>
      <w:divBdr>
        <w:top w:val="none" w:sz="0" w:space="0" w:color="auto"/>
        <w:left w:val="none" w:sz="0" w:space="0" w:color="auto"/>
        <w:bottom w:val="none" w:sz="0" w:space="0" w:color="auto"/>
        <w:right w:val="none" w:sz="0" w:space="0" w:color="auto"/>
      </w:divBdr>
    </w:div>
    <w:div w:id="1313875964">
      <w:bodyDiv w:val="1"/>
      <w:marLeft w:val="0"/>
      <w:marRight w:val="0"/>
      <w:marTop w:val="0"/>
      <w:marBottom w:val="0"/>
      <w:divBdr>
        <w:top w:val="none" w:sz="0" w:space="0" w:color="auto"/>
        <w:left w:val="none" w:sz="0" w:space="0" w:color="auto"/>
        <w:bottom w:val="none" w:sz="0" w:space="0" w:color="auto"/>
        <w:right w:val="none" w:sz="0" w:space="0" w:color="auto"/>
      </w:divBdr>
    </w:div>
    <w:div w:id="1316762329">
      <w:bodyDiv w:val="1"/>
      <w:marLeft w:val="0"/>
      <w:marRight w:val="0"/>
      <w:marTop w:val="0"/>
      <w:marBottom w:val="0"/>
      <w:divBdr>
        <w:top w:val="none" w:sz="0" w:space="0" w:color="auto"/>
        <w:left w:val="none" w:sz="0" w:space="0" w:color="auto"/>
        <w:bottom w:val="none" w:sz="0" w:space="0" w:color="auto"/>
        <w:right w:val="none" w:sz="0" w:space="0" w:color="auto"/>
      </w:divBdr>
    </w:div>
    <w:div w:id="1327367792">
      <w:bodyDiv w:val="1"/>
      <w:marLeft w:val="0"/>
      <w:marRight w:val="0"/>
      <w:marTop w:val="0"/>
      <w:marBottom w:val="0"/>
      <w:divBdr>
        <w:top w:val="none" w:sz="0" w:space="0" w:color="auto"/>
        <w:left w:val="none" w:sz="0" w:space="0" w:color="auto"/>
        <w:bottom w:val="none" w:sz="0" w:space="0" w:color="auto"/>
        <w:right w:val="none" w:sz="0" w:space="0" w:color="auto"/>
      </w:divBdr>
    </w:div>
    <w:div w:id="1331369418">
      <w:bodyDiv w:val="1"/>
      <w:marLeft w:val="0"/>
      <w:marRight w:val="0"/>
      <w:marTop w:val="0"/>
      <w:marBottom w:val="0"/>
      <w:divBdr>
        <w:top w:val="none" w:sz="0" w:space="0" w:color="auto"/>
        <w:left w:val="none" w:sz="0" w:space="0" w:color="auto"/>
        <w:bottom w:val="none" w:sz="0" w:space="0" w:color="auto"/>
        <w:right w:val="none" w:sz="0" w:space="0" w:color="auto"/>
      </w:divBdr>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3751136">
      <w:bodyDiv w:val="1"/>
      <w:marLeft w:val="0"/>
      <w:marRight w:val="0"/>
      <w:marTop w:val="0"/>
      <w:marBottom w:val="0"/>
      <w:divBdr>
        <w:top w:val="none" w:sz="0" w:space="0" w:color="auto"/>
        <w:left w:val="none" w:sz="0" w:space="0" w:color="auto"/>
        <w:bottom w:val="none" w:sz="0" w:space="0" w:color="auto"/>
        <w:right w:val="none" w:sz="0" w:space="0" w:color="auto"/>
      </w:divBdr>
      <w:divsChild>
        <w:div w:id="1591770860">
          <w:marLeft w:val="0"/>
          <w:marRight w:val="0"/>
          <w:marTop w:val="0"/>
          <w:marBottom w:val="0"/>
          <w:divBdr>
            <w:top w:val="none" w:sz="0" w:space="0" w:color="auto"/>
            <w:left w:val="none" w:sz="0" w:space="0" w:color="auto"/>
            <w:bottom w:val="none" w:sz="0" w:space="0" w:color="auto"/>
            <w:right w:val="none" w:sz="0" w:space="0" w:color="auto"/>
          </w:divBdr>
        </w:div>
      </w:divsChild>
    </w:div>
    <w:div w:id="1388337994">
      <w:bodyDiv w:val="1"/>
      <w:marLeft w:val="0"/>
      <w:marRight w:val="0"/>
      <w:marTop w:val="0"/>
      <w:marBottom w:val="0"/>
      <w:divBdr>
        <w:top w:val="none" w:sz="0" w:space="0" w:color="auto"/>
        <w:left w:val="none" w:sz="0" w:space="0" w:color="auto"/>
        <w:bottom w:val="none" w:sz="0" w:space="0" w:color="auto"/>
        <w:right w:val="none" w:sz="0" w:space="0" w:color="auto"/>
      </w:divBdr>
      <w:divsChild>
        <w:div w:id="2143889797">
          <w:marLeft w:val="0"/>
          <w:marRight w:val="0"/>
          <w:marTop w:val="0"/>
          <w:marBottom w:val="0"/>
          <w:divBdr>
            <w:top w:val="none" w:sz="0" w:space="0" w:color="auto"/>
            <w:left w:val="none" w:sz="0" w:space="0" w:color="auto"/>
            <w:bottom w:val="none" w:sz="0" w:space="0" w:color="auto"/>
            <w:right w:val="none" w:sz="0" w:space="0" w:color="auto"/>
          </w:divBdr>
        </w:div>
        <w:div w:id="1618827594">
          <w:marLeft w:val="0"/>
          <w:marRight w:val="0"/>
          <w:marTop w:val="0"/>
          <w:marBottom w:val="0"/>
          <w:divBdr>
            <w:top w:val="none" w:sz="0" w:space="0" w:color="auto"/>
            <w:left w:val="none" w:sz="0" w:space="0" w:color="auto"/>
            <w:bottom w:val="none" w:sz="0" w:space="0" w:color="auto"/>
            <w:right w:val="none" w:sz="0" w:space="0" w:color="auto"/>
          </w:divBdr>
        </w:div>
        <w:div w:id="2107538325">
          <w:marLeft w:val="0"/>
          <w:marRight w:val="0"/>
          <w:marTop w:val="0"/>
          <w:marBottom w:val="0"/>
          <w:divBdr>
            <w:top w:val="none" w:sz="0" w:space="0" w:color="auto"/>
            <w:left w:val="none" w:sz="0" w:space="0" w:color="auto"/>
            <w:bottom w:val="none" w:sz="0" w:space="0" w:color="auto"/>
            <w:right w:val="none" w:sz="0" w:space="0" w:color="auto"/>
          </w:divBdr>
        </w:div>
        <w:div w:id="1005938135">
          <w:marLeft w:val="0"/>
          <w:marRight w:val="0"/>
          <w:marTop w:val="0"/>
          <w:marBottom w:val="0"/>
          <w:divBdr>
            <w:top w:val="none" w:sz="0" w:space="0" w:color="auto"/>
            <w:left w:val="none" w:sz="0" w:space="0" w:color="auto"/>
            <w:bottom w:val="none" w:sz="0" w:space="0" w:color="auto"/>
            <w:right w:val="none" w:sz="0" w:space="0" w:color="auto"/>
          </w:divBdr>
        </w:div>
        <w:div w:id="356658996">
          <w:marLeft w:val="0"/>
          <w:marRight w:val="0"/>
          <w:marTop w:val="0"/>
          <w:marBottom w:val="0"/>
          <w:divBdr>
            <w:top w:val="none" w:sz="0" w:space="0" w:color="auto"/>
            <w:left w:val="none" w:sz="0" w:space="0" w:color="auto"/>
            <w:bottom w:val="none" w:sz="0" w:space="0" w:color="auto"/>
            <w:right w:val="none" w:sz="0" w:space="0" w:color="auto"/>
          </w:divBdr>
        </w:div>
        <w:div w:id="1641377780">
          <w:marLeft w:val="0"/>
          <w:marRight w:val="0"/>
          <w:marTop w:val="0"/>
          <w:marBottom w:val="0"/>
          <w:divBdr>
            <w:top w:val="none" w:sz="0" w:space="0" w:color="auto"/>
            <w:left w:val="none" w:sz="0" w:space="0" w:color="auto"/>
            <w:bottom w:val="none" w:sz="0" w:space="0" w:color="auto"/>
            <w:right w:val="none" w:sz="0" w:space="0" w:color="auto"/>
          </w:divBdr>
        </w:div>
        <w:div w:id="121575971">
          <w:marLeft w:val="0"/>
          <w:marRight w:val="0"/>
          <w:marTop w:val="0"/>
          <w:marBottom w:val="0"/>
          <w:divBdr>
            <w:top w:val="none" w:sz="0" w:space="0" w:color="auto"/>
            <w:left w:val="none" w:sz="0" w:space="0" w:color="auto"/>
            <w:bottom w:val="none" w:sz="0" w:space="0" w:color="auto"/>
            <w:right w:val="none" w:sz="0" w:space="0" w:color="auto"/>
          </w:divBdr>
        </w:div>
        <w:div w:id="1215921853">
          <w:marLeft w:val="0"/>
          <w:marRight w:val="0"/>
          <w:marTop w:val="0"/>
          <w:marBottom w:val="0"/>
          <w:divBdr>
            <w:top w:val="none" w:sz="0" w:space="0" w:color="auto"/>
            <w:left w:val="none" w:sz="0" w:space="0" w:color="auto"/>
            <w:bottom w:val="none" w:sz="0" w:space="0" w:color="auto"/>
            <w:right w:val="none" w:sz="0" w:space="0" w:color="auto"/>
          </w:divBdr>
        </w:div>
        <w:div w:id="1249996033">
          <w:marLeft w:val="0"/>
          <w:marRight w:val="0"/>
          <w:marTop w:val="0"/>
          <w:marBottom w:val="0"/>
          <w:divBdr>
            <w:top w:val="none" w:sz="0" w:space="0" w:color="auto"/>
            <w:left w:val="none" w:sz="0" w:space="0" w:color="auto"/>
            <w:bottom w:val="none" w:sz="0" w:space="0" w:color="auto"/>
            <w:right w:val="none" w:sz="0" w:space="0" w:color="auto"/>
          </w:divBdr>
        </w:div>
        <w:div w:id="1572429298">
          <w:marLeft w:val="0"/>
          <w:marRight w:val="0"/>
          <w:marTop w:val="0"/>
          <w:marBottom w:val="0"/>
          <w:divBdr>
            <w:top w:val="none" w:sz="0" w:space="0" w:color="auto"/>
            <w:left w:val="none" w:sz="0" w:space="0" w:color="auto"/>
            <w:bottom w:val="none" w:sz="0" w:space="0" w:color="auto"/>
            <w:right w:val="none" w:sz="0" w:space="0" w:color="auto"/>
          </w:divBdr>
        </w:div>
        <w:div w:id="933978931">
          <w:marLeft w:val="0"/>
          <w:marRight w:val="0"/>
          <w:marTop w:val="0"/>
          <w:marBottom w:val="0"/>
          <w:divBdr>
            <w:top w:val="none" w:sz="0" w:space="0" w:color="auto"/>
            <w:left w:val="none" w:sz="0" w:space="0" w:color="auto"/>
            <w:bottom w:val="none" w:sz="0" w:space="0" w:color="auto"/>
            <w:right w:val="none" w:sz="0" w:space="0" w:color="auto"/>
          </w:divBdr>
        </w:div>
        <w:div w:id="1212227120">
          <w:marLeft w:val="0"/>
          <w:marRight w:val="0"/>
          <w:marTop w:val="0"/>
          <w:marBottom w:val="0"/>
          <w:divBdr>
            <w:top w:val="none" w:sz="0" w:space="0" w:color="auto"/>
            <w:left w:val="none" w:sz="0" w:space="0" w:color="auto"/>
            <w:bottom w:val="none" w:sz="0" w:space="0" w:color="auto"/>
            <w:right w:val="none" w:sz="0" w:space="0" w:color="auto"/>
          </w:divBdr>
        </w:div>
        <w:div w:id="384186412">
          <w:marLeft w:val="0"/>
          <w:marRight w:val="0"/>
          <w:marTop w:val="0"/>
          <w:marBottom w:val="0"/>
          <w:divBdr>
            <w:top w:val="none" w:sz="0" w:space="0" w:color="auto"/>
            <w:left w:val="none" w:sz="0" w:space="0" w:color="auto"/>
            <w:bottom w:val="none" w:sz="0" w:space="0" w:color="auto"/>
            <w:right w:val="none" w:sz="0" w:space="0" w:color="auto"/>
          </w:divBdr>
        </w:div>
        <w:div w:id="450705055">
          <w:marLeft w:val="0"/>
          <w:marRight w:val="0"/>
          <w:marTop w:val="0"/>
          <w:marBottom w:val="0"/>
          <w:divBdr>
            <w:top w:val="none" w:sz="0" w:space="0" w:color="auto"/>
            <w:left w:val="none" w:sz="0" w:space="0" w:color="auto"/>
            <w:bottom w:val="none" w:sz="0" w:space="0" w:color="auto"/>
            <w:right w:val="none" w:sz="0" w:space="0" w:color="auto"/>
          </w:divBdr>
        </w:div>
        <w:div w:id="213086000">
          <w:marLeft w:val="0"/>
          <w:marRight w:val="0"/>
          <w:marTop w:val="0"/>
          <w:marBottom w:val="0"/>
          <w:divBdr>
            <w:top w:val="none" w:sz="0" w:space="0" w:color="auto"/>
            <w:left w:val="none" w:sz="0" w:space="0" w:color="auto"/>
            <w:bottom w:val="none" w:sz="0" w:space="0" w:color="auto"/>
            <w:right w:val="none" w:sz="0" w:space="0" w:color="auto"/>
          </w:divBdr>
        </w:div>
        <w:div w:id="767770791">
          <w:marLeft w:val="0"/>
          <w:marRight w:val="0"/>
          <w:marTop w:val="0"/>
          <w:marBottom w:val="0"/>
          <w:divBdr>
            <w:top w:val="none" w:sz="0" w:space="0" w:color="auto"/>
            <w:left w:val="none" w:sz="0" w:space="0" w:color="auto"/>
            <w:bottom w:val="none" w:sz="0" w:space="0" w:color="auto"/>
            <w:right w:val="none" w:sz="0" w:space="0" w:color="auto"/>
          </w:divBdr>
        </w:div>
        <w:div w:id="1679230385">
          <w:marLeft w:val="0"/>
          <w:marRight w:val="0"/>
          <w:marTop w:val="0"/>
          <w:marBottom w:val="0"/>
          <w:divBdr>
            <w:top w:val="none" w:sz="0" w:space="0" w:color="auto"/>
            <w:left w:val="none" w:sz="0" w:space="0" w:color="auto"/>
            <w:bottom w:val="none" w:sz="0" w:space="0" w:color="auto"/>
            <w:right w:val="none" w:sz="0" w:space="0" w:color="auto"/>
          </w:divBdr>
        </w:div>
      </w:divsChild>
    </w:div>
    <w:div w:id="1429353256">
      <w:bodyDiv w:val="1"/>
      <w:marLeft w:val="0"/>
      <w:marRight w:val="0"/>
      <w:marTop w:val="0"/>
      <w:marBottom w:val="0"/>
      <w:divBdr>
        <w:top w:val="none" w:sz="0" w:space="0" w:color="auto"/>
        <w:left w:val="none" w:sz="0" w:space="0" w:color="auto"/>
        <w:bottom w:val="none" w:sz="0" w:space="0" w:color="auto"/>
        <w:right w:val="none" w:sz="0" w:space="0" w:color="auto"/>
      </w:divBdr>
    </w:div>
    <w:div w:id="1445151017">
      <w:bodyDiv w:val="1"/>
      <w:marLeft w:val="0"/>
      <w:marRight w:val="0"/>
      <w:marTop w:val="0"/>
      <w:marBottom w:val="0"/>
      <w:divBdr>
        <w:top w:val="none" w:sz="0" w:space="0" w:color="auto"/>
        <w:left w:val="none" w:sz="0" w:space="0" w:color="auto"/>
        <w:bottom w:val="none" w:sz="0" w:space="0" w:color="auto"/>
        <w:right w:val="none" w:sz="0" w:space="0" w:color="auto"/>
      </w:divBdr>
    </w:div>
    <w:div w:id="1505777031">
      <w:bodyDiv w:val="1"/>
      <w:marLeft w:val="0"/>
      <w:marRight w:val="0"/>
      <w:marTop w:val="0"/>
      <w:marBottom w:val="0"/>
      <w:divBdr>
        <w:top w:val="none" w:sz="0" w:space="0" w:color="auto"/>
        <w:left w:val="none" w:sz="0" w:space="0" w:color="auto"/>
        <w:bottom w:val="none" w:sz="0" w:space="0" w:color="auto"/>
        <w:right w:val="none" w:sz="0" w:space="0" w:color="auto"/>
      </w:divBdr>
    </w:div>
    <w:div w:id="1532644517">
      <w:bodyDiv w:val="1"/>
      <w:marLeft w:val="0"/>
      <w:marRight w:val="0"/>
      <w:marTop w:val="0"/>
      <w:marBottom w:val="0"/>
      <w:divBdr>
        <w:top w:val="none" w:sz="0" w:space="0" w:color="auto"/>
        <w:left w:val="none" w:sz="0" w:space="0" w:color="auto"/>
        <w:bottom w:val="none" w:sz="0" w:space="0" w:color="auto"/>
        <w:right w:val="none" w:sz="0" w:space="0" w:color="auto"/>
      </w:divBdr>
    </w:div>
    <w:div w:id="1576863897">
      <w:bodyDiv w:val="1"/>
      <w:marLeft w:val="0"/>
      <w:marRight w:val="0"/>
      <w:marTop w:val="0"/>
      <w:marBottom w:val="0"/>
      <w:divBdr>
        <w:top w:val="none" w:sz="0" w:space="0" w:color="auto"/>
        <w:left w:val="none" w:sz="0" w:space="0" w:color="auto"/>
        <w:bottom w:val="none" w:sz="0" w:space="0" w:color="auto"/>
        <w:right w:val="none" w:sz="0" w:space="0" w:color="auto"/>
      </w:divBdr>
      <w:divsChild>
        <w:div w:id="1524438780">
          <w:marLeft w:val="0"/>
          <w:marRight w:val="0"/>
          <w:marTop w:val="0"/>
          <w:marBottom w:val="0"/>
          <w:divBdr>
            <w:top w:val="none" w:sz="0" w:space="0" w:color="auto"/>
            <w:left w:val="none" w:sz="0" w:space="0" w:color="auto"/>
            <w:bottom w:val="none" w:sz="0" w:space="0" w:color="auto"/>
            <w:right w:val="none" w:sz="0" w:space="0" w:color="auto"/>
          </w:divBdr>
        </w:div>
      </w:divsChild>
    </w:div>
    <w:div w:id="1651059606">
      <w:bodyDiv w:val="1"/>
      <w:marLeft w:val="0"/>
      <w:marRight w:val="0"/>
      <w:marTop w:val="0"/>
      <w:marBottom w:val="0"/>
      <w:divBdr>
        <w:top w:val="none" w:sz="0" w:space="0" w:color="auto"/>
        <w:left w:val="none" w:sz="0" w:space="0" w:color="auto"/>
        <w:bottom w:val="none" w:sz="0" w:space="0" w:color="auto"/>
        <w:right w:val="none" w:sz="0" w:space="0" w:color="auto"/>
      </w:divBdr>
      <w:divsChild>
        <w:div w:id="941766421">
          <w:marLeft w:val="0"/>
          <w:marRight w:val="0"/>
          <w:marTop w:val="0"/>
          <w:marBottom w:val="0"/>
          <w:divBdr>
            <w:top w:val="none" w:sz="0" w:space="0" w:color="auto"/>
            <w:left w:val="none" w:sz="0" w:space="0" w:color="auto"/>
            <w:bottom w:val="none" w:sz="0" w:space="0" w:color="auto"/>
            <w:right w:val="none" w:sz="0" w:space="0" w:color="auto"/>
          </w:divBdr>
        </w:div>
        <w:div w:id="1223951867">
          <w:marLeft w:val="0"/>
          <w:marRight w:val="0"/>
          <w:marTop w:val="0"/>
          <w:marBottom w:val="0"/>
          <w:divBdr>
            <w:top w:val="none" w:sz="0" w:space="0" w:color="auto"/>
            <w:left w:val="none" w:sz="0" w:space="0" w:color="auto"/>
            <w:bottom w:val="none" w:sz="0" w:space="0" w:color="auto"/>
            <w:right w:val="none" w:sz="0" w:space="0" w:color="auto"/>
          </w:divBdr>
        </w:div>
        <w:div w:id="102307856">
          <w:marLeft w:val="0"/>
          <w:marRight w:val="0"/>
          <w:marTop w:val="0"/>
          <w:marBottom w:val="0"/>
          <w:divBdr>
            <w:top w:val="none" w:sz="0" w:space="0" w:color="auto"/>
            <w:left w:val="none" w:sz="0" w:space="0" w:color="auto"/>
            <w:bottom w:val="none" w:sz="0" w:space="0" w:color="auto"/>
            <w:right w:val="none" w:sz="0" w:space="0" w:color="auto"/>
          </w:divBdr>
        </w:div>
        <w:div w:id="1031490683">
          <w:marLeft w:val="0"/>
          <w:marRight w:val="0"/>
          <w:marTop w:val="0"/>
          <w:marBottom w:val="0"/>
          <w:divBdr>
            <w:top w:val="none" w:sz="0" w:space="0" w:color="auto"/>
            <w:left w:val="none" w:sz="0" w:space="0" w:color="auto"/>
            <w:bottom w:val="none" w:sz="0" w:space="0" w:color="auto"/>
            <w:right w:val="none" w:sz="0" w:space="0" w:color="auto"/>
          </w:divBdr>
        </w:div>
        <w:div w:id="844169446">
          <w:marLeft w:val="0"/>
          <w:marRight w:val="0"/>
          <w:marTop w:val="0"/>
          <w:marBottom w:val="0"/>
          <w:divBdr>
            <w:top w:val="none" w:sz="0" w:space="0" w:color="auto"/>
            <w:left w:val="none" w:sz="0" w:space="0" w:color="auto"/>
            <w:bottom w:val="none" w:sz="0" w:space="0" w:color="auto"/>
            <w:right w:val="none" w:sz="0" w:space="0" w:color="auto"/>
          </w:divBdr>
        </w:div>
        <w:div w:id="204830168">
          <w:marLeft w:val="0"/>
          <w:marRight w:val="0"/>
          <w:marTop w:val="0"/>
          <w:marBottom w:val="0"/>
          <w:divBdr>
            <w:top w:val="none" w:sz="0" w:space="0" w:color="auto"/>
            <w:left w:val="none" w:sz="0" w:space="0" w:color="auto"/>
            <w:bottom w:val="none" w:sz="0" w:space="0" w:color="auto"/>
            <w:right w:val="none" w:sz="0" w:space="0" w:color="auto"/>
          </w:divBdr>
        </w:div>
        <w:div w:id="348290338">
          <w:marLeft w:val="0"/>
          <w:marRight w:val="0"/>
          <w:marTop w:val="0"/>
          <w:marBottom w:val="0"/>
          <w:divBdr>
            <w:top w:val="none" w:sz="0" w:space="0" w:color="auto"/>
            <w:left w:val="none" w:sz="0" w:space="0" w:color="auto"/>
            <w:bottom w:val="none" w:sz="0" w:space="0" w:color="auto"/>
            <w:right w:val="none" w:sz="0" w:space="0" w:color="auto"/>
          </w:divBdr>
        </w:div>
        <w:div w:id="568614172">
          <w:marLeft w:val="0"/>
          <w:marRight w:val="0"/>
          <w:marTop w:val="0"/>
          <w:marBottom w:val="0"/>
          <w:divBdr>
            <w:top w:val="none" w:sz="0" w:space="0" w:color="auto"/>
            <w:left w:val="none" w:sz="0" w:space="0" w:color="auto"/>
            <w:bottom w:val="none" w:sz="0" w:space="0" w:color="auto"/>
            <w:right w:val="none" w:sz="0" w:space="0" w:color="auto"/>
          </w:divBdr>
        </w:div>
        <w:div w:id="555748476">
          <w:marLeft w:val="0"/>
          <w:marRight w:val="0"/>
          <w:marTop w:val="0"/>
          <w:marBottom w:val="0"/>
          <w:divBdr>
            <w:top w:val="none" w:sz="0" w:space="0" w:color="auto"/>
            <w:left w:val="none" w:sz="0" w:space="0" w:color="auto"/>
            <w:bottom w:val="none" w:sz="0" w:space="0" w:color="auto"/>
            <w:right w:val="none" w:sz="0" w:space="0" w:color="auto"/>
          </w:divBdr>
        </w:div>
        <w:div w:id="1802725873">
          <w:marLeft w:val="0"/>
          <w:marRight w:val="0"/>
          <w:marTop w:val="0"/>
          <w:marBottom w:val="0"/>
          <w:divBdr>
            <w:top w:val="none" w:sz="0" w:space="0" w:color="auto"/>
            <w:left w:val="none" w:sz="0" w:space="0" w:color="auto"/>
            <w:bottom w:val="none" w:sz="0" w:space="0" w:color="auto"/>
            <w:right w:val="none" w:sz="0" w:space="0" w:color="auto"/>
          </w:divBdr>
        </w:div>
        <w:div w:id="1899826796">
          <w:marLeft w:val="0"/>
          <w:marRight w:val="0"/>
          <w:marTop w:val="0"/>
          <w:marBottom w:val="0"/>
          <w:divBdr>
            <w:top w:val="none" w:sz="0" w:space="0" w:color="auto"/>
            <w:left w:val="none" w:sz="0" w:space="0" w:color="auto"/>
            <w:bottom w:val="none" w:sz="0" w:space="0" w:color="auto"/>
            <w:right w:val="none" w:sz="0" w:space="0" w:color="auto"/>
          </w:divBdr>
        </w:div>
      </w:divsChild>
    </w:div>
    <w:div w:id="1660962621">
      <w:bodyDiv w:val="1"/>
      <w:marLeft w:val="0"/>
      <w:marRight w:val="0"/>
      <w:marTop w:val="0"/>
      <w:marBottom w:val="0"/>
      <w:divBdr>
        <w:top w:val="none" w:sz="0" w:space="0" w:color="auto"/>
        <w:left w:val="none" w:sz="0" w:space="0" w:color="auto"/>
        <w:bottom w:val="none" w:sz="0" w:space="0" w:color="auto"/>
        <w:right w:val="none" w:sz="0" w:space="0" w:color="auto"/>
      </w:divBdr>
    </w:div>
    <w:div w:id="1687512506">
      <w:bodyDiv w:val="1"/>
      <w:marLeft w:val="0"/>
      <w:marRight w:val="0"/>
      <w:marTop w:val="0"/>
      <w:marBottom w:val="0"/>
      <w:divBdr>
        <w:top w:val="none" w:sz="0" w:space="0" w:color="auto"/>
        <w:left w:val="none" w:sz="0" w:space="0" w:color="auto"/>
        <w:bottom w:val="none" w:sz="0" w:space="0" w:color="auto"/>
        <w:right w:val="none" w:sz="0" w:space="0" w:color="auto"/>
      </w:divBdr>
    </w:div>
    <w:div w:id="1715303124">
      <w:bodyDiv w:val="1"/>
      <w:marLeft w:val="0"/>
      <w:marRight w:val="0"/>
      <w:marTop w:val="0"/>
      <w:marBottom w:val="0"/>
      <w:divBdr>
        <w:top w:val="none" w:sz="0" w:space="0" w:color="auto"/>
        <w:left w:val="none" w:sz="0" w:space="0" w:color="auto"/>
        <w:bottom w:val="none" w:sz="0" w:space="0" w:color="auto"/>
        <w:right w:val="none" w:sz="0" w:space="0" w:color="auto"/>
      </w:divBdr>
    </w:div>
    <w:div w:id="1757095786">
      <w:bodyDiv w:val="1"/>
      <w:marLeft w:val="0"/>
      <w:marRight w:val="0"/>
      <w:marTop w:val="0"/>
      <w:marBottom w:val="0"/>
      <w:divBdr>
        <w:top w:val="none" w:sz="0" w:space="0" w:color="auto"/>
        <w:left w:val="none" w:sz="0" w:space="0" w:color="auto"/>
        <w:bottom w:val="none" w:sz="0" w:space="0" w:color="auto"/>
        <w:right w:val="none" w:sz="0" w:space="0" w:color="auto"/>
      </w:divBdr>
    </w:div>
    <w:div w:id="1774594037">
      <w:bodyDiv w:val="1"/>
      <w:marLeft w:val="0"/>
      <w:marRight w:val="0"/>
      <w:marTop w:val="0"/>
      <w:marBottom w:val="0"/>
      <w:divBdr>
        <w:top w:val="none" w:sz="0" w:space="0" w:color="auto"/>
        <w:left w:val="none" w:sz="0" w:space="0" w:color="auto"/>
        <w:bottom w:val="none" w:sz="0" w:space="0" w:color="auto"/>
        <w:right w:val="none" w:sz="0" w:space="0" w:color="auto"/>
      </w:divBdr>
      <w:divsChild>
        <w:div w:id="2068843934">
          <w:marLeft w:val="0"/>
          <w:marRight w:val="0"/>
          <w:marTop w:val="0"/>
          <w:marBottom w:val="0"/>
          <w:divBdr>
            <w:top w:val="none" w:sz="0" w:space="0" w:color="auto"/>
            <w:left w:val="none" w:sz="0" w:space="0" w:color="auto"/>
            <w:bottom w:val="none" w:sz="0" w:space="0" w:color="auto"/>
            <w:right w:val="none" w:sz="0" w:space="0" w:color="auto"/>
          </w:divBdr>
        </w:div>
      </w:divsChild>
    </w:div>
    <w:div w:id="1783838832">
      <w:bodyDiv w:val="1"/>
      <w:marLeft w:val="0"/>
      <w:marRight w:val="0"/>
      <w:marTop w:val="0"/>
      <w:marBottom w:val="0"/>
      <w:divBdr>
        <w:top w:val="none" w:sz="0" w:space="0" w:color="auto"/>
        <w:left w:val="none" w:sz="0" w:space="0" w:color="auto"/>
        <w:bottom w:val="none" w:sz="0" w:space="0" w:color="auto"/>
        <w:right w:val="none" w:sz="0" w:space="0" w:color="auto"/>
      </w:divBdr>
    </w:div>
    <w:div w:id="1791822140">
      <w:bodyDiv w:val="1"/>
      <w:marLeft w:val="0"/>
      <w:marRight w:val="0"/>
      <w:marTop w:val="0"/>
      <w:marBottom w:val="0"/>
      <w:divBdr>
        <w:top w:val="none" w:sz="0" w:space="0" w:color="auto"/>
        <w:left w:val="none" w:sz="0" w:space="0" w:color="auto"/>
        <w:bottom w:val="none" w:sz="0" w:space="0" w:color="auto"/>
        <w:right w:val="none" w:sz="0" w:space="0" w:color="auto"/>
      </w:divBdr>
    </w:div>
    <w:div w:id="1832409997">
      <w:bodyDiv w:val="1"/>
      <w:marLeft w:val="0"/>
      <w:marRight w:val="0"/>
      <w:marTop w:val="0"/>
      <w:marBottom w:val="0"/>
      <w:divBdr>
        <w:top w:val="none" w:sz="0" w:space="0" w:color="auto"/>
        <w:left w:val="none" w:sz="0" w:space="0" w:color="auto"/>
        <w:bottom w:val="none" w:sz="0" w:space="0" w:color="auto"/>
        <w:right w:val="none" w:sz="0" w:space="0" w:color="auto"/>
      </w:divBdr>
    </w:div>
    <w:div w:id="1836914912">
      <w:bodyDiv w:val="1"/>
      <w:marLeft w:val="0"/>
      <w:marRight w:val="0"/>
      <w:marTop w:val="0"/>
      <w:marBottom w:val="0"/>
      <w:divBdr>
        <w:top w:val="none" w:sz="0" w:space="0" w:color="auto"/>
        <w:left w:val="none" w:sz="0" w:space="0" w:color="auto"/>
        <w:bottom w:val="none" w:sz="0" w:space="0" w:color="auto"/>
        <w:right w:val="none" w:sz="0" w:space="0" w:color="auto"/>
      </w:divBdr>
    </w:div>
    <w:div w:id="1864439669">
      <w:bodyDiv w:val="1"/>
      <w:marLeft w:val="0"/>
      <w:marRight w:val="0"/>
      <w:marTop w:val="0"/>
      <w:marBottom w:val="0"/>
      <w:divBdr>
        <w:top w:val="none" w:sz="0" w:space="0" w:color="auto"/>
        <w:left w:val="none" w:sz="0" w:space="0" w:color="auto"/>
        <w:bottom w:val="none" w:sz="0" w:space="0" w:color="auto"/>
        <w:right w:val="none" w:sz="0" w:space="0" w:color="auto"/>
      </w:divBdr>
    </w:div>
    <w:div w:id="1886789963">
      <w:bodyDiv w:val="1"/>
      <w:marLeft w:val="0"/>
      <w:marRight w:val="0"/>
      <w:marTop w:val="0"/>
      <w:marBottom w:val="0"/>
      <w:divBdr>
        <w:top w:val="none" w:sz="0" w:space="0" w:color="auto"/>
        <w:left w:val="none" w:sz="0" w:space="0" w:color="auto"/>
        <w:bottom w:val="none" w:sz="0" w:space="0" w:color="auto"/>
        <w:right w:val="none" w:sz="0" w:space="0" w:color="auto"/>
      </w:divBdr>
    </w:div>
    <w:div w:id="2000427611">
      <w:bodyDiv w:val="1"/>
      <w:marLeft w:val="0"/>
      <w:marRight w:val="0"/>
      <w:marTop w:val="0"/>
      <w:marBottom w:val="0"/>
      <w:divBdr>
        <w:top w:val="none" w:sz="0" w:space="0" w:color="auto"/>
        <w:left w:val="none" w:sz="0" w:space="0" w:color="auto"/>
        <w:bottom w:val="none" w:sz="0" w:space="0" w:color="auto"/>
        <w:right w:val="none" w:sz="0" w:space="0" w:color="auto"/>
      </w:divBdr>
      <w:divsChild>
        <w:div w:id="865950053">
          <w:marLeft w:val="0"/>
          <w:marRight w:val="0"/>
          <w:marTop w:val="0"/>
          <w:marBottom w:val="0"/>
          <w:divBdr>
            <w:top w:val="none" w:sz="0" w:space="0" w:color="auto"/>
            <w:left w:val="none" w:sz="0" w:space="0" w:color="auto"/>
            <w:bottom w:val="none" w:sz="0" w:space="0" w:color="auto"/>
            <w:right w:val="none" w:sz="0" w:space="0" w:color="auto"/>
          </w:divBdr>
        </w:div>
        <w:div w:id="521092140">
          <w:marLeft w:val="0"/>
          <w:marRight w:val="0"/>
          <w:marTop w:val="0"/>
          <w:marBottom w:val="0"/>
          <w:divBdr>
            <w:top w:val="none" w:sz="0" w:space="0" w:color="auto"/>
            <w:left w:val="none" w:sz="0" w:space="0" w:color="auto"/>
            <w:bottom w:val="none" w:sz="0" w:space="0" w:color="auto"/>
            <w:right w:val="none" w:sz="0" w:space="0" w:color="auto"/>
          </w:divBdr>
        </w:div>
        <w:div w:id="253898734">
          <w:marLeft w:val="0"/>
          <w:marRight w:val="0"/>
          <w:marTop w:val="0"/>
          <w:marBottom w:val="0"/>
          <w:divBdr>
            <w:top w:val="none" w:sz="0" w:space="0" w:color="auto"/>
            <w:left w:val="none" w:sz="0" w:space="0" w:color="auto"/>
            <w:bottom w:val="none" w:sz="0" w:space="0" w:color="auto"/>
            <w:right w:val="none" w:sz="0" w:space="0" w:color="auto"/>
          </w:divBdr>
        </w:div>
        <w:div w:id="1715033852">
          <w:marLeft w:val="0"/>
          <w:marRight w:val="0"/>
          <w:marTop w:val="0"/>
          <w:marBottom w:val="0"/>
          <w:divBdr>
            <w:top w:val="none" w:sz="0" w:space="0" w:color="auto"/>
            <w:left w:val="none" w:sz="0" w:space="0" w:color="auto"/>
            <w:bottom w:val="none" w:sz="0" w:space="0" w:color="auto"/>
            <w:right w:val="none" w:sz="0" w:space="0" w:color="auto"/>
          </w:divBdr>
        </w:div>
        <w:div w:id="823666857">
          <w:marLeft w:val="0"/>
          <w:marRight w:val="0"/>
          <w:marTop w:val="0"/>
          <w:marBottom w:val="0"/>
          <w:divBdr>
            <w:top w:val="none" w:sz="0" w:space="0" w:color="auto"/>
            <w:left w:val="none" w:sz="0" w:space="0" w:color="auto"/>
            <w:bottom w:val="none" w:sz="0" w:space="0" w:color="auto"/>
            <w:right w:val="none" w:sz="0" w:space="0" w:color="auto"/>
          </w:divBdr>
        </w:div>
      </w:divsChild>
    </w:div>
    <w:div w:id="2015063743">
      <w:bodyDiv w:val="1"/>
      <w:marLeft w:val="0"/>
      <w:marRight w:val="0"/>
      <w:marTop w:val="0"/>
      <w:marBottom w:val="0"/>
      <w:divBdr>
        <w:top w:val="none" w:sz="0" w:space="0" w:color="auto"/>
        <w:left w:val="none" w:sz="0" w:space="0" w:color="auto"/>
        <w:bottom w:val="none" w:sz="0" w:space="0" w:color="auto"/>
        <w:right w:val="none" w:sz="0" w:space="0" w:color="auto"/>
      </w:divBdr>
      <w:divsChild>
        <w:div w:id="814368764">
          <w:marLeft w:val="0"/>
          <w:marRight w:val="0"/>
          <w:marTop w:val="0"/>
          <w:marBottom w:val="0"/>
          <w:divBdr>
            <w:top w:val="none" w:sz="0" w:space="0" w:color="auto"/>
            <w:left w:val="none" w:sz="0" w:space="0" w:color="auto"/>
            <w:bottom w:val="none" w:sz="0" w:space="0" w:color="auto"/>
            <w:right w:val="none" w:sz="0" w:space="0" w:color="auto"/>
          </w:divBdr>
        </w:div>
        <w:div w:id="854543218">
          <w:marLeft w:val="0"/>
          <w:marRight w:val="0"/>
          <w:marTop w:val="0"/>
          <w:marBottom w:val="0"/>
          <w:divBdr>
            <w:top w:val="none" w:sz="0" w:space="0" w:color="auto"/>
            <w:left w:val="none" w:sz="0" w:space="0" w:color="auto"/>
            <w:bottom w:val="none" w:sz="0" w:space="0" w:color="auto"/>
            <w:right w:val="none" w:sz="0" w:space="0" w:color="auto"/>
          </w:divBdr>
        </w:div>
        <w:div w:id="1676228970">
          <w:marLeft w:val="0"/>
          <w:marRight w:val="0"/>
          <w:marTop w:val="0"/>
          <w:marBottom w:val="0"/>
          <w:divBdr>
            <w:top w:val="none" w:sz="0" w:space="0" w:color="auto"/>
            <w:left w:val="none" w:sz="0" w:space="0" w:color="auto"/>
            <w:bottom w:val="none" w:sz="0" w:space="0" w:color="auto"/>
            <w:right w:val="none" w:sz="0" w:space="0" w:color="auto"/>
          </w:divBdr>
        </w:div>
        <w:div w:id="687485870">
          <w:marLeft w:val="0"/>
          <w:marRight w:val="0"/>
          <w:marTop w:val="0"/>
          <w:marBottom w:val="0"/>
          <w:divBdr>
            <w:top w:val="none" w:sz="0" w:space="0" w:color="auto"/>
            <w:left w:val="none" w:sz="0" w:space="0" w:color="auto"/>
            <w:bottom w:val="none" w:sz="0" w:space="0" w:color="auto"/>
            <w:right w:val="none" w:sz="0" w:space="0" w:color="auto"/>
          </w:divBdr>
        </w:div>
        <w:div w:id="535242996">
          <w:marLeft w:val="0"/>
          <w:marRight w:val="0"/>
          <w:marTop w:val="0"/>
          <w:marBottom w:val="0"/>
          <w:divBdr>
            <w:top w:val="none" w:sz="0" w:space="0" w:color="auto"/>
            <w:left w:val="none" w:sz="0" w:space="0" w:color="auto"/>
            <w:bottom w:val="none" w:sz="0" w:space="0" w:color="auto"/>
            <w:right w:val="none" w:sz="0" w:space="0" w:color="auto"/>
          </w:divBdr>
        </w:div>
        <w:div w:id="1000038146">
          <w:marLeft w:val="0"/>
          <w:marRight w:val="0"/>
          <w:marTop w:val="0"/>
          <w:marBottom w:val="0"/>
          <w:divBdr>
            <w:top w:val="none" w:sz="0" w:space="0" w:color="auto"/>
            <w:left w:val="none" w:sz="0" w:space="0" w:color="auto"/>
            <w:bottom w:val="none" w:sz="0" w:space="0" w:color="auto"/>
            <w:right w:val="none" w:sz="0" w:space="0" w:color="auto"/>
          </w:divBdr>
        </w:div>
        <w:div w:id="1902325979">
          <w:marLeft w:val="0"/>
          <w:marRight w:val="0"/>
          <w:marTop w:val="0"/>
          <w:marBottom w:val="0"/>
          <w:divBdr>
            <w:top w:val="none" w:sz="0" w:space="0" w:color="auto"/>
            <w:left w:val="none" w:sz="0" w:space="0" w:color="auto"/>
            <w:bottom w:val="none" w:sz="0" w:space="0" w:color="auto"/>
            <w:right w:val="none" w:sz="0" w:space="0" w:color="auto"/>
          </w:divBdr>
        </w:div>
        <w:div w:id="1757290176">
          <w:marLeft w:val="0"/>
          <w:marRight w:val="0"/>
          <w:marTop w:val="0"/>
          <w:marBottom w:val="0"/>
          <w:divBdr>
            <w:top w:val="none" w:sz="0" w:space="0" w:color="auto"/>
            <w:left w:val="none" w:sz="0" w:space="0" w:color="auto"/>
            <w:bottom w:val="none" w:sz="0" w:space="0" w:color="auto"/>
            <w:right w:val="none" w:sz="0" w:space="0" w:color="auto"/>
          </w:divBdr>
        </w:div>
        <w:div w:id="976492101">
          <w:marLeft w:val="0"/>
          <w:marRight w:val="0"/>
          <w:marTop w:val="0"/>
          <w:marBottom w:val="0"/>
          <w:divBdr>
            <w:top w:val="none" w:sz="0" w:space="0" w:color="auto"/>
            <w:left w:val="none" w:sz="0" w:space="0" w:color="auto"/>
            <w:bottom w:val="none" w:sz="0" w:space="0" w:color="auto"/>
            <w:right w:val="none" w:sz="0" w:space="0" w:color="auto"/>
          </w:divBdr>
        </w:div>
        <w:div w:id="1451901220">
          <w:marLeft w:val="0"/>
          <w:marRight w:val="0"/>
          <w:marTop w:val="0"/>
          <w:marBottom w:val="0"/>
          <w:divBdr>
            <w:top w:val="none" w:sz="0" w:space="0" w:color="auto"/>
            <w:left w:val="none" w:sz="0" w:space="0" w:color="auto"/>
            <w:bottom w:val="none" w:sz="0" w:space="0" w:color="auto"/>
            <w:right w:val="none" w:sz="0" w:space="0" w:color="auto"/>
          </w:divBdr>
        </w:div>
        <w:div w:id="696347518">
          <w:marLeft w:val="0"/>
          <w:marRight w:val="0"/>
          <w:marTop w:val="0"/>
          <w:marBottom w:val="0"/>
          <w:divBdr>
            <w:top w:val="none" w:sz="0" w:space="0" w:color="auto"/>
            <w:left w:val="none" w:sz="0" w:space="0" w:color="auto"/>
            <w:bottom w:val="none" w:sz="0" w:space="0" w:color="auto"/>
            <w:right w:val="none" w:sz="0" w:space="0" w:color="auto"/>
          </w:divBdr>
        </w:div>
        <w:div w:id="1472213555">
          <w:marLeft w:val="0"/>
          <w:marRight w:val="0"/>
          <w:marTop w:val="0"/>
          <w:marBottom w:val="0"/>
          <w:divBdr>
            <w:top w:val="none" w:sz="0" w:space="0" w:color="auto"/>
            <w:left w:val="none" w:sz="0" w:space="0" w:color="auto"/>
            <w:bottom w:val="none" w:sz="0" w:space="0" w:color="auto"/>
            <w:right w:val="none" w:sz="0" w:space="0" w:color="auto"/>
          </w:divBdr>
        </w:div>
      </w:divsChild>
    </w:div>
    <w:div w:id="2055693234">
      <w:bodyDiv w:val="1"/>
      <w:marLeft w:val="0"/>
      <w:marRight w:val="0"/>
      <w:marTop w:val="0"/>
      <w:marBottom w:val="0"/>
      <w:divBdr>
        <w:top w:val="none" w:sz="0" w:space="0" w:color="auto"/>
        <w:left w:val="none" w:sz="0" w:space="0" w:color="auto"/>
        <w:bottom w:val="none" w:sz="0" w:space="0" w:color="auto"/>
        <w:right w:val="none" w:sz="0" w:space="0" w:color="auto"/>
      </w:divBdr>
    </w:div>
    <w:div w:id="2081714305">
      <w:bodyDiv w:val="1"/>
      <w:marLeft w:val="0"/>
      <w:marRight w:val="0"/>
      <w:marTop w:val="0"/>
      <w:marBottom w:val="0"/>
      <w:divBdr>
        <w:top w:val="none" w:sz="0" w:space="0" w:color="auto"/>
        <w:left w:val="none" w:sz="0" w:space="0" w:color="auto"/>
        <w:bottom w:val="none" w:sz="0" w:space="0" w:color="auto"/>
        <w:right w:val="none" w:sz="0" w:space="0" w:color="auto"/>
      </w:divBdr>
    </w:div>
    <w:div w:id="2121214300">
      <w:bodyDiv w:val="1"/>
      <w:marLeft w:val="0"/>
      <w:marRight w:val="0"/>
      <w:marTop w:val="0"/>
      <w:marBottom w:val="0"/>
      <w:divBdr>
        <w:top w:val="none" w:sz="0" w:space="0" w:color="auto"/>
        <w:left w:val="none" w:sz="0" w:space="0" w:color="auto"/>
        <w:bottom w:val="none" w:sz="0" w:space="0" w:color="auto"/>
        <w:right w:val="none" w:sz="0" w:space="0" w:color="auto"/>
      </w:divBdr>
      <w:divsChild>
        <w:div w:id="560867646">
          <w:marLeft w:val="0"/>
          <w:marRight w:val="0"/>
          <w:marTop w:val="0"/>
          <w:marBottom w:val="0"/>
          <w:divBdr>
            <w:top w:val="none" w:sz="0" w:space="0" w:color="auto"/>
            <w:left w:val="none" w:sz="0" w:space="0" w:color="auto"/>
            <w:bottom w:val="none" w:sz="0" w:space="0" w:color="auto"/>
            <w:right w:val="none" w:sz="0" w:space="0" w:color="auto"/>
          </w:divBdr>
        </w:div>
        <w:div w:id="1178665235">
          <w:marLeft w:val="0"/>
          <w:marRight w:val="0"/>
          <w:marTop w:val="0"/>
          <w:marBottom w:val="0"/>
          <w:divBdr>
            <w:top w:val="none" w:sz="0" w:space="0" w:color="auto"/>
            <w:left w:val="none" w:sz="0" w:space="0" w:color="auto"/>
            <w:bottom w:val="none" w:sz="0" w:space="0" w:color="auto"/>
            <w:right w:val="none" w:sz="0" w:space="0" w:color="auto"/>
          </w:divBdr>
        </w:div>
        <w:div w:id="753743122">
          <w:marLeft w:val="0"/>
          <w:marRight w:val="0"/>
          <w:marTop w:val="0"/>
          <w:marBottom w:val="0"/>
          <w:divBdr>
            <w:top w:val="none" w:sz="0" w:space="0" w:color="auto"/>
            <w:left w:val="none" w:sz="0" w:space="0" w:color="auto"/>
            <w:bottom w:val="none" w:sz="0" w:space="0" w:color="auto"/>
            <w:right w:val="none" w:sz="0" w:space="0" w:color="auto"/>
          </w:divBdr>
        </w:div>
        <w:div w:id="358316028">
          <w:marLeft w:val="0"/>
          <w:marRight w:val="0"/>
          <w:marTop w:val="0"/>
          <w:marBottom w:val="0"/>
          <w:divBdr>
            <w:top w:val="none" w:sz="0" w:space="0" w:color="auto"/>
            <w:left w:val="none" w:sz="0" w:space="0" w:color="auto"/>
            <w:bottom w:val="none" w:sz="0" w:space="0" w:color="auto"/>
            <w:right w:val="none" w:sz="0" w:space="0" w:color="auto"/>
          </w:divBdr>
        </w:div>
        <w:div w:id="434205266">
          <w:marLeft w:val="0"/>
          <w:marRight w:val="0"/>
          <w:marTop w:val="0"/>
          <w:marBottom w:val="0"/>
          <w:divBdr>
            <w:top w:val="none" w:sz="0" w:space="0" w:color="auto"/>
            <w:left w:val="none" w:sz="0" w:space="0" w:color="auto"/>
            <w:bottom w:val="none" w:sz="0" w:space="0" w:color="auto"/>
            <w:right w:val="none" w:sz="0" w:space="0" w:color="auto"/>
          </w:divBdr>
        </w:div>
        <w:div w:id="1358115202">
          <w:marLeft w:val="0"/>
          <w:marRight w:val="0"/>
          <w:marTop w:val="0"/>
          <w:marBottom w:val="0"/>
          <w:divBdr>
            <w:top w:val="none" w:sz="0" w:space="0" w:color="auto"/>
            <w:left w:val="none" w:sz="0" w:space="0" w:color="auto"/>
            <w:bottom w:val="none" w:sz="0" w:space="0" w:color="auto"/>
            <w:right w:val="none" w:sz="0" w:space="0" w:color="auto"/>
          </w:divBdr>
        </w:div>
        <w:div w:id="1300384071">
          <w:marLeft w:val="0"/>
          <w:marRight w:val="0"/>
          <w:marTop w:val="0"/>
          <w:marBottom w:val="0"/>
          <w:divBdr>
            <w:top w:val="none" w:sz="0" w:space="0" w:color="auto"/>
            <w:left w:val="none" w:sz="0" w:space="0" w:color="auto"/>
            <w:bottom w:val="none" w:sz="0" w:space="0" w:color="auto"/>
            <w:right w:val="none" w:sz="0" w:space="0" w:color="auto"/>
          </w:divBdr>
        </w:div>
        <w:div w:id="1041830330">
          <w:marLeft w:val="0"/>
          <w:marRight w:val="0"/>
          <w:marTop w:val="0"/>
          <w:marBottom w:val="0"/>
          <w:divBdr>
            <w:top w:val="none" w:sz="0" w:space="0" w:color="auto"/>
            <w:left w:val="none" w:sz="0" w:space="0" w:color="auto"/>
            <w:bottom w:val="none" w:sz="0" w:space="0" w:color="auto"/>
            <w:right w:val="none" w:sz="0" w:space="0" w:color="auto"/>
          </w:divBdr>
        </w:div>
        <w:div w:id="629752480">
          <w:marLeft w:val="0"/>
          <w:marRight w:val="0"/>
          <w:marTop w:val="0"/>
          <w:marBottom w:val="0"/>
          <w:divBdr>
            <w:top w:val="none" w:sz="0" w:space="0" w:color="auto"/>
            <w:left w:val="none" w:sz="0" w:space="0" w:color="auto"/>
            <w:bottom w:val="none" w:sz="0" w:space="0" w:color="auto"/>
            <w:right w:val="none" w:sz="0" w:space="0" w:color="auto"/>
          </w:divBdr>
        </w:div>
      </w:divsChild>
    </w:div>
    <w:div w:id="2122214220">
      <w:bodyDiv w:val="1"/>
      <w:marLeft w:val="0"/>
      <w:marRight w:val="0"/>
      <w:marTop w:val="0"/>
      <w:marBottom w:val="0"/>
      <w:divBdr>
        <w:top w:val="none" w:sz="0" w:space="0" w:color="auto"/>
        <w:left w:val="none" w:sz="0" w:space="0" w:color="auto"/>
        <w:bottom w:val="none" w:sz="0" w:space="0" w:color="auto"/>
        <w:right w:val="none" w:sz="0" w:space="0" w:color="auto"/>
      </w:divBdr>
    </w:div>
    <w:div w:id="212758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po.wzp.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oszalin.pl/pl/z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pgw.kzgw.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5" Type="http://schemas.openxmlformats.org/officeDocument/2006/relationships/webSettings" Target="webSettings.xml"/><Relationship Id="rId15" Type="http://schemas.openxmlformats.org/officeDocument/2006/relationships/hyperlink" Target="http://klimada.mos.gov.pl/blog/2015/10/30/poradnik_przygotowania_inwestycj/" TargetMode="External"/><Relationship Id="rId10" Type="http://schemas.openxmlformats.org/officeDocument/2006/relationships/hyperlink" Target="http://www.rpo.wzp.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20https://beneficjent.wzp.pl" TargetMode="External"/><Relationship Id="rId22"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75293-B720-427B-B7D5-FF10BE8C6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44</Pages>
  <Words>22896</Words>
  <Characters>137382</Characters>
  <Application>Microsoft Office Word</Application>
  <DocSecurity>0</DocSecurity>
  <Lines>1144</Lines>
  <Paragraphs>319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159959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kchmielewska</cp:lastModifiedBy>
  <cp:revision>121</cp:revision>
  <cp:lastPrinted>2016-06-28T11:36:00Z</cp:lastPrinted>
  <dcterms:created xsi:type="dcterms:W3CDTF">2016-06-14T08:33:00Z</dcterms:created>
  <dcterms:modified xsi:type="dcterms:W3CDTF">2017-01-23T13:01:00Z</dcterms:modified>
</cp:coreProperties>
</file>